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 xml:space="preserve">שמעון </w:t>
      </w:r>
      <w:proofErr w:type="spellStart"/>
      <w:r w:rsidR="001907C8" w:rsidRPr="00901A33">
        <w:rPr>
          <w:rFonts w:hint="cs"/>
          <w:b/>
          <w:bCs/>
          <w:rtl/>
        </w:rPr>
        <w:t>הכסטר</w:t>
      </w:r>
      <w:proofErr w:type="spellEnd"/>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w:t>
      </w:r>
      <w:proofErr w:type="spellStart"/>
      <w:r w:rsidR="00CD659C" w:rsidRPr="00901A33">
        <w:rPr>
          <w:rFonts w:hint="cs"/>
          <w:rtl/>
          <w:lang w:eastAsia="en-US"/>
        </w:rPr>
        <w:t>לואיז</w:t>
      </w:r>
      <w:proofErr w:type="spellEnd"/>
      <w:r w:rsidR="00CD659C" w:rsidRPr="00901A33">
        <w:rPr>
          <w:rFonts w:hint="cs"/>
          <w:rtl/>
          <w:lang w:eastAsia="en-US"/>
        </w:rPr>
        <w:t xml:space="preserve"> </w:t>
      </w:r>
      <w:proofErr w:type="spellStart"/>
      <w:r w:rsidR="00CD659C" w:rsidRPr="00901A33">
        <w:rPr>
          <w:rFonts w:hint="cs"/>
          <w:rtl/>
          <w:lang w:eastAsia="en-US"/>
        </w:rPr>
        <w:t>ספורטס</w:t>
      </w:r>
      <w:proofErr w:type="spellEnd"/>
      <w:r w:rsidR="00CD659C" w:rsidRPr="00901A33">
        <w:rPr>
          <w:rFonts w:hint="cs"/>
          <w:rtl/>
          <w:lang w:eastAsia="en-US"/>
        </w:rPr>
        <w:t xml:space="preserve">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 xml:space="preserve">טל, </w:t>
      </w:r>
      <w:proofErr w:type="spellStart"/>
      <w:r w:rsidRPr="00901A33">
        <w:rPr>
          <w:rFonts w:hint="cs"/>
          <w:b/>
          <w:bCs/>
          <w:rtl/>
          <w:lang w:eastAsia="en-US"/>
        </w:rPr>
        <w:t>קדרי</w:t>
      </w:r>
      <w:proofErr w:type="spellEnd"/>
      <w:r w:rsidRPr="00901A33">
        <w:rPr>
          <w:rFonts w:hint="cs"/>
          <w:b/>
          <w:bCs/>
          <w:rtl/>
          <w:lang w:eastAsia="en-US"/>
        </w:rPr>
        <w:t>,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rtl/>
          <w:lang w:eastAsia="en-US"/>
        </w:rPr>
      </w:pPr>
    </w:p>
    <w:p w14:paraId="54DFF780" w14:textId="07A9A3B0" w:rsidR="00917C45" w:rsidRPr="00901A33" w:rsidRDefault="00917C45" w:rsidP="00917C45">
      <w:pPr>
        <w:pStyle w:val="40"/>
        <w:numPr>
          <w:ilvl w:val="0"/>
          <w:numId w:val="34"/>
        </w:numPr>
        <w:tabs>
          <w:tab w:val="clear" w:pos="942"/>
        </w:tabs>
        <w:spacing w:before="0"/>
        <w:rPr>
          <w:b/>
          <w:bCs/>
          <w:rtl/>
        </w:rPr>
      </w:pPr>
      <w:r w:rsidRPr="00901A33">
        <w:rPr>
          <w:rFonts w:hint="eastAsia"/>
          <w:b/>
          <w:bCs/>
          <w:rtl/>
        </w:rPr>
        <w:t>נציבות</w:t>
      </w:r>
      <w:r w:rsidRPr="00901A33">
        <w:rPr>
          <w:b/>
          <w:bCs/>
          <w:rtl/>
        </w:rPr>
        <w:t xml:space="preserve"> שירות המדינה </w:t>
      </w:r>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proofErr w:type="spellStart"/>
      <w:r w:rsidRPr="00901A33">
        <w:rPr>
          <w:rFonts w:hint="eastAsia"/>
          <w:b/>
          <w:bCs/>
          <w:rtl/>
        </w:rPr>
        <w:t>הגימלאות</w:t>
      </w:r>
      <w:proofErr w:type="spellEnd"/>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Pr="00901A33" w:rsidRDefault="0092613E" w:rsidP="00442D58">
      <w:pPr>
        <w:pStyle w:val="10"/>
        <w:jc w:val="both"/>
        <w:rPr>
          <w:sz w:val="24"/>
          <w:rtl/>
          <w:lang w:eastAsia="en-US"/>
        </w:rPr>
      </w:pPr>
    </w:p>
    <w:p w14:paraId="2B30C6B3" w14:textId="3DB65584" w:rsidR="00742FEB" w:rsidRPr="00901A33" w:rsidRDefault="00946A22" w:rsidP="00926F04">
      <w:pPr>
        <w:pStyle w:val="10"/>
        <w:spacing w:after="120" w:line="320" w:lineRule="exact"/>
        <w:ind w:left="476" w:hanging="425"/>
        <w:rPr>
          <w:b/>
          <w:bCs/>
          <w:rtl/>
        </w:rPr>
      </w:pPr>
      <w:r w:rsidRPr="00901A33">
        <w:rPr>
          <w:rFonts w:hint="cs"/>
          <w:b/>
          <w:bCs/>
          <w:rtl/>
        </w:rPr>
        <w:t xml:space="preserve">עילות התביעה: </w:t>
      </w:r>
      <w:proofErr w:type="spellStart"/>
      <w:r w:rsidRPr="00901A33">
        <w:rPr>
          <w:rFonts w:hint="cs"/>
          <w:b/>
          <w:bCs/>
          <w:rtl/>
        </w:rPr>
        <w:t>גימלאות</w:t>
      </w:r>
      <w:proofErr w:type="spellEnd"/>
      <w:r w:rsidR="001A415A" w:rsidRPr="00901A33">
        <w:rPr>
          <w:rFonts w:hint="cs"/>
          <w:b/>
          <w:bCs/>
          <w:rtl/>
        </w:rPr>
        <w:t xml:space="preserve"> (הצהרתי וכספי)</w:t>
      </w:r>
      <w:r w:rsidRPr="00901A33">
        <w:rPr>
          <w:rFonts w:hint="cs"/>
          <w:b/>
          <w:bCs/>
          <w:rtl/>
        </w:rPr>
        <w:t>, פיטורים שלא כדין, זכויות סוציאליות</w:t>
      </w:r>
    </w:p>
    <w:p w14:paraId="09437ACD" w14:textId="5F4A5630" w:rsidR="00742FEB" w:rsidRPr="00901A33" w:rsidRDefault="00CC350F" w:rsidP="00211F05">
      <w:pPr>
        <w:pStyle w:val="10"/>
        <w:spacing w:line="320" w:lineRule="exact"/>
        <w:ind w:left="1700" w:hanging="1649"/>
        <w:rPr>
          <w:b/>
          <w:bCs/>
          <w:rtl/>
        </w:rPr>
      </w:pPr>
      <w:r w:rsidRPr="00901A33">
        <w:rPr>
          <w:rFonts w:hint="cs"/>
          <w:b/>
          <w:bCs/>
          <w:rtl/>
        </w:rPr>
        <w:t>סכו</w:t>
      </w:r>
      <w:r w:rsidR="001A415A" w:rsidRPr="00901A33">
        <w:rPr>
          <w:rFonts w:hint="cs"/>
          <w:b/>
          <w:bCs/>
          <w:rtl/>
        </w:rPr>
        <w:t>מי</w:t>
      </w:r>
      <w:r w:rsidRPr="00901A33">
        <w:rPr>
          <w:rFonts w:hint="cs"/>
          <w:b/>
          <w:bCs/>
          <w:rtl/>
        </w:rPr>
        <w:t xml:space="preserve"> התביעה:</w:t>
      </w:r>
      <w:r w:rsidRPr="00901A33">
        <w:rPr>
          <w:b/>
          <w:bCs/>
          <w:rtl/>
        </w:rPr>
        <w:tab/>
      </w:r>
      <w:del w:id="0" w:author="Ofir Tal" w:date="2019-09-17T13:09:00Z">
        <w:r w:rsidR="00077680" w:rsidRPr="00901A33" w:rsidDel="00211F05">
          <w:rPr>
            <w:b/>
            <w:bCs/>
            <w:rtl/>
          </w:rPr>
          <w:delText>7</w:delText>
        </w:r>
        <w:r w:rsidR="00077680" w:rsidRPr="00901A33" w:rsidDel="00211F05">
          <w:rPr>
            <w:rFonts w:hint="cs"/>
            <w:b/>
            <w:bCs/>
            <w:rtl/>
          </w:rPr>
          <w:delText>41,866</w:delText>
        </w:r>
      </w:del>
      <w:ins w:id="1" w:author="Ofir Tal" w:date="2019-09-17T13:09:00Z">
        <w:r w:rsidR="00211F05">
          <w:rPr>
            <w:rFonts w:hint="cs"/>
            <w:b/>
            <w:bCs/>
            <w:rtl/>
          </w:rPr>
          <w:t>1,192,400</w:t>
        </w:r>
      </w:ins>
      <w:r w:rsidRPr="00901A33">
        <w:rPr>
          <w:rFonts w:hint="cs"/>
          <w:b/>
          <w:bCs/>
          <w:rtl/>
        </w:rPr>
        <w:t xml:space="preserve"> ₪ </w:t>
      </w:r>
      <w:ins w:id="2" w:author="Ofir Tal" w:date="2019-09-17T13:09:00Z">
        <w:r w:rsidR="00211F05">
          <w:rPr>
            <w:rFonts w:hint="cs"/>
            <w:b/>
            <w:bCs/>
            <w:rtl/>
          </w:rPr>
          <w:t xml:space="preserve">הפרשי </w:t>
        </w:r>
      </w:ins>
      <w:r w:rsidR="001A415A" w:rsidRPr="00901A33">
        <w:rPr>
          <w:rFonts w:hint="cs"/>
          <w:b/>
          <w:bCs/>
          <w:rtl/>
        </w:rPr>
        <w:t xml:space="preserve">שכר </w:t>
      </w:r>
      <w:ins w:id="3" w:author="Ofir Tal" w:date="2019-09-17T13:08:00Z">
        <w:r w:rsidR="00211F05">
          <w:rPr>
            <w:rFonts w:hint="cs"/>
            <w:b/>
            <w:bCs/>
            <w:rtl/>
          </w:rPr>
          <w:t xml:space="preserve">ופנסיה </w:t>
        </w:r>
      </w:ins>
      <w:r w:rsidR="001A415A" w:rsidRPr="00901A33">
        <w:rPr>
          <w:rFonts w:hint="cs"/>
          <w:b/>
          <w:bCs/>
          <w:rtl/>
        </w:rPr>
        <w:t>(פטור);</w:t>
      </w:r>
      <w:r w:rsidR="00DC34C3">
        <w:rPr>
          <w:rFonts w:hint="cs"/>
          <w:b/>
          <w:bCs/>
          <w:rtl/>
        </w:rPr>
        <w:t xml:space="preserve"> </w:t>
      </w:r>
    </w:p>
    <w:p w14:paraId="78AFEAF6" w14:textId="55242E7F" w:rsidR="001A415A" w:rsidRPr="00901A33" w:rsidDel="00211F05" w:rsidRDefault="001A415A" w:rsidP="00211F05">
      <w:pPr>
        <w:pStyle w:val="10"/>
        <w:spacing w:line="320" w:lineRule="exact"/>
        <w:ind w:left="1700" w:hanging="1649"/>
        <w:rPr>
          <w:del w:id="4" w:author="Ofir Tal" w:date="2019-09-17T13:09:00Z"/>
          <w:b/>
          <w:bCs/>
          <w:rtl/>
        </w:rPr>
      </w:pPr>
      <w:del w:id="5" w:author="Ofir Tal" w:date="2019-09-17T13:09:00Z">
        <w:r w:rsidRPr="00901A33" w:rsidDel="00211F05">
          <w:rPr>
            <w:b/>
            <w:bCs/>
            <w:rtl/>
          </w:rPr>
          <w:tab/>
        </w:r>
        <w:r w:rsidRPr="00901A33" w:rsidDel="00211F05">
          <w:rPr>
            <w:rFonts w:hint="cs"/>
            <w:b/>
            <w:bCs/>
            <w:rtl/>
          </w:rPr>
          <w:delText>450,534 ₪ הפרשי פנסיה (פטור);</w:delText>
        </w:r>
        <w:r w:rsidR="00826CBB" w:rsidDel="00211F05">
          <w:rPr>
            <w:rFonts w:hint="cs"/>
            <w:b/>
            <w:bCs/>
            <w:rtl/>
          </w:rPr>
          <w:delText xml:space="preserve"> </w:delText>
        </w:r>
      </w:del>
      <w:del w:id="6" w:author="Ofir Tal" w:date="2019-09-17T13:08:00Z">
        <w:r w:rsidR="00A07BD9" w:rsidRPr="00A07BD9" w:rsidDel="00211F05">
          <w:rPr>
            <w:rFonts w:hint="cs"/>
            <w:highlight w:val="yellow"/>
            <w:rtl/>
          </w:rPr>
          <w:delText>ר' הערות בסוף כתב התביעה</w:delText>
        </w:r>
      </w:del>
    </w:p>
    <w:p w14:paraId="770E78CA" w14:textId="0A59EC65" w:rsidR="001A415A" w:rsidRPr="00901A33" w:rsidRDefault="001A415A" w:rsidP="00926F04">
      <w:pPr>
        <w:pStyle w:val="10"/>
        <w:spacing w:line="320" w:lineRule="exact"/>
        <w:ind w:left="1700" w:hanging="1649"/>
        <w:rPr>
          <w:b/>
          <w:bCs/>
          <w:rtl/>
        </w:rPr>
      </w:pPr>
      <w:r w:rsidRPr="00901A33">
        <w:rPr>
          <w:b/>
          <w:bCs/>
          <w:rtl/>
        </w:rPr>
        <w:tab/>
      </w:r>
      <w:r w:rsidRPr="00901A33">
        <w:rPr>
          <w:rFonts w:hint="cs"/>
          <w:b/>
          <w:bCs/>
          <w:rtl/>
        </w:rPr>
        <w:t>300,000 ₪ פיצוי בגין נזק לא ממוני.</w:t>
      </w:r>
    </w:p>
    <w:p w14:paraId="7333A0DF" w14:textId="293BA8E2"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r w:rsidRPr="00901A33">
        <w:rPr>
          <w:b/>
          <w:bCs/>
          <w:rtl/>
        </w:rPr>
        <w:tab/>
      </w:r>
    </w:p>
    <w:p w14:paraId="7CCABFAB" w14:textId="77777777" w:rsidR="00CB1486" w:rsidRPr="00901A33" w:rsidRDefault="00CB1486" w:rsidP="00442D58">
      <w:pPr>
        <w:pStyle w:val="10"/>
        <w:spacing w:line="320" w:lineRule="exact"/>
        <w:ind w:left="476" w:hanging="425"/>
        <w:rPr>
          <w:rtl/>
        </w:rPr>
      </w:pPr>
    </w:p>
    <w:p w14:paraId="092801FA" w14:textId="77777777"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p>
    <w:p w14:paraId="4180BB54" w14:textId="13B5DDCD" w:rsidR="00F76678" w:rsidRDefault="001907C8" w:rsidP="00F76678">
      <w:pPr>
        <w:tabs>
          <w:tab w:val="left" w:pos="26"/>
        </w:tabs>
        <w:spacing w:after="240" w:line="360" w:lineRule="auto"/>
        <w:jc w:val="both"/>
        <w:rPr>
          <w:rFonts w:cs="David"/>
          <w:rtl/>
        </w:rPr>
      </w:pPr>
      <w:r w:rsidRPr="00901A33">
        <w:rPr>
          <w:rFonts w:cs="David" w:hint="cs"/>
          <w:rtl/>
        </w:rPr>
        <w:t>התובע</w:t>
      </w:r>
      <w:r w:rsidR="0092613E" w:rsidRPr="00901A33">
        <w:rPr>
          <w:rFonts w:cs="David" w:hint="cs"/>
          <w:rtl/>
        </w:rPr>
        <w:t xml:space="preserve"> </w:t>
      </w:r>
      <w:r w:rsidRPr="00901A33">
        <w:rPr>
          <w:rFonts w:cs="David" w:hint="cs"/>
          <w:rtl/>
        </w:rPr>
        <w:t>מתכבד להגיש תביעתו ויהיה מיוצג</w:t>
      </w:r>
      <w:r w:rsidR="0092613E" w:rsidRPr="00901A33">
        <w:rPr>
          <w:rFonts w:cs="David" w:hint="cs"/>
          <w:rtl/>
        </w:rPr>
        <w:t xml:space="preserve"> כאמור לעיל. </w:t>
      </w:r>
      <w:r w:rsidR="00E5176E" w:rsidRPr="00901A33">
        <w:rPr>
          <w:rFonts w:cs="David" w:hint="cs"/>
          <w:rtl/>
        </w:rPr>
        <w:t xml:space="preserve">בקליפת אגוז ייאמר כי תביעה זו באה לעולם לאחר </w:t>
      </w:r>
      <w:r w:rsidR="00926F04" w:rsidRPr="00901A33">
        <w:rPr>
          <w:rFonts w:cs="David" w:hint="cs"/>
          <w:rtl/>
        </w:rPr>
        <w:t xml:space="preserve">שנתבעת 2 </w:t>
      </w:r>
      <w:r w:rsidR="00E5176E" w:rsidRPr="00901A33">
        <w:rPr>
          <w:rFonts w:cs="David" w:hint="cs"/>
          <w:rtl/>
        </w:rPr>
        <w:t>(להלן: "הנתבעת")</w:t>
      </w:r>
      <w:r w:rsidR="00636C6A" w:rsidRPr="00901A33">
        <w:rPr>
          <w:rFonts w:cs="David" w:hint="cs"/>
          <w:rtl/>
        </w:rPr>
        <w:t xml:space="preserve"> </w:t>
      </w:r>
      <w:r w:rsidR="00E5176E" w:rsidRPr="00901A33">
        <w:rPr>
          <w:rFonts w:cs="David" w:hint="cs"/>
          <w:rtl/>
        </w:rPr>
        <w:t xml:space="preserve">פיטרה את התובע מעבודתו, </w:t>
      </w:r>
      <w:r w:rsidR="00F76678">
        <w:rPr>
          <w:rFonts w:cs="David" w:hint="cs"/>
          <w:b/>
          <w:bCs/>
          <w:rtl/>
        </w:rPr>
        <w:t>בהודעת דואר אלקטרוני</w:t>
      </w:r>
      <w:r w:rsidR="00F76678">
        <w:rPr>
          <w:rFonts w:cs="David" w:hint="cs"/>
          <w:rtl/>
        </w:rPr>
        <w:t>,</w:t>
      </w:r>
      <w:r w:rsidR="00E5176E" w:rsidRPr="00901A33">
        <w:rPr>
          <w:rFonts w:cs="David" w:hint="cs"/>
          <w:rtl/>
        </w:rPr>
        <w:t xml:space="preserve"> </w:t>
      </w:r>
      <w:r w:rsidR="00E5176E" w:rsidRPr="00F76678">
        <w:rPr>
          <w:rFonts w:cs="David" w:hint="cs"/>
          <w:b/>
          <w:bCs/>
          <w:rtl/>
        </w:rPr>
        <w:t>ב</w:t>
      </w:r>
      <w:r w:rsidR="00F76678">
        <w:rPr>
          <w:rFonts w:cs="David" w:hint="cs"/>
          <w:b/>
          <w:bCs/>
          <w:rtl/>
        </w:rPr>
        <w:t xml:space="preserve">מהלך </w:t>
      </w:r>
      <w:r w:rsidR="00E5176E" w:rsidRPr="00F76678">
        <w:rPr>
          <w:rFonts w:cs="David" w:hint="cs"/>
          <w:b/>
          <w:bCs/>
          <w:rtl/>
        </w:rPr>
        <w:t>תקופת העסקתו בחוזה קצוב בזמן</w:t>
      </w:r>
      <w:r w:rsidR="00E5176E" w:rsidRPr="00901A33">
        <w:rPr>
          <w:rFonts w:cs="David" w:hint="cs"/>
          <w:rtl/>
        </w:rPr>
        <w:t xml:space="preserve">. </w:t>
      </w:r>
      <w:r w:rsidR="00926F04" w:rsidRPr="00901A33">
        <w:rPr>
          <w:rFonts w:cs="David" w:hint="cs"/>
          <w:rtl/>
        </w:rPr>
        <w:t xml:space="preserve">זאת לאחר כעשרים ושתיים שנות עבודה בחוזה בכירים, שקדמו להן עשרים שנות עבודה בדירוג </w:t>
      </w:r>
      <w:r w:rsidR="00926F04" w:rsidRPr="00901A33">
        <w:rPr>
          <w:rFonts w:cs="David"/>
          <w:rtl/>
        </w:rPr>
        <w:t>–</w:t>
      </w:r>
      <w:r w:rsidR="00926F04" w:rsidRPr="00901A33">
        <w:rPr>
          <w:rFonts w:cs="David" w:hint="cs"/>
          <w:rtl/>
        </w:rPr>
        <w:t xml:space="preserve"> דרגה.</w:t>
      </w:r>
      <w:r w:rsidR="00F76678">
        <w:rPr>
          <w:rFonts w:cs="David" w:hint="cs"/>
          <w:rtl/>
        </w:rPr>
        <w:t xml:space="preserve"> </w:t>
      </w:r>
      <w:r w:rsidR="00E5176E" w:rsidRPr="00901A33">
        <w:rPr>
          <w:rFonts w:cs="David" w:hint="cs"/>
          <w:rtl/>
        </w:rPr>
        <w:t xml:space="preserve">אם בכך לא די, הרי שהנתבעות </w:t>
      </w:r>
      <w:r w:rsidR="00E5176E" w:rsidRPr="00F76678">
        <w:rPr>
          <w:rFonts w:cs="David" w:hint="cs"/>
          <w:b/>
          <w:bCs/>
          <w:rtl/>
        </w:rPr>
        <w:t xml:space="preserve">קבעו את </w:t>
      </w:r>
      <w:proofErr w:type="spellStart"/>
      <w:r w:rsidR="00E5176E" w:rsidRPr="00F76678">
        <w:rPr>
          <w:rFonts w:cs="David" w:hint="cs"/>
          <w:b/>
          <w:bCs/>
          <w:rtl/>
        </w:rPr>
        <w:t>גימלתו</w:t>
      </w:r>
      <w:proofErr w:type="spellEnd"/>
      <w:r w:rsidR="00E5176E" w:rsidRPr="00F76678">
        <w:rPr>
          <w:rFonts w:cs="David" w:hint="cs"/>
          <w:b/>
          <w:bCs/>
          <w:rtl/>
        </w:rPr>
        <w:t xml:space="preserve"> של התובע </w:t>
      </w:r>
      <w:r w:rsidR="00F76678" w:rsidRPr="00F76678">
        <w:rPr>
          <w:rFonts w:cs="David" w:hint="cs"/>
          <w:b/>
          <w:bCs/>
          <w:rtl/>
        </w:rPr>
        <w:t>בניגוד</w:t>
      </w:r>
      <w:r w:rsidR="00E5176E" w:rsidRPr="00F76678">
        <w:rPr>
          <w:rFonts w:cs="David" w:hint="cs"/>
          <w:b/>
          <w:bCs/>
          <w:rtl/>
        </w:rPr>
        <w:t xml:space="preserve"> להוראות ההסכם </w:t>
      </w:r>
      <w:r w:rsidR="00F76678">
        <w:rPr>
          <w:rFonts w:cs="David" w:hint="cs"/>
          <w:b/>
          <w:bCs/>
          <w:rtl/>
        </w:rPr>
        <w:t>האחיד עליו הוחתם התובע,</w:t>
      </w:r>
      <w:r w:rsidR="00E5176E" w:rsidRPr="00F76678">
        <w:rPr>
          <w:rFonts w:cs="David" w:hint="cs"/>
          <w:b/>
          <w:bCs/>
          <w:rtl/>
        </w:rPr>
        <w:t xml:space="preserve"> ופגעו בו פגיעה כלכלית משמעותית</w:t>
      </w:r>
      <w:r w:rsidR="00E5176E" w:rsidRPr="00901A33">
        <w:rPr>
          <w:rFonts w:cs="David" w:hint="cs"/>
          <w:rtl/>
        </w:rPr>
        <w:t xml:space="preserve">. </w:t>
      </w:r>
    </w:p>
    <w:p w14:paraId="4EF7365A" w14:textId="45536701" w:rsidR="00E5176E" w:rsidRPr="00901A33" w:rsidRDefault="00F76678" w:rsidP="00F76678">
      <w:pPr>
        <w:tabs>
          <w:tab w:val="left" w:pos="26"/>
        </w:tabs>
        <w:spacing w:after="240" w:line="360" w:lineRule="auto"/>
        <w:jc w:val="both"/>
        <w:rPr>
          <w:rFonts w:cs="David"/>
        </w:rPr>
      </w:pPr>
      <w:r>
        <w:rPr>
          <w:rFonts w:cs="David" w:hint="cs"/>
          <w:rtl/>
        </w:rPr>
        <w:t xml:space="preserve">לאחר שכשלו </w:t>
      </w:r>
      <w:r w:rsidR="00E5176E" w:rsidRPr="00901A33">
        <w:rPr>
          <w:rFonts w:cs="David" w:hint="cs"/>
          <w:rtl/>
        </w:rPr>
        <w:t xml:space="preserve">כל ניסיונותיו של התובע להסדיר את העניין מחוץ </w:t>
      </w:r>
      <w:proofErr w:type="spellStart"/>
      <w:r w:rsidR="00E5176E" w:rsidRPr="00901A33">
        <w:rPr>
          <w:rFonts w:cs="David" w:hint="cs"/>
          <w:rtl/>
        </w:rPr>
        <w:t>לכתלי</w:t>
      </w:r>
      <w:proofErr w:type="spellEnd"/>
      <w:r w:rsidR="00E5176E" w:rsidRPr="00901A33">
        <w:rPr>
          <w:rFonts w:cs="David" w:hint="cs"/>
          <w:rtl/>
        </w:rPr>
        <w:t xml:space="preserve"> בית הדין, מוגשת התביעה. </w:t>
      </w: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 xml:space="preserve">מבוא ואקדמת </w:t>
      </w:r>
      <w:proofErr w:type="spellStart"/>
      <w:r w:rsidRPr="00901A33">
        <w:rPr>
          <w:rFonts w:hint="cs"/>
          <w:sz w:val="28"/>
          <w:rtl/>
          <w:lang w:eastAsia="en-US"/>
        </w:rPr>
        <w:t>מילין</w:t>
      </w:r>
      <w:proofErr w:type="spellEnd"/>
    </w:p>
    <w:p w14:paraId="3F40D70E" w14:textId="5F4A7015" w:rsidR="00F177F0" w:rsidRPr="00901A33" w:rsidRDefault="00946A22" w:rsidP="00F47CB5">
      <w:pPr>
        <w:pStyle w:val="11"/>
        <w:numPr>
          <w:ilvl w:val="0"/>
          <w:numId w:val="14"/>
        </w:numPr>
        <w:tabs>
          <w:tab w:val="left" w:pos="656"/>
        </w:tabs>
        <w:spacing w:before="0" w:after="120" w:line="360" w:lineRule="auto"/>
        <w:ind w:left="657" w:right="0" w:hanging="629"/>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08F572C0" w14:textId="71FF52DE" w:rsidR="00F177F0" w:rsidRPr="00901A33" w:rsidRDefault="000904E5" w:rsidP="000904E5">
      <w:pPr>
        <w:pStyle w:val="11"/>
        <w:tabs>
          <w:tab w:val="left" w:pos="1160"/>
        </w:tabs>
        <w:spacing w:before="0" w:after="120" w:line="360" w:lineRule="auto"/>
        <w:ind w:left="1160" w:hanging="450"/>
      </w:pPr>
      <w:r w:rsidRPr="00901A33">
        <w:t>(</w:t>
      </w:r>
      <w:r w:rsidRPr="00901A33">
        <w:rPr>
          <w:rFonts w:hint="cs"/>
        </w:rPr>
        <w:t>I</w:t>
      </w:r>
      <w:r w:rsidRPr="00901A33">
        <w:tab/>
      </w:r>
      <w:r w:rsidR="008F56E4" w:rsidRPr="00901A33">
        <w:rPr>
          <w:rFonts w:hint="eastAsia"/>
          <w:b/>
          <w:bCs/>
          <w:rtl/>
        </w:rPr>
        <w:t>בתקופה</w:t>
      </w:r>
      <w:r w:rsidR="008F56E4" w:rsidRPr="00901A33">
        <w:rPr>
          <w:b/>
          <w:bCs/>
          <w:rtl/>
        </w:rPr>
        <w:t xml:space="preserve"> </w:t>
      </w:r>
      <w:r w:rsidR="008F56E4" w:rsidRPr="00901A33">
        <w:rPr>
          <w:rFonts w:hint="eastAsia"/>
          <w:b/>
          <w:bCs/>
          <w:rtl/>
        </w:rPr>
        <w:t>שבין</w:t>
      </w:r>
      <w:r w:rsidR="008F56E4" w:rsidRPr="00901A33">
        <w:rPr>
          <w:b/>
          <w:bCs/>
          <w:rtl/>
        </w:rPr>
        <w:t xml:space="preserve"> </w:t>
      </w:r>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r w:rsidR="00E64CCC" w:rsidRPr="00901A33">
        <w:rPr>
          <w:rFonts w:hint="cs"/>
          <w:b/>
          <w:bCs/>
          <w:rtl/>
        </w:rPr>
        <w:t xml:space="preserve">הועסק התובע תחת </w:t>
      </w:r>
      <w:r w:rsidR="00E64CCC" w:rsidRPr="00901A33">
        <w:rPr>
          <w:rFonts w:hint="eastAsia"/>
          <w:b/>
          <w:bCs/>
          <w:rtl/>
        </w:rPr>
        <w:t>כתב</w:t>
      </w:r>
      <w:r w:rsidR="00E64CCC" w:rsidRPr="00901A33">
        <w:rPr>
          <w:b/>
          <w:bCs/>
          <w:rtl/>
        </w:rPr>
        <w:t xml:space="preserve"> </w:t>
      </w:r>
      <w:r w:rsidR="00E64CCC" w:rsidRPr="00901A33">
        <w:rPr>
          <w:rFonts w:hint="eastAsia"/>
          <w:b/>
          <w:bCs/>
          <w:rtl/>
        </w:rPr>
        <w:t>מינוי</w:t>
      </w:r>
      <w:r w:rsidR="00E64CCC" w:rsidRPr="00901A33">
        <w:rPr>
          <w:rFonts w:hint="cs"/>
          <w:rtl/>
        </w:rPr>
        <w:t>;</w:t>
      </w:r>
    </w:p>
    <w:p w14:paraId="7C3CBE31" w14:textId="6E1860B3" w:rsidR="00EE6F2E" w:rsidRPr="00901A33" w:rsidRDefault="000904E5" w:rsidP="000904E5">
      <w:pPr>
        <w:pStyle w:val="11"/>
        <w:tabs>
          <w:tab w:val="left" w:pos="1160"/>
        </w:tabs>
        <w:spacing w:before="0" w:after="240" w:line="360" w:lineRule="auto"/>
        <w:ind w:left="1160" w:hanging="450"/>
      </w:pPr>
      <w:r w:rsidRPr="00901A33">
        <w:rPr>
          <w:rFonts w:hint="cs"/>
          <w:u w:val="single"/>
        </w:rPr>
        <w:t>II</w:t>
      </w:r>
      <w:r w:rsidRPr="00901A33">
        <w:rPr>
          <w:rFonts w:hint="cs"/>
          <w:rtl/>
        </w:rPr>
        <w:t>)</w:t>
      </w:r>
      <w:r w:rsidR="003F37B7" w:rsidRPr="00901A33">
        <w:rPr>
          <w:rtl/>
        </w:rPr>
        <w:tab/>
      </w:r>
      <w:r w:rsidR="00E64CCC" w:rsidRPr="00901A33">
        <w:rPr>
          <w:rFonts w:hint="eastAsia"/>
          <w:b/>
          <w:bCs/>
          <w:rtl/>
        </w:rPr>
        <w:t>החל</w:t>
      </w:r>
      <w:r w:rsidR="008F56E4" w:rsidRPr="00901A33">
        <w:rPr>
          <w:b/>
          <w:bCs/>
          <w:rtl/>
        </w:rPr>
        <w:t xml:space="preserve"> </w:t>
      </w:r>
      <w:r w:rsidR="00E64CCC" w:rsidRPr="00901A33">
        <w:rPr>
          <w:rFonts w:hint="eastAsia"/>
          <w:b/>
          <w:bCs/>
          <w:rtl/>
        </w:rPr>
        <w:t>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8F56E4" w:rsidRPr="00901A33">
        <w:rPr>
          <w:rFonts w:hint="eastAsia"/>
          <w:b/>
          <w:bCs/>
          <w:rtl/>
        </w:rPr>
        <w:t>ועד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8F56E4" w:rsidRPr="00901A33">
        <w:rPr>
          <w:rFonts w:hint="cs"/>
          <w:b/>
          <w:bCs/>
          <w:rtl/>
        </w:rPr>
        <w:t>, עבד התובע</w:t>
      </w:r>
      <w:r w:rsidR="00EE6F2E" w:rsidRPr="00901A33">
        <w:rPr>
          <w:rFonts w:hint="cs"/>
          <w:b/>
          <w:bCs/>
          <w:rtl/>
        </w:rPr>
        <w:t xml:space="preserve"> </w:t>
      </w:r>
      <w:r w:rsidR="008F56E4" w:rsidRPr="00901A33">
        <w:rPr>
          <w:rFonts w:hint="eastAsia"/>
          <w:b/>
          <w:bCs/>
          <w:rtl/>
        </w:rPr>
        <w:t>ב</w:t>
      </w:r>
      <w:r w:rsidR="00E64CCC" w:rsidRPr="00901A33">
        <w:rPr>
          <w:rFonts w:hint="eastAsia"/>
          <w:b/>
          <w:bCs/>
          <w:rtl/>
        </w:rPr>
        <w:t>ח</w:t>
      </w:r>
      <w:r w:rsidR="00EE6F2E" w:rsidRPr="00901A33">
        <w:rPr>
          <w:rFonts w:hint="eastAsia"/>
          <w:b/>
          <w:bCs/>
          <w:rtl/>
        </w:rPr>
        <w:t>וזה</w:t>
      </w:r>
      <w:r w:rsidR="00EE6F2E" w:rsidRPr="00901A33">
        <w:rPr>
          <w:b/>
          <w:bCs/>
          <w:rtl/>
        </w:rPr>
        <w:t xml:space="preserve"> </w:t>
      </w:r>
      <w:r w:rsidR="00EE6F2E" w:rsidRPr="00901A33">
        <w:rPr>
          <w:rFonts w:hint="eastAsia"/>
          <w:b/>
          <w:bCs/>
          <w:rtl/>
        </w:rPr>
        <w:t>אישי</w:t>
      </w:r>
      <w:r w:rsidR="00EE6F2E" w:rsidRPr="00901A33">
        <w:rPr>
          <w:rFonts w:hint="cs"/>
          <w:b/>
          <w:bCs/>
          <w:rtl/>
        </w:rPr>
        <w:t xml:space="preserve"> </w:t>
      </w:r>
      <w:r w:rsidR="00946A22" w:rsidRPr="00901A33">
        <w:rPr>
          <w:rFonts w:hint="cs"/>
          <w:rtl/>
        </w:rPr>
        <w:t>("</w:t>
      </w:r>
      <w:r w:rsidR="00946A22" w:rsidRPr="00901A33">
        <w:rPr>
          <w:rFonts w:hint="cs"/>
          <w:b/>
          <w:bCs/>
          <w:rtl/>
        </w:rPr>
        <w:t xml:space="preserve">חוזה </w:t>
      </w:r>
      <w:r w:rsidR="00484542" w:rsidRPr="00901A33">
        <w:rPr>
          <w:rFonts w:hint="cs"/>
          <w:b/>
          <w:bCs/>
          <w:rtl/>
        </w:rPr>
        <w:t>ה</w:t>
      </w:r>
      <w:r w:rsidR="00946A22" w:rsidRPr="00901A33">
        <w:rPr>
          <w:rFonts w:hint="cs"/>
          <w:b/>
          <w:bCs/>
          <w:rtl/>
        </w:rPr>
        <w:t>בכירים</w:t>
      </w:r>
      <w:r w:rsidR="00946A22" w:rsidRPr="00901A33">
        <w:rPr>
          <w:rFonts w:hint="cs"/>
          <w:rtl/>
        </w:rPr>
        <w:t>")</w:t>
      </w:r>
      <w:r w:rsidR="008F56E4" w:rsidRPr="00901A33">
        <w:rPr>
          <w:rFonts w:hint="cs"/>
          <w:rtl/>
        </w:rPr>
        <w:t>,</w:t>
      </w:r>
      <w:r w:rsidR="00946A22" w:rsidRPr="00901A33">
        <w:rPr>
          <w:rFonts w:hint="cs"/>
          <w:rtl/>
        </w:rPr>
        <w:t xml:space="preserve"> </w:t>
      </w:r>
      <w:r w:rsidR="008F56E4" w:rsidRPr="00901A33">
        <w:rPr>
          <w:rFonts w:hint="cs"/>
          <w:rtl/>
        </w:rPr>
        <w:t xml:space="preserve">שנחתם </w:t>
      </w:r>
      <w:r w:rsidR="00946A22" w:rsidRPr="00901A33">
        <w:rPr>
          <w:rFonts w:hint="cs"/>
          <w:rtl/>
        </w:rPr>
        <w:t>לתקופה של 4 שנים</w:t>
      </w:r>
      <w:r w:rsidR="00E64CCC" w:rsidRPr="00901A33">
        <w:rPr>
          <w:rFonts w:hint="cs"/>
          <w:rtl/>
        </w:rPr>
        <w:t>,</w:t>
      </w:r>
      <w:r w:rsidR="008F56E4" w:rsidRPr="00901A33">
        <w:rPr>
          <w:rFonts w:hint="cs"/>
          <w:rtl/>
        </w:rPr>
        <w:t xml:space="preserve"> ו</w:t>
      </w:r>
      <w:r w:rsidR="00E64CCC" w:rsidRPr="00901A33">
        <w:rPr>
          <w:rFonts w:hint="cs"/>
          <w:rtl/>
        </w:rPr>
        <w:t>התחדש מדי ארבע שנים</w:t>
      </w:r>
      <w:r w:rsidR="008F56E4" w:rsidRPr="00901A33">
        <w:rPr>
          <w:rFonts w:hint="cs"/>
          <w:rtl/>
        </w:rPr>
        <w:t xml:space="preserve">, </w:t>
      </w:r>
      <w:r w:rsidR="00E64CCC" w:rsidRPr="00901A33">
        <w:rPr>
          <w:rFonts w:hint="cs"/>
          <w:rtl/>
        </w:rPr>
        <w:t>כפי שיפורט להלן</w:t>
      </w:r>
      <w:r w:rsidR="000B20AC" w:rsidRPr="00901A33">
        <w:rPr>
          <w:rFonts w:hint="cs"/>
          <w:rtl/>
        </w:rPr>
        <w:t xml:space="preserve">. </w:t>
      </w:r>
    </w:p>
    <w:p w14:paraId="1ADFEA77" w14:textId="7AB8719D" w:rsidR="00946A22" w:rsidRPr="00901A33" w:rsidRDefault="00946A22" w:rsidP="00F177F0">
      <w:pPr>
        <w:pStyle w:val="11"/>
        <w:numPr>
          <w:ilvl w:val="0"/>
          <w:numId w:val="14"/>
        </w:numPr>
        <w:tabs>
          <w:tab w:val="left" w:pos="656"/>
        </w:tabs>
        <w:spacing w:before="0" w:after="240" w:line="360" w:lineRule="auto"/>
        <w:ind w:left="656" w:right="0" w:hanging="630"/>
      </w:pPr>
      <w:r w:rsidRPr="00901A33">
        <w:rPr>
          <w:rFonts w:hint="cs"/>
          <w:rtl/>
        </w:rPr>
        <w:t xml:space="preserve">חוזה הבכירים קובע כי </w:t>
      </w:r>
      <w:r w:rsidRPr="00901A33">
        <w:rPr>
          <w:rFonts w:ascii="David" w:hAnsi="David" w:hint="cs"/>
          <w:sz w:val="24"/>
          <w:rtl/>
        </w:rPr>
        <w:t>חוק שירות המדינה (</w:t>
      </w:r>
      <w:proofErr w:type="spellStart"/>
      <w:r w:rsidRPr="00901A33">
        <w:rPr>
          <w:rFonts w:ascii="David" w:hAnsi="David" w:hint="cs"/>
          <w:sz w:val="24"/>
          <w:rtl/>
        </w:rPr>
        <w:t>גימלאות</w:t>
      </w:r>
      <w:proofErr w:type="spellEnd"/>
      <w:r w:rsidRPr="00901A33">
        <w:rPr>
          <w:rFonts w:ascii="David" w:hAnsi="David" w:hint="cs"/>
          <w:sz w:val="24"/>
          <w:rtl/>
        </w:rPr>
        <w:t xml:space="preserve">) </w:t>
      </w:r>
      <w:r w:rsidRPr="00901A33">
        <w:rPr>
          <w:rtl/>
        </w:rPr>
        <w:t xml:space="preserve">(נוסח משולב), </w:t>
      </w:r>
      <w:proofErr w:type="spellStart"/>
      <w:r w:rsidRPr="00901A33">
        <w:rPr>
          <w:rtl/>
        </w:rPr>
        <w:t>התש"ל</w:t>
      </w:r>
      <w:proofErr w:type="spellEnd"/>
      <w:r w:rsidRPr="00901A33">
        <w:rPr>
          <w:rtl/>
        </w:rPr>
        <w:t xml:space="preserve"> – 1970</w:t>
      </w:r>
      <w:r w:rsidRPr="00901A33">
        <w:rPr>
          <w:rFonts w:hint="cs"/>
          <w:rtl/>
        </w:rPr>
        <w:t xml:space="preserve"> ("</w:t>
      </w:r>
      <w:r w:rsidRPr="00901A33">
        <w:rPr>
          <w:rFonts w:hint="cs"/>
          <w:b/>
          <w:bCs/>
          <w:rtl/>
        </w:rPr>
        <w:t xml:space="preserve">חוק </w:t>
      </w:r>
      <w:proofErr w:type="spellStart"/>
      <w:r w:rsidRPr="00901A33">
        <w:rPr>
          <w:rFonts w:hint="cs"/>
          <w:b/>
          <w:bCs/>
          <w:rtl/>
        </w:rPr>
        <w:t>הגימלאות</w:t>
      </w:r>
      <w:proofErr w:type="spellEnd"/>
      <w:r w:rsidRPr="00901A33">
        <w:rPr>
          <w:rFonts w:hint="cs"/>
          <w:rtl/>
        </w:rPr>
        <w:t>")</w:t>
      </w:r>
      <w:r w:rsidR="00125CB5" w:rsidRPr="00901A33">
        <w:rPr>
          <w:rFonts w:hint="cs"/>
          <w:rtl/>
        </w:rPr>
        <w:t xml:space="preserve"> </w:t>
      </w:r>
      <w:r w:rsidR="00125CB5" w:rsidRPr="00901A33">
        <w:rPr>
          <w:rFonts w:hint="cs"/>
          <w:b/>
          <w:bCs/>
          <w:u w:val="single"/>
          <w:rtl/>
        </w:rPr>
        <w:t>לא</w:t>
      </w:r>
      <w:r w:rsidR="00125CB5" w:rsidRPr="00901A33">
        <w:rPr>
          <w:rFonts w:hint="cs"/>
          <w:rtl/>
        </w:rPr>
        <w:t xml:space="preserve"> יחול על 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 xml:space="preserve">(של חוק </w:t>
      </w:r>
      <w:proofErr w:type="spellStart"/>
      <w:r w:rsidR="00BE42FD" w:rsidRPr="00901A33">
        <w:rPr>
          <w:rFonts w:hint="cs"/>
          <w:rtl/>
        </w:rPr>
        <w:t>הגימלאות</w:t>
      </w:r>
      <w:proofErr w:type="spellEnd"/>
      <w:r w:rsidR="00BE42FD" w:rsidRPr="00901A33">
        <w:rPr>
          <w:rFonts w:hint="cs"/>
          <w:rtl/>
        </w:rPr>
        <w:t>).</w:t>
      </w:r>
      <w:r w:rsidR="00F177F0" w:rsidRPr="00901A33">
        <w:rPr>
          <w:rFonts w:hint="cs"/>
          <w:rtl/>
        </w:rPr>
        <w:t xml:space="preserve"> </w:t>
      </w:r>
    </w:p>
    <w:p w14:paraId="14F1D6C5" w14:textId="77777777" w:rsidR="00CC350F" w:rsidRPr="00901A33" w:rsidRDefault="00DA639E" w:rsidP="00303211">
      <w:pPr>
        <w:pStyle w:val="11"/>
        <w:tabs>
          <w:tab w:val="left" w:pos="656"/>
        </w:tabs>
        <w:spacing w:before="0" w:after="240" w:line="360" w:lineRule="auto"/>
        <w:ind w:left="656" w:firstLine="0"/>
        <w:rPr>
          <w:rtl/>
        </w:rPr>
      </w:pPr>
      <w:r w:rsidRPr="00901A33">
        <w:rPr>
          <w:rFonts w:hint="cs"/>
          <w:b/>
          <w:bCs/>
          <w:rtl/>
        </w:rPr>
        <w:lastRenderedPageBreak/>
        <w:t xml:space="preserve">חוזה הבכירים </w:t>
      </w:r>
      <w:r w:rsidR="008F56E4" w:rsidRPr="00901A33">
        <w:rPr>
          <w:rFonts w:hint="cs"/>
          <w:b/>
          <w:bCs/>
          <w:rtl/>
        </w:rPr>
        <w:t>מוסיף ו</w:t>
      </w:r>
      <w:r w:rsidRPr="00901A33">
        <w:rPr>
          <w:rFonts w:hint="cs"/>
          <w:b/>
          <w:bCs/>
          <w:rtl/>
        </w:rPr>
        <w:t>קובע כי הוא יתחדש</w:t>
      </w:r>
      <w:r w:rsidR="00EB3F2E" w:rsidRPr="00901A33">
        <w:rPr>
          <w:rFonts w:hint="cs"/>
          <w:b/>
          <w:bCs/>
          <w:rtl/>
        </w:rPr>
        <w:t xml:space="preserve"> מאליו כל 4 שנים לתקופה של 4 שנים נוספות,</w:t>
      </w:r>
      <w:r w:rsidR="00EB3F2E" w:rsidRPr="00901A33">
        <w:rPr>
          <w:rFonts w:hint="cs"/>
          <w:rtl/>
        </w:rPr>
        <w:t xml:space="preserve"> אלא אם מכן הודיע צד אחד למשנהו לפחות 3 חודשים מראש על אי רצונו להאריך את החוזה בתום תוקפו. </w:t>
      </w:r>
    </w:p>
    <w:p w14:paraId="1BB7809F" w14:textId="1CC8F326" w:rsidR="0032328C" w:rsidRPr="00901A33" w:rsidRDefault="00946A22" w:rsidP="00303211">
      <w:pPr>
        <w:pStyle w:val="11"/>
        <w:tabs>
          <w:tab w:val="left" w:pos="656"/>
        </w:tabs>
        <w:spacing w:before="0" w:after="240" w:line="360" w:lineRule="auto"/>
        <w:ind w:left="656" w:firstLine="0"/>
        <w:rPr>
          <w:rtl/>
        </w:rPr>
      </w:pPr>
      <w:r w:rsidRPr="00901A33">
        <w:rPr>
          <w:rFonts w:hint="cs"/>
          <w:rtl/>
        </w:rPr>
        <w:t>תוקפו של החוזה הוארך</w:t>
      </w:r>
      <w:r w:rsidR="001A1A0D" w:rsidRPr="00901A33">
        <w:rPr>
          <w:rFonts w:hint="cs"/>
          <w:rtl/>
        </w:rPr>
        <w:t xml:space="preserve"> מכוח הוראה זו</w:t>
      </w:r>
      <w:r w:rsidRPr="00901A33">
        <w:rPr>
          <w:rFonts w:hint="cs"/>
          <w:rtl/>
        </w:rPr>
        <w:t xml:space="preserve"> 5 פעמים, ובפעם האחרונה הוא </w:t>
      </w:r>
      <w:r w:rsidRPr="00901A33">
        <w:rPr>
          <w:rFonts w:hint="cs"/>
          <w:b/>
          <w:bCs/>
          <w:rtl/>
        </w:rPr>
        <w:t xml:space="preserve">הוארך </w:t>
      </w:r>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Pr="00901A33">
        <w:rPr>
          <w:rFonts w:hint="cs"/>
          <w:b/>
          <w:bCs/>
          <w:rtl/>
        </w:rPr>
        <w:t xml:space="preserve">לתקופה של ארבע שנים שהסתיימה ביום </w:t>
      </w:r>
      <w:r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והכל מבלי שהתובע או הנתבעת חתמו על מסמך הארכה אלא על פי הוראות החוזה האמורות.</w:t>
      </w:r>
    </w:p>
    <w:p w14:paraId="1B329606" w14:textId="2BA35B2B" w:rsidR="00946A22" w:rsidRPr="00901A33" w:rsidRDefault="00946A22" w:rsidP="00303211">
      <w:pPr>
        <w:pStyle w:val="11"/>
        <w:numPr>
          <w:ilvl w:val="0"/>
          <w:numId w:val="14"/>
        </w:numPr>
        <w:tabs>
          <w:tab w:val="left" w:pos="656"/>
        </w:tabs>
        <w:spacing w:before="0" w:after="240" w:line="360" w:lineRule="auto"/>
        <w:ind w:left="656" w:right="0" w:hanging="630"/>
      </w:pPr>
      <w:r w:rsidRPr="00901A33">
        <w:rPr>
          <w:rFonts w:hint="cs"/>
          <w:rtl/>
        </w:rPr>
        <w:t xml:space="preserve">בניגוד מוחלט להוראות החוזה, פיטרה </w:t>
      </w:r>
      <w:r w:rsidR="00E5176E" w:rsidRPr="00901A33">
        <w:rPr>
          <w:rFonts w:hint="cs"/>
          <w:rtl/>
        </w:rPr>
        <w:t>ה</w:t>
      </w:r>
      <w:r w:rsidRPr="00901A33">
        <w:rPr>
          <w:rFonts w:hint="cs"/>
          <w:rtl/>
        </w:rPr>
        <w:t>נתבעת</w:t>
      </w:r>
      <w:r w:rsidR="00CD4EA7" w:rsidRPr="00901A33">
        <w:rPr>
          <w:rtl/>
        </w:rPr>
        <w:t xml:space="preserve"> </w:t>
      </w:r>
      <w:r w:rsidRPr="00901A33">
        <w:rPr>
          <w:rFonts w:hint="eastAsia"/>
          <w:rtl/>
        </w:rPr>
        <w:t>את</w:t>
      </w:r>
      <w:r w:rsidRPr="00901A33">
        <w:rPr>
          <w:rtl/>
        </w:rPr>
        <w:t xml:space="preserve"> </w:t>
      </w:r>
      <w:r w:rsidRPr="00901A33">
        <w:rPr>
          <w:rFonts w:hint="eastAsia"/>
          <w:rtl/>
        </w:rPr>
        <w:t>התובע</w:t>
      </w:r>
      <w:r w:rsidR="00C524E0" w:rsidRPr="00901A33">
        <w:rPr>
          <w:rtl/>
        </w:rPr>
        <w:t xml:space="preserve">, </w:t>
      </w:r>
      <w:r w:rsidR="00CD4EA7" w:rsidRPr="00901A33">
        <w:rPr>
          <w:rFonts w:hint="eastAsia"/>
          <w:rtl/>
        </w:rPr>
        <w:t>ביום</w:t>
      </w:r>
      <w:r w:rsidR="00CD4EA7" w:rsidRPr="00901A33">
        <w:rPr>
          <w:rtl/>
        </w:rPr>
        <w:t xml:space="preserve"> </w:t>
      </w:r>
      <w:r w:rsidR="0032328C" w:rsidRPr="00901A33">
        <w:rPr>
          <w:rtl/>
        </w:rPr>
        <w:t xml:space="preserve">5 לאוגוסט </w:t>
      </w:r>
      <w:r w:rsidR="00C524E0" w:rsidRPr="00901A33">
        <w:rPr>
          <w:rtl/>
        </w:rPr>
        <w:t xml:space="preserve">2012, </w:t>
      </w:r>
      <w:r w:rsidR="00C524E0" w:rsidRPr="00901A33">
        <w:rPr>
          <w:rFonts w:hint="eastAsia"/>
          <w:b/>
          <w:bCs/>
          <w:rtl/>
        </w:rPr>
        <w:t>במהלך</w:t>
      </w:r>
      <w:r w:rsidR="00C524E0" w:rsidRPr="00901A33">
        <w:rPr>
          <w:b/>
          <w:bCs/>
          <w:rtl/>
        </w:rPr>
        <w:t xml:space="preserve"> </w:t>
      </w:r>
      <w:r w:rsidR="00C524E0" w:rsidRPr="00901A33">
        <w:rPr>
          <w:rFonts w:hint="eastAsia"/>
          <w:b/>
          <w:bCs/>
          <w:rtl/>
        </w:rPr>
        <w:t>התקופה</w:t>
      </w:r>
      <w:r w:rsidR="00C524E0" w:rsidRPr="00901A33">
        <w:rPr>
          <w:b/>
          <w:bCs/>
          <w:rtl/>
        </w:rPr>
        <w:t xml:space="preserve"> </w:t>
      </w:r>
      <w:r w:rsidR="00C524E0" w:rsidRPr="00901A33">
        <w:rPr>
          <w:rFonts w:hint="eastAsia"/>
          <w:b/>
          <w:bCs/>
          <w:rtl/>
        </w:rPr>
        <w:t>הקצובה</w:t>
      </w:r>
      <w:r w:rsidR="00C524E0" w:rsidRPr="00901A33">
        <w:rPr>
          <w:b/>
          <w:bCs/>
          <w:rtl/>
        </w:rPr>
        <w:t xml:space="preserve"> </w:t>
      </w:r>
      <w:r w:rsidR="00C524E0" w:rsidRPr="00901A33">
        <w:rPr>
          <w:rFonts w:hint="eastAsia"/>
          <w:b/>
          <w:bCs/>
          <w:rtl/>
        </w:rPr>
        <w:t>של</w:t>
      </w:r>
      <w:r w:rsidR="00C524E0" w:rsidRPr="00901A33">
        <w:rPr>
          <w:b/>
          <w:bCs/>
          <w:rtl/>
        </w:rPr>
        <w:t xml:space="preserve"> </w:t>
      </w:r>
      <w:r w:rsidR="00C524E0" w:rsidRPr="00901A33">
        <w:rPr>
          <w:rFonts w:hint="eastAsia"/>
          <w:b/>
          <w:bCs/>
          <w:rtl/>
        </w:rPr>
        <w:t>החוזה</w:t>
      </w:r>
      <w:r w:rsidR="001306F9" w:rsidRPr="00901A33">
        <w:rPr>
          <w:rtl/>
        </w:rPr>
        <w:t xml:space="preserve">, בטענה שהגיע לגיל פרישה </w:t>
      </w:r>
      <w:r w:rsidR="00EB3F2E" w:rsidRPr="00901A33">
        <w:rPr>
          <w:rtl/>
        </w:rPr>
        <w:t xml:space="preserve">(67) </w:t>
      </w:r>
      <w:r w:rsidR="001306F9" w:rsidRPr="00901A33">
        <w:rPr>
          <w:rFonts w:hint="eastAsia"/>
          <w:rtl/>
        </w:rPr>
        <w:t>בחודש</w:t>
      </w:r>
      <w:r w:rsidR="001306F9" w:rsidRPr="00901A33">
        <w:rPr>
          <w:rtl/>
        </w:rPr>
        <w:t xml:space="preserve"> </w:t>
      </w:r>
      <w:r w:rsidR="001306F9" w:rsidRPr="00901A33">
        <w:rPr>
          <w:rFonts w:hint="eastAsia"/>
          <w:rtl/>
        </w:rPr>
        <w:t>יולי</w:t>
      </w:r>
      <w:r w:rsidR="001306F9" w:rsidRPr="00901A33">
        <w:rPr>
          <w:rtl/>
        </w:rPr>
        <w:t xml:space="preserve"> 2012</w:t>
      </w:r>
      <w:r w:rsidR="00DA639E" w:rsidRPr="00901A33">
        <w:rPr>
          <w:b/>
          <w:bCs/>
          <w:rtl/>
        </w:rPr>
        <w:t xml:space="preserve">, זאת </w:t>
      </w:r>
      <w:r w:rsidR="00EE6F2E" w:rsidRPr="00901A33">
        <w:rPr>
          <w:rFonts w:hint="eastAsia"/>
          <w:b/>
          <w:bCs/>
          <w:rtl/>
        </w:rPr>
        <w:t>למרות</w:t>
      </w:r>
      <w:r w:rsidR="00EE6F2E" w:rsidRPr="00901A33">
        <w:rPr>
          <w:b/>
          <w:bCs/>
          <w:rtl/>
        </w:rPr>
        <w:t xml:space="preserve"> שחוק </w:t>
      </w:r>
      <w:proofErr w:type="spellStart"/>
      <w:r w:rsidR="00EE6F2E" w:rsidRPr="00901A33">
        <w:rPr>
          <w:rFonts w:hint="eastAsia"/>
          <w:b/>
          <w:bCs/>
          <w:rtl/>
        </w:rPr>
        <w:t>הגימלאות</w:t>
      </w:r>
      <w:proofErr w:type="spellEnd"/>
      <w:r w:rsidR="00EE6F2E" w:rsidRPr="00901A33">
        <w:rPr>
          <w:b/>
          <w:bCs/>
          <w:rtl/>
        </w:rPr>
        <w:t xml:space="preserve"> </w:t>
      </w:r>
      <w:r w:rsidR="001A1A0D" w:rsidRPr="00901A33">
        <w:rPr>
          <w:b/>
          <w:bCs/>
          <w:rtl/>
        </w:rPr>
        <w:t>– עליו התבססה בהודעת הפיטו</w:t>
      </w:r>
      <w:r w:rsidR="008F56E4" w:rsidRPr="00901A33">
        <w:rPr>
          <w:rFonts w:hint="eastAsia"/>
          <w:b/>
          <w:bCs/>
          <w:rtl/>
        </w:rPr>
        <w:t>ר</w:t>
      </w:r>
      <w:r w:rsidR="001A1A0D" w:rsidRPr="00901A33">
        <w:rPr>
          <w:rFonts w:hint="eastAsia"/>
          <w:b/>
          <w:bCs/>
          <w:rtl/>
        </w:rPr>
        <w:t>ים</w:t>
      </w:r>
      <w:r w:rsidR="001A1A0D" w:rsidRPr="00901A33">
        <w:rPr>
          <w:b/>
          <w:bCs/>
          <w:rtl/>
        </w:rPr>
        <w:t xml:space="preserve"> - </w:t>
      </w:r>
      <w:r w:rsidR="00EE6F2E" w:rsidRPr="00901A33">
        <w:rPr>
          <w:rFonts w:hint="eastAsia"/>
          <w:b/>
          <w:bCs/>
          <w:rtl/>
        </w:rPr>
        <w:t>לא</w:t>
      </w:r>
      <w:r w:rsidR="00EE6F2E" w:rsidRPr="00901A33">
        <w:rPr>
          <w:b/>
          <w:bCs/>
          <w:rtl/>
        </w:rPr>
        <w:t xml:space="preserve"> </w:t>
      </w:r>
      <w:r w:rsidR="00EE6F2E" w:rsidRPr="00901A33">
        <w:rPr>
          <w:rFonts w:hint="eastAsia"/>
          <w:b/>
          <w:bCs/>
          <w:rtl/>
        </w:rPr>
        <w:t>חל</w:t>
      </w:r>
      <w:r w:rsidR="00EE6F2E" w:rsidRPr="00901A33">
        <w:rPr>
          <w:b/>
          <w:bCs/>
          <w:rtl/>
        </w:rPr>
        <w:t xml:space="preserve"> </w:t>
      </w:r>
      <w:r w:rsidR="00EE6F2E" w:rsidRPr="00901A33">
        <w:rPr>
          <w:rFonts w:hint="eastAsia"/>
          <w:b/>
          <w:bCs/>
          <w:rtl/>
        </w:rPr>
        <w:t>על</w:t>
      </w:r>
      <w:r w:rsidR="00EE6F2E" w:rsidRPr="00901A33">
        <w:rPr>
          <w:b/>
          <w:bCs/>
          <w:rtl/>
        </w:rPr>
        <w:t xml:space="preserve"> </w:t>
      </w:r>
      <w:r w:rsidR="00EE6F2E" w:rsidRPr="00901A33">
        <w:rPr>
          <w:rFonts w:hint="eastAsia"/>
          <w:b/>
          <w:bCs/>
          <w:rtl/>
        </w:rPr>
        <w:t>התובע</w:t>
      </w:r>
      <w:r w:rsidR="00EE6F2E" w:rsidRPr="00901A33">
        <w:rPr>
          <w:b/>
          <w:bCs/>
          <w:rtl/>
        </w:rPr>
        <w:t xml:space="preserve">, </w:t>
      </w:r>
      <w:r w:rsidR="00EE6F2E" w:rsidRPr="00901A33">
        <w:rPr>
          <w:rFonts w:hint="eastAsia"/>
          <w:b/>
          <w:bCs/>
          <w:rtl/>
        </w:rPr>
        <w:t>כאמור</w:t>
      </w:r>
      <w:r w:rsidR="00EE6F2E" w:rsidRPr="00901A33">
        <w:rPr>
          <w:b/>
          <w:bCs/>
          <w:rtl/>
        </w:rPr>
        <w:t xml:space="preserve"> </w:t>
      </w:r>
      <w:r w:rsidR="00EE6F2E" w:rsidRPr="00901A33">
        <w:rPr>
          <w:rFonts w:hint="eastAsia"/>
          <w:b/>
          <w:bCs/>
          <w:rtl/>
        </w:rPr>
        <w:t>בהסכם</w:t>
      </w:r>
      <w:r w:rsidR="00EE6F2E" w:rsidRPr="00901A33">
        <w:rPr>
          <w:b/>
          <w:bCs/>
          <w:rtl/>
        </w:rPr>
        <w:t xml:space="preserve"> </w:t>
      </w:r>
      <w:r w:rsidR="00F76678">
        <w:rPr>
          <w:rFonts w:hint="cs"/>
          <w:b/>
          <w:bCs/>
          <w:rtl/>
        </w:rPr>
        <w:t xml:space="preserve">האחיד </w:t>
      </w:r>
      <w:r w:rsidR="00EE6F2E" w:rsidRPr="00901A33">
        <w:rPr>
          <w:rFonts w:hint="eastAsia"/>
          <w:b/>
          <w:bCs/>
          <w:rtl/>
        </w:rPr>
        <w:t>שהיא</w:t>
      </w:r>
      <w:r w:rsidR="00EE6F2E" w:rsidRPr="00901A33">
        <w:rPr>
          <w:b/>
          <w:bCs/>
          <w:rtl/>
        </w:rPr>
        <w:t xml:space="preserve"> </w:t>
      </w:r>
      <w:r w:rsidR="00EE6F2E" w:rsidRPr="00901A33">
        <w:rPr>
          <w:rFonts w:hint="eastAsia"/>
          <w:b/>
          <w:bCs/>
          <w:rtl/>
        </w:rPr>
        <w:t>עצמה</w:t>
      </w:r>
      <w:r w:rsidR="00EE6F2E" w:rsidRPr="00901A33">
        <w:rPr>
          <w:b/>
          <w:bCs/>
          <w:rtl/>
        </w:rPr>
        <w:t xml:space="preserve"> </w:t>
      </w:r>
      <w:r w:rsidR="00EE6F2E" w:rsidRPr="00901A33">
        <w:rPr>
          <w:rFonts w:hint="eastAsia"/>
          <w:b/>
          <w:bCs/>
          <w:rtl/>
        </w:rPr>
        <w:t>ניסחה</w:t>
      </w:r>
      <w:r w:rsidR="000B20AC" w:rsidRPr="00901A33">
        <w:rPr>
          <w:b/>
          <w:bCs/>
          <w:rtl/>
        </w:rPr>
        <w:t>.</w:t>
      </w:r>
    </w:p>
    <w:p w14:paraId="12F9843B" w14:textId="1A550096" w:rsidR="00E5176E" w:rsidRPr="00901A33" w:rsidRDefault="00E5176E" w:rsidP="00484542">
      <w:pPr>
        <w:pStyle w:val="11"/>
        <w:tabs>
          <w:tab w:val="left" w:pos="656"/>
        </w:tabs>
        <w:spacing w:before="0" w:after="240" w:line="360" w:lineRule="auto"/>
        <w:ind w:left="656" w:firstLine="0"/>
        <w:rPr>
          <w:rtl/>
        </w:rPr>
      </w:pPr>
      <w:r w:rsidRPr="00901A33">
        <w:rPr>
          <w:rFonts w:hint="eastAsia"/>
          <w:rtl/>
        </w:rPr>
        <w:t>כמו</w:t>
      </w:r>
      <w:r w:rsidRPr="00901A33">
        <w:rPr>
          <w:rtl/>
        </w:rPr>
        <w:t xml:space="preserve"> כן, </w:t>
      </w:r>
      <w:r w:rsidRPr="00901A33">
        <w:rPr>
          <w:b/>
          <w:bCs/>
          <w:rtl/>
        </w:rPr>
        <w:t xml:space="preserve">על פי מדיניות נציבות שירות המדינה, </w:t>
      </w:r>
      <w:r w:rsidRPr="00901A33">
        <w:rPr>
          <w:rFonts w:hint="eastAsia"/>
          <w:b/>
          <w:bCs/>
          <w:rtl/>
        </w:rPr>
        <w:t>במקרים</w:t>
      </w:r>
      <w:r w:rsidRPr="00901A33">
        <w:rPr>
          <w:b/>
          <w:bCs/>
          <w:rtl/>
        </w:rPr>
        <w:t xml:space="preserve"> </w:t>
      </w:r>
      <w:r w:rsidRPr="00901A33">
        <w:rPr>
          <w:rFonts w:hint="eastAsia"/>
          <w:b/>
          <w:bCs/>
          <w:rtl/>
        </w:rPr>
        <w:t>שבו</w:t>
      </w:r>
      <w:r w:rsidRPr="00901A33">
        <w:rPr>
          <w:b/>
          <w:bCs/>
          <w:rtl/>
        </w:rPr>
        <w:t xml:space="preserve"> </w:t>
      </w:r>
      <w:r w:rsidRPr="00901A33">
        <w:rPr>
          <w:rFonts w:hint="eastAsia"/>
          <w:b/>
          <w:bCs/>
          <w:rtl/>
        </w:rPr>
        <w:t>עובד</w:t>
      </w:r>
      <w:r w:rsidRPr="00901A33">
        <w:rPr>
          <w:b/>
          <w:bCs/>
          <w:rtl/>
        </w:rPr>
        <w:t xml:space="preserve"> </w:t>
      </w:r>
      <w:r w:rsidRPr="00901A33">
        <w:rPr>
          <w:rFonts w:hint="eastAsia"/>
          <w:b/>
          <w:bCs/>
          <w:rtl/>
        </w:rPr>
        <w:t>מגיע</w:t>
      </w:r>
      <w:r w:rsidRPr="00901A33">
        <w:rPr>
          <w:b/>
          <w:bCs/>
          <w:rtl/>
        </w:rPr>
        <w:t xml:space="preserve"> </w:t>
      </w:r>
      <w:r w:rsidRPr="00901A33">
        <w:rPr>
          <w:rFonts w:hint="eastAsia"/>
          <w:b/>
          <w:bCs/>
          <w:rtl/>
        </w:rPr>
        <w:t>לגיל</w:t>
      </w:r>
      <w:r w:rsidRPr="00901A33">
        <w:rPr>
          <w:b/>
          <w:bCs/>
          <w:rtl/>
        </w:rPr>
        <w:t xml:space="preserve"> </w:t>
      </w:r>
      <w:r w:rsidRPr="00901A33">
        <w:rPr>
          <w:rFonts w:hint="eastAsia"/>
          <w:b/>
          <w:bCs/>
          <w:rtl/>
        </w:rPr>
        <w:t>פרישה</w:t>
      </w:r>
      <w:r w:rsidRPr="00901A33">
        <w:rPr>
          <w:b/>
          <w:bCs/>
          <w:rtl/>
        </w:rPr>
        <w:t xml:space="preserve"> </w:t>
      </w:r>
      <w:r w:rsidRPr="00901A33">
        <w:rPr>
          <w:rFonts w:hint="eastAsia"/>
          <w:b/>
          <w:bCs/>
          <w:rtl/>
        </w:rPr>
        <w:t>במהלך</w:t>
      </w:r>
      <w:r w:rsidRPr="00901A33">
        <w:rPr>
          <w:b/>
          <w:bCs/>
          <w:rtl/>
        </w:rPr>
        <w:t xml:space="preserve"> </w:t>
      </w:r>
      <w:r w:rsidRPr="00901A33">
        <w:rPr>
          <w:rFonts w:hint="eastAsia"/>
          <w:b/>
          <w:bCs/>
          <w:rtl/>
        </w:rPr>
        <w:t>תקופת</w:t>
      </w:r>
      <w:r w:rsidRPr="00901A33">
        <w:rPr>
          <w:b/>
          <w:bCs/>
          <w:rtl/>
        </w:rPr>
        <w:t xml:space="preserve"> </w:t>
      </w:r>
      <w:r w:rsidRPr="00901A33">
        <w:rPr>
          <w:rFonts w:hint="eastAsia"/>
          <w:b/>
          <w:bCs/>
          <w:rtl/>
        </w:rPr>
        <w:t>עבודה</w:t>
      </w:r>
      <w:r w:rsidRPr="00901A33">
        <w:rPr>
          <w:b/>
          <w:bCs/>
          <w:rtl/>
        </w:rPr>
        <w:t xml:space="preserve"> </w:t>
      </w:r>
      <w:r w:rsidRPr="00901A33">
        <w:rPr>
          <w:rFonts w:hint="eastAsia"/>
          <w:b/>
          <w:bCs/>
          <w:rtl/>
        </w:rPr>
        <w:t>קצובה</w:t>
      </w:r>
      <w:r w:rsidRPr="00901A33">
        <w:rPr>
          <w:b/>
          <w:bCs/>
          <w:rtl/>
        </w:rPr>
        <w:t xml:space="preserve"> </w:t>
      </w:r>
      <w:r w:rsidRPr="00901A33">
        <w:rPr>
          <w:rFonts w:hint="eastAsia"/>
          <w:b/>
          <w:bCs/>
          <w:rtl/>
        </w:rPr>
        <w:t>שטרם</w:t>
      </w:r>
      <w:r w:rsidRPr="00901A33">
        <w:rPr>
          <w:b/>
          <w:bCs/>
          <w:rtl/>
        </w:rPr>
        <w:t xml:space="preserve"> </w:t>
      </w:r>
      <w:r w:rsidRPr="00901A33">
        <w:rPr>
          <w:rFonts w:hint="eastAsia"/>
          <w:b/>
          <w:bCs/>
          <w:rtl/>
        </w:rPr>
        <w:t>הסתיימה</w:t>
      </w:r>
      <w:r w:rsidRPr="00901A33">
        <w:rPr>
          <w:b/>
          <w:bCs/>
          <w:rtl/>
        </w:rPr>
        <w:t xml:space="preserve">, </w:t>
      </w:r>
      <w:r w:rsidRPr="00901A33">
        <w:rPr>
          <w:rFonts w:hint="eastAsia"/>
          <w:b/>
          <w:bCs/>
          <w:rtl/>
        </w:rPr>
        <w:t>מבוצעת</w:t>
      </w:r>
      <w:r w:rsidRPr="00901A33">
        <w:rPr>
          <w:b/>
          <w:bCs/>
          <w:rtl/>
        </w:rPr>
        <w:t xml:space="preserve"> </w:t>
      </w:r>
      <w:r w:rsidRPr="00901A33">
        <w:rPr>
          <w:rFonts w:hint="eastAsia"/>
          <w:b/>
          <w:bCs/>
          <w:rtl/>
        </w:rPr>
        <w:t>הארכת</w:t>
      </w:r>
      <w:r w:rsidRPr="00901A33">
        <w:rPr>
          <w:b/>
          <w:bCs/>
          <w:rtl/>
        </w:rPr>
        <w:t xml:space="preserve"> </w:t>
      </w:r>
      <w:r w:rsidRPr="00901A33">
        <w:rPr>
          <w:rFonts w:hint="eastAsia"/>
          <w:b/>
          <w:bCs/>
          <w:rtl/>
        </w:rPr>
        <w:t>שירות</w:t>
      </w:r>
      <w:r w:rsidRPr="00901A33">
        <w:rPr>
          <w:b/>
          <w:bCs/>
          <w:rtl/>
        </w:rPr>
        <w:t xml:space="preserve"> (גם במקרים שחוק הגמלאות חל)</w:t>
      </w:r>
      <w:r w:rsidRPr="00901A33">
        <w:rPr>
          <w:rFonts w:hint="cs"/>
          <w:rtl/>
        </w:rPr>
        <w:t xml:space="preserve">. </w:t>
      </w:r>
      <w:r w:rsidRPr="00901A33">
        <w:rPr>
          <w:rFonts w:hint="eastAsia"/>
          <w:rtl/>
        </w:rPr>
        <w:t>יצוין</w:t>
      </w:r>
      <w:r w:rsidRPr="00901A33">
        <w:rPr>
          <w:rtl/>
        </w:rPr>
        <w:t xml:space="preserve"> </w:t>
      </w:r>
      <w:r w:rsidRPr="00901A33">
        <w:rPr>
          <w:rFonts w:hint="eastAsia"/>
          <w:rtl/>
        </w:rPr>
        <w:t>כי</w:t>
      </w:r>
      <w:r w:rsidRPr="00901A33">
        <w:rPr>
          <w:rtl/>
        </w:rPr>
        <w:t xml:space="preserve"> </w:t>
      </w:r>
      <w:r w:rsidRPr="00901A33">
        <w:rPr>
          <w:rFonts w:hint="eastAsia"/>
          <w:rtl/>
        </w:rPr>
        <w:t>מדיניות</w:t>
      </w:r>
      <w:r w:rsidRPr="00901A33">
        <w:rPr>
          <w:rtl/>
        </w:rPr>
        <w:t xml:space="preserve"> </w:t>
      </w:r>
      <w:r w:rsidRPr="00901A33">
        <w:rPr>
          <w:rFonts w:hint="eastAsia"/>
          <w:rtl/>
        </w:rPr>
        <w:t>זאת</w:t>
      </w:r>
      <w:r w:rsidRPr="00901A33">
        <w:rPr>
          <w:rtl/>
        </w:rPr>
        <w:t xml:space="preserve"> </w:t>
      </w:r>
      <w:r w:rsidRPr="00901A33">
        <w:rPr>
          <w:rFonts w:hint="eastAsia"/>
          <w:rtl/>
        </w:rPr>
        <w:t>עלתה</w:t>
      </w:r>
      <w:r w:rsidRPr="00901A33">
        <w:rPr>
          <w:rtl/>
        </w:rPr>
        <w:t xml:space="preserve"> </w:t>
      </w:r>
      <w:r w:rsidRPr="00901A33">
        <w:rPr>
          <w:rFonts w:hint="eastAsia"/>
          <w:rtl/>
        </w:rPr>
        <w:t>על</w:t>
      </w:r>
      <w:r w:rsidRPr="00901A33">
        <w:rPr>
          <w:rtl/>
        </w:rPr>
        <w:t xml:space="preserve"> </w:t>
      </w:r>
      <w:r w:rsidRPr="00901A33">
        <w:rPr>
          <w:rFonts w:hint="eastAsia"/>
          <w:rtl/>
        </w:rPr>
        <w:t>הכתב</w:t>
      </w:r>
      <w:r w:rsidRPr="00901A33">
        <w:rPr>
          <w:rtl/>
        </w:rPr>
        <w:t xml:space="preserve"> </w:t>
      </w:r>
      <w:r w:rsidRPr="00901A33">
        <w:rPr>
          <w:rFonts w:hint="eastAsia"/>
          <w:rtl/>
        </w:rPr>
        <w:t>בשנת</w:t>
      </w:r>
      <w:r w:rsidRPr="00901A33">
        <w:rPr>
          <w:rtl/>
        </w:rPr>
        <w:t xml:space="preserve"> 2014 </w:t>
      </w:r>
      <w:r w:rsidRPr="00901A33">
        <w:rPr>
          <w:rFonts w:hint="eastAsia"/>
          <w:rtl/>
        </w:rPr>
        <w:t>במסגרת</w:t>
      </w:r>
      <w:r w:rsidRPr="00901A33">
        <w:rPr>
          <w:rtl/>
        </w:rPr>
        <w:t xml:space="preserve"> </w:t>
      </w:r>
      <w:r w:rsidR="00214B7A" w:rsidRPr="00901A33">
        <w:rPr>
          <w:rFonts w:hint="cs"/>
          <w:rtl/>
        </w:rPr>
        <w:t>"</w:t>
      </w:r>
      <w:r w:rsidRPr="00901A33">
        <w:rPr>
          <w:rFonts w:hint="eastAsia"/>
          <w:b/>
          <w:bCs/>
          <w:i/>
          <w:iCs/>
          <w:rtl/>
        </w:rPr>
        <w:t>מסמך</w:t>
      </w:r>
      <w:r w:rsidRPr="00901A33">
        <w:rPr>
          <w:b/>
          <w:bCs/>
          <w:i/>
          <w:iCs/>
          <w:rtl/>
        </w:rPr>
        <w:t xml:space="preserve"> </w:t>
      </w:r>
      <w:r w:rsidRPr="00901A33">
        <w:rPr>
          <w:rFonts w:hint="eastAsia"/>
          <w:b/>
          <w:bCs/>
          <w:i/>
          <w:iCs/>
          <w:rtl/>
        </w:rPr>
        <w:t>מדיניות</w:t>
      </w:r>
      <w:r w:rsidRPr="00901A33">
        <w:rPr>
          <w:b/>
          <w:bCs/>
          <w:i/>
          <w:iCs/>
          <w:rtl/>
        </w:rPr>
        <w:t xml:space="preserve"> </w:t>
      </w:r>
      <w:r w:rsidR="00214B7A" w:rsidRPr="00901A33">
        <w:rPr>
          <w:rFonts w:hint="eastAsia"/>
          <w:b/>
          <w:bCs/>
          <w:i/>
          <w:iCs/>
          <w:rtl/>
        </w:rPr>
        <w:t>בנושא</w:t>
      </w:r>
      <w:r w:rsidR="00214B7A" w:rsidRPr="00901A33">
        <w:rPr>
          <w:b/>
          <w:bCs/>
          <w:i/>
          <w:iCs/>
          <w:rtl/>
        </w:rPr>
        <w:t xml:space="preserve"> </w:t>
      </w:r>
      <w:r w:rsidRPr="00901A33">
        <w:rPr>
          <w:rFonts w:hint="eastAsia"/>
          <w:b/>
          <w:bCs/>
          <w:i/>
          <w:iCs/>
          <w:rtl/>
        </w:rPr>
        <w:t>הארכת</w:t>
      </w:r>
      <w:r w:rsidRPr="00901A33">
        <w:rPr>
          <w:b/>
          <w:bCs/>
          <w:i/>
          <w:iCs/>
          <w:rtl/>
        </w:rPr>
        <w:t xml:space="preserve"> </w:t>
      </w:r>
      <w:r w:rsidRPr="00901A33">
        <w:rPr>
          <w:rFonts w:hint="eastAsia"/>
          <w:b/>
          <w:bCs/>
          <w:i/>
          <w:iCs/>
          <w:rtl/>
        </w:rPr>
        <w:t>שירות</w:t>
      </w:r>
      <w:r w:rsidRPr="00901A33">
        <w:rPr>
          <w:b/>
          <w:bCs/>
          <w:i/>
          <w:iCs/>
          <w:rtl/>
        </w:rPr>
        <w:t xml:space="preserve"> </w:t>
      </w:r>
      <w:r w:rsidRPr="00901A33">
        <w:rPr>
          <w:rFonts w:hint="eastAsia"/>
          <w:b/>
          <w:bCs/>
          <w:i/>
          <w:iCs/>
          <w:rtl/>
        </w:rPr>
        <w:t>מעבר</w:t>
      </w:r>
      <w:r w:rsidRPr="00901A33">
        <w:rPr>
          <w:b/>
          <w:bCs/>
          <w:i/>
          <w:iCs/>
          <w:rtl/>
        </w:rPr>
        <w:t xml:space="preserve"> </w:t>
      </w:r>
      <w:r w:rsidRPr="00901A33">
        <w:rPr>
          <w:rFonts w:hint="eastAsia"/>
          <w:b/>
          <w:bCs/>
          <w:i/>
          <w:iCs/>
          <w:rtl/>
        </w:rPr>
        <w:t>לגיל</w:t>
      </w:r>
      <w:r w:rsidRPr="00901A33">
        <w:rPr>
          <w:b/>
          <w:bCs/>
          <w:i/>
          <w:iCs/>
          <w:rtl/>
        </w:rPr>
        <w:t xml:space="preserve"> </w:t>
      </w:r>
      <w:r w:rsidRPr="00901A33">
        <w:rPr>
          <w:rFonts w:hint="eastAsia"/>
          <w:b/>
          <w:bCs/>
          <w:i/>
          <w:iCs/>
          <w:rtl/>
        </w:rPr>
        <w:t>פרישה</w:t>
      </w:r>
      <w:r w:rsidR="00214B7A" w:rsidRPr="00901A33">
        <w:rPr>
          <w:rFonts w:hint="cs"/>
          <w:rtl/>
        </w:rPr>
        <w:t>"</w:t>
      </w:r>
      <w:r w:rsidRPr="00901A33">
        <w:rPr>
          <w:rtl/>
        </w:rPr>
        <w:t>.</w:t>
      </w:r>
      <w:r w:rsidR="00484542" w:rsidRPr="00901A33">
        <w:rPr>
          <w:rFonts w:hint="cs"/>
          <w:rtl/>
        </w:rPr>
        <w:t xml:space="preserve"> </w:t>
      </w:r>
    </w:p>
    <w:p w14:paraId="7EB21FE5" w14:textId="1038981A" w:rsidR="00082ADF" w:rsidRPr="00901A33" w:rsidRDefault="00082ADF" w:rsidP="00F76678">
      <w:pPr>
        <w:pStyle w:val="11"/>
        <w:numPr>
          <w:ilvl w:val="0"/>
          <w:numId w:val="14"/>
        </w:numPr>
        <w:tabs>
          <w:tab w:val="left" w:pos="656"/>
        </w:tabs>
        <w:spacing w:before="0" w:after="240" w:line="360" w:lineRule="auto"/>
        <w:ind w:left="656" w:right="0" w:hanging="630"/>
      </w:pPr>
      <w:r w:rsidRPr="00901A33">
        <w:rPr>
          <w:rFonts w:hint="cs"/>
          <w:rtl/>
        </w:rPr>
        <w:t xml:space="preserve">הנתבעת לא הסתפקה בפיטוריו של התובע </w:t>
      </w:r>
      <w:r w:rsidRPr="00901A33">
        <w:rPr>
          <w:rFonts w:hint="cs"/>
          <w:b/>
          <w:bCs/>
          <w:rtl/>
        </w:rPr>
        <w:t>מחמת גילו</w:t>
      </w:r>
      <w:r w:rsidRPr="00901A33">
        <w:rPr>
          <w:rFonts w:hint="cs"/>
          <w:rtl/>
        </w:rPr>
        <w:t xml:space="preserve">, </w:t>
      </w:r>
      <w:r w:rsidR="00285537" w:rsidRPr="00901A33">
        <w:rPr>
          <w:rFonts w:hint="eastAsia"/>
          <w:b/>
          <w:bCs/>
          <w:rtl/>
        </w:rPr>
        <w:t>במהלך</w:t>
      </w:r>
      <w:r w:rsidR="00285537" w:rsidRPr="00901A33">
        <w:rPr>
          <w:b/>
          <w:bCs/>
          <w:rtl/>
        </w:rPr>
        <w:t xml:space="preserve"> </w:t>
      </w:r>
      <w:r w:rsidRPr="00901A33">
        <w:rPr>
          <w:rFonts w:hint="eastAsia"/>
          <w:b/>
          <w:bCs/>
          <w:rtl/>
        </w:rPr>
        <w:t>התקופה</w:t>
      </w:r>
      <w:r w:rsidRPr="00901A33">
        <w:rPr>
          <w:b/>
          <w:bCs/>
          <w:rtl/>
        </w:rPr>
        <w:t xml:space="preserve"> </w:t>
      </w:r>
      <w:r w:rsidRPr="00901A33">
        <w:rPr>
          <w:rFonts w:hint="eastAsia"/>
          <w:b/>
          <w:bCs/>
          <w:rtl/>
        </w:rPr>
        <w:t>הקצובה</w:t>
      </w:r>
      <w:r w:rsidRPr="00901A33">
        <w:rPr>
          <w:rFonts w:hint="cs"/>
          <w:rtl/>
        </w:rPr>
        <w:t xml:space="preserve"> של ההסכם בין הצדדים, </w:t>
      </w:r>
      <w:r w:rsidR="00125CB5" w:rsidRPr="00901A33">
        <w:rPr>
          <w:rFonts w:hint="cs"/>
          <w:rtl/>
        </w:rPr>
        <w:t xml:space="preserve">אלא </w:t>
      </w:r>
      <w:r w:rsidR="00A467B9" w:rsidRPr="00901A33">
        <w:rPr>
          <w:rFonts w:hint="cs"/>
          <w:rtl/>
        </w:rPr>
        <w:t xml:space="preserve">עשתה כן </w:t>
      </w:r>
      <w:r w:rsidR="00A467B9" w:rsidRPr="00901A33">
        <w:rPr>
          <w:rFonts w:hint="cs"/>
          <w:b/>
          <w:bCs/>
          <w:rtl/>
        </w:rPr>
        <w:t>ללא שימוע</w:t>
      </w:r>
      <w:r w:rsidR="00C524E0" w:rsidRPr="00901A33">
        <w:rPr>
          <w:rFonts w:hint="cs"/>
          <w:b/>
          <w:bCs/>
          <w:rtl/>
        </w:rPr>
        <w:t xml:space="preserve">, </w:t>
      </w:r>
      <w:r w:rsidR="00A467B9" w:rsidRPr="00901A33">
        <w:rPr>
          <w:rFonts w:hint="cs"/>
          <w:rtl/>
        </w:rPr>
        <w:t xml:space="preserve">ועוד הגדילה לעשות </w:t>
      </w:r>
      <w:r w:rsidR="00A467B9" w:rsidRPr="00F76678">
        <w:rPr>
          <w:rFonts w:hint="cs"/>
          <w:b/>
          <w:bCs/>
          <w:rtl/>
        </w:rPr>
        <w:t>ו</w:t>
      </w:r>
      <w:r w:rsidRPr="00F76678">
        <w:rPr>
          <w:rFonts w:hint="cs"/>
          <w:b/>
          <w:bCs/>
          <w:rtl/>
        </w:rPr>
        <w:t xml:space="preserve">התעלמה לחלוטין </w:t>
      </w:r>
      <w:r w:rsidR="00BF5EB8" w:rsidRPr="00F76678">
        <w:rPr>
          <w:rFonts w:hint="cs"/>
          <w:b/>
          <w:bCs/>
          <w:rtl/>
        </w:rPr>
        <w:t>מבקשתו של התובע לבחון את הפרשתו מחמת גיל</w:t>
      </w:r>
      <w:r w:rsidR="00285537" w:rsidRPr="00F76678">
        <w:rPr>
          <w:rFonts w:hint="cs"/>
          <w:b/>
          <w:bCs/>
          <w:rtl/>
        </w:rPr>
        <w:t xml:space="preserve"> בהתחשב בנסיבות ה</w:t>
      </w:r>
      <w:r w:rsidR="00C524E0" w:rsidRPr="00F76678">
        <w:rPr>
          <w:rFonts w:hint="cs"/>
          <w:b/>
          <w:bCs/>
          <w:rtl/>
        </w:rPr>
        <w:t>עניין</w:t>
      </w:r>
      <w:r w:rsidR="00BF5EB8" w:rsidRPr="00901A33">
        <w:rPr>
          <w:rFonts w:hint="cs"/>
          <w:rtl/>
        </w:rPr>
        <w:t xml:space="preserve"> </w:t>
      </w:r>
      <w:r w:rsidR="0071685F" w:rsidRPr="00901A33">
        <w:rPr>
          <w:rFonts w:hint="cs"/>
          <w:rtl/>
        </w:rPr>
        <w:t>(</w:t>
      </w:r>
      <w:r w:rsidR="00F76678">
        <w:rPr>
          <w:rFonts w:hint="cs"/>
          <w:rtl/>
        </w:rPr>
        <w:t xml:space="preserve">בניגוד </w:t>
      </w:r>
      <w:r w:rsidR="00BF5EB8" w:rsidRPr="00901A33">
        <w:rPr>
          <w:rFonts w:hint="cs"/>
          <w:rtl/>
        </w:rPr>
        <w:t>להלכה שיצאה מבית הדין הארצי לעבודה בעניין זה</w:t>
      </w:r>
      <w:r w:rsidR="0071685F" w:rsidRPr="00901A33">
        <w:rPr>
          <w:rFonts w:hint="cs"/>
          <w:rtl/>
        </w:rPr>
        <w:t>)</w:t>
      </w:r>
      <w:r w:rsidR="00BF5EB8" w:rsidRPr="00901A33">
        <w:rPr>
          <w:rFonts w:hint="cs"/>
          <w:rtl/>
        </w:rPr>
        <w:t>.</w:t>
      </w:r>
    </w:p>
    <w:p w14:paraId="127E8B7B" w14:textId="4BED0BC8" w:rsidR="00125CB5" w:rsidRPr="00901A33" w:rsidRDefault="00BF5EB8" w:rsidP="00F76678">
      <w:pPr>
        <w:pStyle w:val="11"/>
        <w:numPr>
          <w:ilvl w:val="0"/>
          <w:numId w:val="14"/>
        </w:numPr>
        <w:tabs>
          <w:tab w:val="left" w:pos="656"/>
        </w:tabs>
        <w:spacing w:before="0" w:after="240" w:line="360" w:lineRule="auto"/>
        <w:ind w:left="656" w:right="0" w:hanging="630"/>
      </w:pPr>
      <w:r w:rsidRPr="00901A33">
        <w:rPr>
          <w:rFonts w:hint="cs"/>
          <w:rtl/>
        </w:rPr>
        <w:t>יתרה מכך, גם לאחר פיטוריו המבישים</w:t>
      </w:r>
      <w:r w:rsidR="00CD4EA7" w:rsidRPr="00901A33">
        <w:rPr>
          <w:rFonts w:hint="cs"/>
          <w:rtl/>
        </w:rPr>
        <w:t xml:space="preserve">, </w:t>
      </w:r>
      <w:r w:rsidRPr="00901A33">
        <w:rPr>
          <w:rFonts w:hint="cs"/>
          <w:rtl/>
        </w:rPr>
        <w:t xml:space="preserve">ובמשך חודשים ארוכים </w:t>
      </w:r>
      <w:r w:rsidR="00125CB5" w:rsidRPr="00901A33">
        <w:rPr>
          <w:rFonts w:hint="cs"/>
          <w:rtl/>
        </w:rPr>
        <w:t xml:space="preserve">(עד דצמבר 2012 </w:t>
      </w:r>
      <w:r w:rsidR="00125CB5" w:rsidRPr="00901A33">
        <w:rPr>
          <w:rtl/>
        </w:rPr>
        <w:t>–</w:t>
      </w:r>
      <w:r w:rsidR="00125CB5" w:rsidRPr="00901A33">
        <w:rPr>
          <w:rFonts w:hint="cs"/>
          <w:rtl/>
        </w:rPr>
        <w:t xml:space="preserve"> </w:t>
      </w:r>
      <w:r w:rsidR="00EE6F2E" w:rsidRPr="00901A33">
        <w:rPr>
          <w:rFonts w:hint="cs"/>
          <w:rtl/>
        </w:rPr>
        <w:t>כמעט</w:t>
      </w:r>
      <w:r w:rsidR="0071685F" w:rsidRPr="00901A33">
        <w:rPr>
          <w:rFonts w:hint="cs"/>
          <w:rtl/>
        </w:rPr>
        <w:t xml:space="preserve"> </w:t>
      </w:r>
      <w:r w:rsidR="00125CB5" w:rsidRPr="00901A33">
        <w:rPr>
          <w:rFonts w:hint="cs"/>
          <w:rtl/>
        </w:rPr>
        <w:t xml:space="preserve">חצי שנה לאחר פיטוריו) </w:t>
      </w:r>
      <w:r w:rsidR="00125CB5" w:rsidRPr="00901A33">
        <w:rPr>
          <w:rFonts w:hint="cs"/>
          <w:b/>
          <w:bCs/>
          <w:rtl/>
        </w:rPr>
        <w:t>לא</w:t>
      </w:r>
      <w:r w:rsidR="00EB3F2E" w:rsidRPr="00901A33">
        <w:rPr>
          <w:rFonts w:hint="cs"/>
          <w:b/>
          <w:bCs/>
          <w:rtl/>
        </w:rPr>
        <w:t xml:space="preserve"> </w:t>
      </w:r>
      <w:r w:rsidR="00CD4EA7" w:rsidRPr="00901A33">
        <w:rPr>
          <w:rFonts w:hint="cs"/>
          <w:b/>
          <w:bCs/>
          <w:rtl/>
        </w:rPr>
        <w:t>מסרו הנתבעות, או מי מהן,</w:t>
      </w:r>
      <w:r w:rsidR="0071685F" w:rsidRPr="00901A33">
        <w:rPr>
          <w:rFonts w:hint="cs"/>
          <w:b/>
          <w:bCs/>
          <w:rtl/>
        </w:rPr>
        <w:t xml:space="preserve"> </w:t>
      </w:r>
      <w:r w:rsidR="00125CB5" w:rsidRPr="00901A33">
        <w:rPr>
          <w:rFonts w:hint="cs"/>
          <w:b/>
          <w:bCs/>
          <w:rtl/>
        </w:rPr>
        <w:t>הודעה</w:t>
      </w:r>
      <w:r w:rsidR="000405D0" w:rsidRPr="00901A33">
        <w:rPr>
          <w:rFonts w:hint="cs"/>
          <w:b/>
          <w:bCs/>
          <w:rtl/>
        </w:rPr>
        <w:t xml:space="preserve"> </w:t>
      </w:r>
      <w:r w:rsidR="00255A87" w:rsidRPr="00901A33">
        <w:rPr>
          <w:rFonts w:hint="cs"/>
          <w:b/>
          <w:bCs/>
          <w:rtl/>
        </w:rPr>
        <w:t>לתובע</w:t>
      </w:r>
      <w:r w:rsidR="000405D0" w:rsidRPr="00901A33">
        <w:rPr>
          <w:rFonts w:hint="cs"/>
          <w:b/>
          <w:bCs/>
          <w:rtl/>
        </w:rPr>
        <w:t xml:space="preserve"> </w:t>
      </w:r>
      <w:r w:rsidR="00F76678">
        <w:rPr>
          <w:rFonts w:hint="cs"/>
          <w:b/>
          <w:bCs/>
          <w:rtl/>
        </w:rPr>
        <w:t>בעניין</w:t>
      </w:r>
      <w:r w:rsidRPr="00901A33">
        <w:rPr>
          <w:rFonts w:hint="cs"/>
          <w:b/>
          <w:bCs/>
          <w:rtl/>
        </w:rPr>
        <w:t xml:space="preserve"> זכויותיו בהתאם לחוק </w:t>
      </w:r>
      <w:proofErr w:type="spellStart"/>
      <w:r w:rsidR="00125CB5" w:rsidRPr="00901A33">
        <w:rPr>
          <w:rFonts w:hint="cs"/>
          <w:b/>
          <w:bCs/>
          <w:rtl/>
        </w:rPr>
        <w:t>הגימלאות</w:t>
      </w:r>
      <w:proofErr w:type="spellEnd"/>
      <w:r w:rsidR="00125CB5" w:rsidRPr="00901A33">
        <w:rPr>
          <w:rFonts w:hint="cs"/>
          <w:b/>
          <w:bCs/>
          <w:rtl/>
        </w:rPr>
        <w:t xml:space="preserve">, </w:t>
      </w:r>
      <w:r w:rsidR="00255A87" w:rsidRPr="00901A33">
        <w:rPr>
          <w:rFonts w:hint="cs"/>
          <w:b/>
          <w:bCs/>
          <w:rtl/>
        </w:rPr>
        <w:t xml:space="preserve">וזאת בניגוד לדין. הנתבעות הגדילו לעשות </w:t>
      </w:r>
      <w:r w:rsidR="00125CB5" w:rsidRPr="00901A33">
        <w:rPr>
          <w:rFonts w:hint="cs"/>
          <w:b/>
          <w:bCs/>
          <w:rtl/>
        </w:rPr>
        <w:t>ו</w:t>
      </w:r>
      <w:r w:rsidR="00F76678">
        <w:rPr>
          <w:rFonts w:hint="cs"/>
          <w:b/>
          <w:bCs/>
          <w:rtl/>
        </w:rPr>
        <w:t xml:space="preserve">גם </w:t>
      </w:r>
      <w:r w:rsidR="00125CB5" w:rsidRPr="00901A33">
        <w:rPr>
          <w:rFonts w:hint="cs"/>
          <w:b/>
          <w:bCs/>
          <w:rtl/>
        </w:rPr>
        <w:t>לא שילמ</w:t>
      </w:r>
      <w:r w:rsidR="00CD4EA7" w:rsidRPr="00901A33">
        <w:rPr>
          <w:rFonts w:hint="cs"/>
          <w:b/>
          <w:bCs/>
          <w:rtl/>
        </w:rPr>
        <w:t>ו</w:t>
      </w:r>
      <w:r w:rsidR="00125CB5" w:rsidRPr="00901A33">
        <w:rPr>
          <w:rFonts w:hint="cs"/>
          <w:b/>
          <w:bCs/>
          <w:rtl/>
        </w:rPr>
        <w:t xml:space="preserve"> </w:t>
      </w:r>
      <w:r w:rsidR="00255A87" w:rsidRPr="00901A33">
        <w:rPr>
          <w:rFonts w:hint="cs"/>
          <w:b/>
          <w:bCs/>
          <w:rtl/>
        </w:rPr>
        <w:t xml:space="preserve">לתובע </w:t>
      </w:r>
      <w:r w:rsidR="00125CB5" w:rsidRPr="00901A33">
        <w:rPr>
          <w:rFonts w:hint="cs"/>
          <w:b/>
          <w:bCs/>
          <w:rtl/>
        </w:rPr>
        <w:t>פנסיה</w:t>
      </w:r>
      <w:r w:rsidR="00F76678">
        <w:rPr>
          <w:rFonts w:hint="cs"/>
          <w:b/>
          <w:bCs/>
          <w:rtl/>
        </w:rPr>
        <w:t xml:space="preserve"> במהלך תקופה זאת(</w:t>
      </w:r>
      <w:r w:rsidR="00C524E0" w:rsidRPr="00901A33">
        <w:rPr>
          <w:rFonts w:hint="cs"/>
          <w:b/>
          <w:bCs/>
          <w:rtl/>
        </w:rPr>
        <w:t>!</w:t>
      </w:r>
      <w:r w:rsidR="00F76678">
        <w:rPr>
          <w:rFonts w:hint="cs"/>
          <w:b/>
          <w:bCs/>
          <w:rtl/>
        </w:rPr>
        <w:t>)</w:t>
      </w:r>
      <w:r w:rsidR="00C524E0" w:rsidRPr="00901A33">
        <w:rPr>
          <w:rFonts w:hint="cs"/>
          <w:b/>
          <w:bCs/>
          <w:rtl/>
        </w:rPr>
        <w:t xml:space="preserve"> </w:t>
      </w:r>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901A33">
        <w:rPr>
          <w:rFonts w:hint="eastAsia"/>
          <w:b/>
          <w:bCs/>
          <w:rtl/>
        </w:rPr>
        <w:t>במשך</w:t>
      </w:r>
      <w:r w:rsidR="00C524E0" w:rsidRPr="00901A33">
        <w:rPr>
          <w:b/>
          <w:bCs/>
          <w:rtl/>
        </w:rPr>
        <w:t xml:space="preserve"> </w:t>
      </w:r>
      <w:r w:rsidR="00C524E0" w:rsidRPr="00901A33">
        <w:rPr>
          <w:rFonts w:hint="eastAsia"/>
          <w:b/>
          <w:bCs/>
          <w:rtl/>
        </w:rPr>
        <w:t>כ</w:t>
      </w:r>
      <w:r w:rsidR="00BA2B80" w:rsidRPr="00901A33">
        <w:rPr>
          <w:rFonts w:hint="eastAsia"/>
          <w:b/>
          <w:bCs/>
          <w:rtl/>
        </w:rPr>
        <w:t>חמ</w:t>
      </w:r>
      <w:r w:rsidR="00C524E0" w:rsidRPr="00901A33">
        <w:rPr>
          <w:rFonts w:hint="eastAsia"/>
          <w:b/>
          <w:bCs/>
          <w:rtl/>
        </w:rPr>
        <w:t>ישה</w:t>
      </w:r>
      <w:r w:rsidR="00C524E0" w:rsidRPr="00901A33">
        <w:rPr>
          <w:b/>
          <w:bCs/>
          <w:rtl/>
        </w:rPr>
        <w:t xml:space="preserve"> </w:t>
      </w:r>
      <w:r w:rsidR="00C524E0" w:rsidRPr="00901A33">
        <w:rPr>
          <w:rFonts w:hint="eastAsia"/>
          <w:b/>
          <w:bCs/>
          <w:rtl/>
        </w:rPr>
        <w:t>חודשים</w:t>
      </w:r>
      <w:r w:rsidR="00C524E0" w:rsidRPr="00901A33">
        <w:rPr>
          <w:b/>
          <w:bCs/>
          <w:rtl/>
        </w:rPr>
        <w:t xml:space="preserve"> </w:t>
      </w:r>
      <w:r w:rsidR="00C524E0" w:rsidRPr="00901A33">
        <w:rPr>
          <w:rFonts w:hint="eastAsia"/>
          <w:b/>
          <w:bCs/>
          <w:rtl/>
        </w:rPr>
        <w:t>לא</w:t>
      </w:r>
      <w:r w:rsidR="00C524E0" w:rsidRPr="00901A33">
        <w:rPr>
          <w:b/>
          <w:bCs/>
          <w:rtl/>
        </w:rPr>
        <w:t xml:space="preserve"> </w:t>
      </w:r>
      <w:r w:rsidR="00C524E0" w:rsidRPr="00901A33">
        <w:rPr>
          <w:rFonts w:hint="eastAsia"/>
          <w:b/>
          <w:bCs/>
          <w:rtl/>
        </w:rPr>
        <w:t>קיבל</w:t>
      </w:r>
      <w:r w:rsidR="00C524E0" w:rsidRPr="00901A33">
        <w:rPr>
          <w:b/>
          <w:bCs/>
          <w:rtl/>
        </w:rPr>
        <w:t xml:space="preserve"> </w:t>
      </w:r>
      <w:r w:rsidR="00C524E0" w:rsidRPr="00901A33">
        <w:rPr>
          <w:rFonts w:hint="eastAsia"/>
          <w:b/>
          <w:bCs/>
          <w:rtl/>
        </w:rPr>
        <w:t>התובע</w:t>
      </w:r>
      <w:r w:rsidR="00C524E0" w:rsidRPr="00901A33">
        <w:rPr>
          <w:b/>
          <w:bCs/>
          <w:rtl/>
        </w:rPr>
        <w:t xml:space="preserve"> </w:t>
      </w:r>
      <w:r w:rsidR="00C524E0" w:rsidRPr="00901A33">
        <w:rPr>
          <w:rFonts w:hint="eastAsia"/>
          <w:b/>
          <w:bCs/>
          <w:rtl/>
        </w:rPr>
        <w:t>משכורת</w:t>
      </w:r>
      <w:r w:rsidR="00C524E0" w:rsidRPr="00901A33">
        <w:rPr>
          <w:b/>
          <w:bCs/>
          <w:rtl/>
        </w:rPr>
        <w:t xml:space="preserve"> </w:t>
      </w:r>
      <w:r w:rsidR="00C524E0" w:rsidRPr="00901A33">
        <w:rPr>
          <w:rFonts w:hint="eastAsia"/>
          <w:b/>
          <w:bCs/>
          <w:rtl/>
        </w:rPr>
        <w:t>או</w:t>
      </w:r>
      <w:r w:rsidR="00C524E0" w:rsidRPr="00901A33">
        <w:rPr>
          <w:b/>
          <w:bCs/>
          <w:rtl/>
        </w:rPr>
        <w:t xml:space="preserve"> </w:t>
      </w:r>
      <w:proofErr w:type="spellStart"/>
      <w:r w:rsidR="00C524E0" w:rsidRPr="00901A33">
        <w:rPr>
          <w:rFonts w:hint="eastAsia"/>
          <w:b/>
          <w:bCs/>
          <w:rtl/>
        </w:rPr>
        <w:t>גימלה</w:t>
      </w:r>
      <w:proofErr w:type="spellEnd"/>
      <w:r w:rsidR="00C524E0" w:rsidRPr="00901A33">
        <w:rPr>
          <w:rFonts w:hint="cs"/>
          <w:rtl/>
        </w:rPr>
        <w:t>).</w:t>
      </w:r>
      <w:r w:rsidR="00236FE8" w:rsidRPr="00901A33">
        <w:rPr>
          <w:rFonts w:hint="cs"/>
          <w:rtl/>
        </w:rPr>
        <w:t xml:space="preserve"> </w:t>
      </w:r>
    </w:p>
    <w:p w14:paraId="1BB9A7C1" w14:textId="5FE9D41E" w:rsidR="005210A2" w:rsidRPr="00901A33" w:rsidRDefault="005210A2" w:rsidP="008F56E4">
      <w:pPr>
        <w:pStyle w:val="11"/>
        <w:tabs>
          <w:tab w:val="left" w:pos="656"/>
        </w:tabs>
        <w:spacing w:before="0" w:after="240" w:line="360" w:lineRule="auto"/>
        <w:ind w:left="656" w:firstLine="0"/>
      </w:pPr>
      <w:r w:rsidRPr="00901A33">
        <w:rPr>
          <w:rFonts w:hint="cs"/>
          <w:rtl/>
        </w:rPr>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w:t>
      </w:r>
      <w:proofErr w:type="spellStart"/>
      <w:r w:rsidRPr="00901A33">
        <w:rPr>
          <w:rFonts w:hint="cs"/>
          <w:rtl/>
        </w:rPr>
        <w:t>לגימלאות</w:t>
      </w:r>
      <w:proofErr w:type="spellEnd"/>
      <w:r w:rsidRPr="00901A33">
        <w:rPr>
          <w:rFonts w:hint="cs"/>
          <w:rtl/>
        </w:rPr>
        <w:t>, ויצר</w:t>
      </w:r>
      <w:r w:rsidR="00CD4EA7" w:rsidRPr="00901A33">
        <w:rPr>
          <w:rFonts w:hint="cs"/>
          <w:rtl/>
        </w:rPr>
        <w:t>ו</w:t>
      </w:r>
      <w:r w:rsidRPr="00901A33">
        <w:rPr>
          <w:rFonts w:hint="cs"/>
          <w:rtl/>
        </w:rPr>
        <w:t xml:space="preserve"> מצב משפטי (אבסורדי, יש לציין) לפיו </w:t>
      </w:r>
      <w:r w:rsidR="00CD4EA7" w:rsidRPr="00901A33">
        <w:rPr>
          <w:rFonts w:hint="eastAsia"/>
          <w:b/>
          <w:bCs/>
          <w:rtl/>
        </w:rPr>
        <w:t>התובע</w:t>
      </w:r>
      <w:r w:rsidR="00CD4EA7" w:rsidRPr="00901A33">
        <w:rPr>
          <w:b/>
          <w:bCs/>
          <w:rtl/>
        </w:rPr>
        <w:t xml:space="preserve"> </w:t>
      </w:r>
      <w:r w:rsidRPr="00901A33">
        <w:rPr>
          <w:rFonts w:hint="eastAsia"/>
          <w:b/>
          <w:bCs/>
          <w:rtl/>
        </w:rPr>
        <w:t>לא</w:t>
      </w:r>
      <w:r w:rsidRPr="00901A33">
        <w:rPr>
          <w:b/>
          <w:bCs/>
          <w:rtl/>
        </w:rPr>
        <w:t xml:space="preserve"> הופרש </w:t>
      </w:r>
      <w:r w:rsidR="001A1A0D" w:rsidRPr="00901A33">
        <w:rPr>
          <w:rFonts w:hint="eastAsia"/>
          <w:b/>
          <w:bCs/>
          <w:rtl/>
        </w:rPr>
        <w:t>לגמלאות</w:t>
      </w:r>
      <w:r w:rsidRPr="00901A33">
        <w:rPr>
          <w:b/>
          <w:bCs/>
          <w:rtl/>
        </w:rPr>
        <w:t xml:space="preserve">, </w:t>
      </w:r>
      <w:r w:rsidRPr="00901A33">
        <w:rPr>
          <w:rFonts w:hint="eastAsia"/>
          <w:b/>
          <w:bCs/>
          <w:rtl/>
        </w:rPr>
        <w:t>אך</w:t>
      </w:r>
      <w:r w:rsidRPr="00901A33">
        <w:rPr>
          <w:b/>
          <w:bCs/>
          <w:rtl/>
        </w:rPr>
        <w:t xml:space="preserve"> </w:t>
      </w:r>
      <w:r w:rsidRPr="00901A33">
        <w:rPr>
          <w:rFonts w:hint="eastAsia"/>
          <w:b/>
          <w:bCs/>
          <w:rtl/>
        </w:rPr>
        <w:t>עבודתו</w:t>
      </w:r>
      <w:r w:rsidRPr="00901A33">
        <w:rPr>
          <w:b/>
          <w:bCs/>
          <w:rtl/>
        </w:rPr>
        <w:t xml:space="preserve"> </w:t>
      </w:r>
      <w:r w:rsidRPr="00901A33">
        <w:rPr>
          <w:rFonts w:hint="eastAsia"/>
          <w:b/>
          <w:bCs/>
          <w:rtl/>
        </w:rPr>
        <w:t>בפועל</w:t>
      </w:r>
      <w:r w:rsidRPr="00901A33">
        <w:rPr>
          <w:b/>
          <w:bCs/>
          <w:rtl/>
        </w:rPr>
        <w:t xml:space="preserve"> </w:t>
      </w:r>
      <w:r w:rsidRPr="00901A33">
        <w:rPr>
          <w:rFonts w:hint="eastAsia"/>
          <w:b/>
          <w:bCs/>
          <w:rtl/>
        </w:rPr>
        <w:t>הופסקה</w:t>
      </w:r>
      <w:r w:rsidRPr="00901A33">
        <w:rPr>
          <w:rFonts w:hint="cs"/>
          <w:rtl/>
        </w:rPr>
        <w:t>.</w:t>
      </w:r>
    </w:p>
    <w:p w14:paraId="3C656830" w14:textId="7C2E3933" w:rsidR="00C524E0" w:rsidRPr="00901A33" w:rsidRDefault="00125CB5" w:rsidP="008F56E4">
      <w:pPr>
        <w:pStyle w:val="11"/>
        <w:numPr>
          <w:ilvl w:val="0"/>
          <w:numId w:val="14"/>
        </w:numPr>
        <w:tabs>
          <w:tab w:val="left" w:pos="656"/>
        </w:tabs>
        <w:spacing w:before="0" w:after="240" w:line="360" w:lineRule="auto"/>
        <w:ind w:left="656" w:right="0" w:hanging="630"/>
      </w:pPr>
      <w:r w:rsidRPr="00901A33">
        <w:rPr>
          <w:rFonts w:hint="cs"/>
          <w:rtl/>
        </w:rPr>
        <w:t xml:space="preserve">עם קבלת ההודעה על גובה </w:t>
      </w:r>
      <w:proofErr w:type="spellStart"/>
      <w:r w:rsidRPr="00901A33">
        <w:rPr>
          <w:rFonts w:hint="cs"/>
          <w:rtl/>
        </w:rPr>
        <w:t>הגימלה</w:t>
      </w:r>
      <w:proofErr w:type="spellEnd"/>
      <w:r w:rsidRPr="00901A33">
        <w:rPr>
          <w:rFonts w:hint="cs"/>
          <w:rtl/>
        </w:rPr>
        <w:t xml:space="preserve"> נדהם התובע לגלות שהמדינה בה עבד כ</w:t>
      </w:r>
      <w:r w:rsidR="00EE6F2E" w:rsidRPr="00901A33">
        <w:rPr>
          <w:rFonts w:hint="cs"/>
          <w:rtl/>
        </w:rPr>
        <w:t>-</w:t>
      </w:r>
      <w:r w:rsidRPr="00901A33">
        <w:rPr>
          <w:rFonts w:hint="cs"/>
          <w:rtl/>
        </w:rPr>
        <w:t xml:space="preserve">42 שנים </w:t>
      </w:r>
      <w:r w:rsidRPr="00901A33">
        <w:rPr>
          <w:rFonts w:hint="cs"/>
          <w:b/>
          <w:bCs/>
          <w:rtl/>
        </w:rPr>
        <w:t>פעלה בניגוד מוחלט ל</w:t>
      </w:r>
      <w:r w:rsidR="000B20AC" w:rsidRPr="00901A33">
        <w:rPr>
          <w:rFonts w:hint="cs"/>
          <w:b/>
          <w:bCs/>
          <w:rtl/>
        </w:rPr>
        <w:t>תנאי החוזה ו</w:t>
      </w:r>
      <w:r w:rsidRPr="00901A33">
        <w:rPr>
          <w:rFonts w:hint="cs"/>
          <w:b/>
          <w:bCs/>
          <w:rtl/>
        </w:rPr>
        <w:t>הבטחות שניתנו לו בעניין הפנסיה, ופגעה בו פגיעה כפולה</w:t>
      </w:r>
      <w:r w:rsidR="00C524E0" w:rsidRPr="00901A33">
        <w:rPr>
          <w:rFonts w:hint="cs"/>
          <w:b/>
          <w:bCs/>
          <w:rtl/>
        </w:rPr>
        <w:t xml:space="preserve"> (שנוספה על הפגיעות שלעיל)</w:t>
      </w:r>
      <w:r w:rsidRPr="00901A33">
        <w:rPr>
          <w:rFonts w:hint="cs"/>
          <w:b/>
          <w:bCs/>
          <w:rtl/>
        </w:rPr>
        <w:t>: הן בדרך חישוב הפנסיה והן בקביעת דרגת הפרישה</w:t>
      </w:r>
      <w:r w:rsidRPr="00901A33">
        <w:rPr>
          <w:rFonts w:hint="cs"/>
          <w:rtl/>
        </w:rPr>
        <w:t>.</w:t>
      </w:r>
      <w:r w:rsidR="00C524E0" w:rsidRPr="00901A33">
        <w:rPr>
          <w:rFonts w:hint="cs"/>
          <w:rtl/>
        </w:rPr>
        <w:t xml:space="preserve"> התוצאה העגומה היא שהתובע מקבל פנסיה נמוכה בהרבה מזאת המגיעה לו.</w:t>
      </w:r>
    </w:p>
    <w:p w14:paraId="1B00883B" w14:textId="3E9F75F4" w:rsidR="00BE42FD" w:rsidRPr="00901A33" w:rsidRDefault="00C524E0" w:rsidP="00F76678">
      <w:pPr>
        <w:pStyle w:val="11"/>
        <w:numPr>
          <w:ilvl w:val="0"/>
          <w:numId w:val="14"/>
        </w:numPr>
        <w:tabs>
          <w:tab w:val="left" w:pos="656"/>
        </w:tabs>
        <w:spacing w:before="0" w:after="240" w:line="360" w:lineRule="auto"/>
        <w:ind w:left="656" w:right="0" w:hanging="630"/>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r w:rsidR="00BE42FD" w:rsidRPr="00901A33">
        <w:rPr>
          <w:rFonts w:hint="cs"/>
          <w:rtl/>
        </w:rPr>
        <w:t xml:space="preserve">. </w:t>
      </w:r>
      <w:r w:rsidR="00F76678">
        <w:rPr>
          <w:rFonts w:hint="cs"/>
          <w:rtl/>
        </w:rPr>
        <w:t xml:space="preserve">אלא </w:t>
      </w:r>
      <w:r w:rsidR="00F76678" w:rsidRPr="00F76678">
        <w:rPr>
          <w:rFonts w:hint="cs"/>
          <w:b/>
          <w:bCs/>
          <w:rtl/>
        </w:rPr>
        <w:t>ש</w:t>
      </w:r>
      <w:r w:rsidR="00BE42FD" w:rsidRPr="00F76678">
        <w:rPr>
          <w:rFonts w:hint="cs"/>
          <w:b/>
          <w:bCs/>
          <w:rtl/>
        </w:rPr>
        <w:t>הנתבעות הוסיפו חטא על פשע בעיכוב בלתי מתקבל על הדעת במענה לפניותיו של התובע, ולבסוף דחו אותו ללא כל הצדקה חוקי</w:t>
      </w:r>
      <w:r w:rsidR="00DE5850" w:rsidRPr="00F76678">
        <w:rPr>
          <w:rFonts w:hint="cs"/>
          <w:b/>
          <w:bCs/>
          <w:rtl/>
        </w:rPr>
        <w:t>ת</w:t>
      </w:r>
      <w:r w:rsidR="00BE42FD" w:rsidRPr="00901A33">
        <w:rPr>
          <w:rFonts w:hint="cs"/>
          <w:rtl/>
        </w:rPr>
        <w:t xml:space="preserve">. </w:t>
      </w:r>
    </w:p>
    <w:p w14:paraId="16EE0BD4" w14:textId="6A96FBEC" w:rsidR="0071685F" w:rsidRPr="00901A33" w:rsidRDefault="005210A2" w:rsidP="00BE42FD">
      <w:pPr>
        <w:pStyle w:val="11"/>
        <w:numPr>
          <w:ilvl w:val="0"/>
          <w:numId w:val="14"/>
        </w:numPr>
        <w:tabs>
          <w:tab w:val="left" w:pos="656"/>
        </w:tabs>
        <w:spacing w:before="0" w:after="240" w:line="360" w:lineRule="auto"/>
        <w:ind w:left="656" w:right="0" w:hanging="630"/>
      </w:pPr>
      <w:r w:rsidRPr="00901A33">
        <w:rPr>
          <w:rFonts w:hint="cs"/>
          <w:rtl/>
        </w:rPr>
        <w:t xml:space="preserve">בנסיבות אלה, ונוכח הפרות רבות אחרות של זכויותיו, </w:t>
      </w:r>
      <w:r w:rsidR="00285537" w:rsidRPr="00901A33">
        <w:rPr>
          <w:rFonts w:hint="cs"/>
          <w:rtl/>
        </w:rPr>
        <w:t xml:space="preserve">כפי שיפורט להלן, </w:t>
      </w:r>
      <w:r w:rsidR="00125CB5" w:rsidRPr="00901A33">
        <w:rPr>
          <w:rFonts w:hint="cs"/>
          <w:rtl/>
        </w:rPr>
        <w:t>ועל מנת שתביעתו לא תתיישן, נאלץ התובע לפנות לבית דין נכבד זה</w:t>
      </w:r>
      <w:r w:rsidRPr="00901A33">
        <w:rPr>
          <w:rFonts w:hint="cs"/>
          <w:rtl/>
        </w:rPr>
        <w:t xml:space="preserve">. </w:t>
      </w:r>
    </w:p>
    <w:p w14:paraId="76EA0F97" w14:textId="77777777" w:rsidR="00E5176E" w:rsidRPr="00F76678" w:rsidRDefault="00E5176E" w:rsidP="00926F04">
      <w:pPr>
        <w:pStyle w:val="11"/>
        <w:tabs>
          <w:tab w:val="left" w:pos="656"/>
        </w:tabs>
        <w:spacing w:before="0" w:line="360" w:lineRule="auto"/>
        <w:ind w:left="656" w:right="360" w:firstLine="0"/>
        <w:rPr>
          <w:rtl/>
        </w:rPr>
      </w:pP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העובדות הרלבנטיות</w:t>
      </w:r>
      <w:r w:rsidR="000D2DB0" w:rsidRPr="00901A33">
        <w:rPr>
          <w:rFonts w:hint="cs"/>
          <w:sz w:val="28"/>
          <w:rtl/>
          <w:lang w:eastAsia="en-US"/>
        </w:rPr>
        <w:t xml:space="preserve"> </w:t>
      </w:r>
    </w:p>
    <w:p w14:paraId="309543BB" w14:textId="77777777" w:rsidR="00CD659C" w:rsidRPr="00901A33" w:rsidRDefault="00CD659C" w:rsidP="00CB1486">
      <w:pPr>
        <w:pStyle w:val="2"/>
        <w:numPr>
          <w:ilvl w:val="1"/>
          <w:numId w:val="18"/>
        </w:numPr>
        <w:tabs>
          <w:tab w:val="clear" w:pos="566"/>
          <w:tab w:val="left" w:pos="521"/>
        </w:tabs>
        <w:spacing w:after="120"/>
        <w:ind w:left="521" w:hanging="284"/>
        <w:rPr>
          <w:szCs w:val="24"/>
          <w:rtl/>
          <w:lang w:eastAsia="en-US"/>
        </w:rPr>
      </w:pPr>
      <w:r w:rsidRPr="00901A33">
        <w:rPr>
          <w:szCs w:val="24"/>
          <w:rtl/>
          <w:lang w:eastAsia="en-US"/>
        </w:rPr>
        <w:t>הצדדים</w:t>
      </w:r>
    </w:p>
    <w:p w14:paraId="63D2138C" w14:textId="24F950A6" w:rsidR="00236FE8" w:rsidRPr="00901A33" w:rsidRDefault="001907C8" w:rsidP="00484542">
      <w:pPr>
        <w:pStyle w:val="11"/>
        <w:spacing w:before="0" w:after="240" w:line="360" w:lineRule="auto"/>
        <w:ind w:left="510" w:firstLine="0"/>
        <w:rPr>
          <w:rtl/>
        </w:rPr>
      </w:pPr>
      <w:r w:rsidRPr="00901A33">
        <w:rPr>
          <w:rFonts w:hint="cs"/>
          <w:rtl/>
        </w:rPr>
        <w:t>התובע</w:t>
      </w:r>
      <w:r w:rsidR="00CD659C" w:rsidRPr="00901A33">
        <w:rPr>
          <w:rFonts w:hint="cs"/>
          <w:rtl/>
        </w:rPr>
        <w:t xml:space="preserve"> החל לעבוד </w:t>
      </w:r>
      <w:r w:rsidR="00EC64F3" w:rsidRPr="00901A33">
        <w:rPr>
          <w:rFonts w:hint="cs"/>
          <w:rtl/>
        </w:rPr>
        <w:t>אצל ה</w:t>
      </w:r>
      <w:r w:rsidR="00CD659C" w:rsidRPr="00901A33">
        <w:rPr>
          <w:rFonts w:hint="cs"/>
          <w:rtl/>
        </w:rPr>
        <w:t>נתבעת</w:t>
      </w:r>
      <w:r w:rsidR="009D44F9" w:rsidRPr="00901A33">
        <w:rPr>
          <w:rFonts w:hint="cs"/>
          <w:rtl/>
        </w:rPr>
        <w:t xml:space="preserve"> </w:t>
      </w:r>
      <w:r w:rsidR="00262792" w:rsidRPr="00901A33">
        <w:rPr>
          <w:rFonts w:hint="cs"/>
          <w:rtl/>
        </w:rPr>
        <w:t xml:space="preserve">בשנת 1964 </w:t>
      </w:r>
      <w:r w:rsidR="009D44F9" w:rsidRPr="00901A33">
        <w:rPr>
          <w:rFonts w:hint="cs"/>
          <w:rtl/>
        </w:rPr>
        <w:t>כעובד ארעי</w:t>
      </w:r>
      <w:r w:rsidR="00262792" w:rsidRPr="00901A33">
        <w:rPr>
          <w:rFonts w:hint="cs"/>
          <w:rtl/>
        </w:rPr>
        <w:t xml:space="preserve"> לתקופה של </w:t>
      </w:r>
      <w:r w:rsidR="00BA2B80" w:rsidRPr="00901A33">
        <w:rPr>
          <w:rFonts w:hint="cs"/>
          <w:rtl/>
        </w:rPr>
        <w:t xml:space="preserve">8 </w:t>
      </w:r>
      <w:r w:rsidR="00262792" w:rsidRPr="00901A33">
        <w:rPr>
          <w:rFonts w:hint="cs"/>
          <w:rtl/>
        </w:rPr>
        <w:t>חודשים</w:t>
      </w:r>
      <w:r w:rsidR="00767AE5" w:rsidRPr="00901A33">
        <w:rPr>
          <w:rFonts w:hint="cs"/>
          <w:rtl/>
        </w:rPr>
        <w:t>. התובע</w:t>
      </w:r>
      <w:r w:rsidR="009D44F9" w:rsidRPr="00901A33">
        <w:rPr>
          <w:rFonts w:hint="cs"/>
          <w:rtl/>
        </w:rPr>
        <w:t xml:space="preserve"> חזר לעבוד </w:t>
      </w:r>
      <w:r w:rsidR="00EC64F3" w:rsidRPr="00901A33">
        <w:rPr>
          <w:rFonts w:hint="cs"/>
          <w:rtl/>
        </w:rPr>
        <w:t xml:space="preserve">אצל </w:t>
      </w:r>
      <w:r w:rsidR="00C524E0" w:rsidRPr="00901A33">
        <w:rPr>
          <w:rFonts w:hint="cs"/>
          <w:rtl/>
        </w:rPr>
        <w:t>ה</w:t>
      </w:r>
      <w:r w:rsidR="00EC64F3" w:rsidRPr="00901A33">
        <w:rPr>
          <w:rFonts w:hint="cs"/>
          <w:rtl/>
        </w:rPr>
        <w:t xml:space="preserve">נתבעת </w:t>
      </w:r>
      <w:r w:rsidR="0073389D" w:rsidRPr="00901A33">
        <w:rPr>
          <w:rFonts w:hint="cs"/>
          <w:rtl/>
        </w:rPr>
        <w:t xml:space="preserve">במשרד האוצר </w:t>
      </w:r>
      <w:r w:rsidR="00EC64F3" w:rsidRPr="00901A33">
        <w:rPr>
          <w:rFonts w:hint="cs"/>
          <w:rtl/>
        </w:rPr>
        <w:t>ע"פ כתב מינוי כעובד קבוע החל מחודש יולי</w:t>
      </w:r>
      <w:r w:rsidR="00484542" w:rsidRPr="00901A33">
        <w:rPr>
          <w:rFonts w:hint="cs"/>
          <w:b/>
          <w:bCs/>
          <w:rtl/>
        </w:rPr>
        <w:t xml:space="preserve"> </w:t>
      </w:r>
      <w:r w:rsidR="009D44F9" w:rsidRPr="00901A33">
        <w:rPr>
          <w:rFonts w:hint="cs"/>
          <w:b/>
          <w:bCs/>
          <w:rtl/>
        </w:rPr>
        <w:t>1970</w:t>
      </w:r>
      <w:r w:rsidR="00484542" w:rsidRPr="00901A33">
        <w:rPr>
          <w:rFonts w:hint="cs"/>
          <w:b/>
          <w:bCs/>
          <w:rtl/>
        </w:rPr>
        <w:t>.</w:t>
      </w:r>
      <w:r w:rsidR="00F9574E" w:rsidRPr="00901A33">
        <w:rPr>
          <w:rFonts w:hint="cs"/>
          <w:b/>
          <w:bCs/>
          <w:rtl/>
        </w:rPr>
        <w:t xml:space="preserve"> </w:t>
      </w:r>
      <w:r w:rsidR="00F9574E" w:rsidRPr="00901A33">
        <w:rPr>
          <w:rFonts w:hint="cs"/>
          <w:rtl/>
        </w:rPr>
        <w:t xml:space="preserve">העסקת התובע בכתב מינוי הסתיימה </w:t>
      </w:r>
      <w:r w:rsidR="00F9574E" w:rsidRPr="00F76678">
        <w:rPr>
          <w:rFonts w:hint="cs"/>
          <w:b/>
          <w:bCs/>
          <w:rtl/>
        </w:rPr>
        <w:t>בשנת 1990.</w:t>
      </w:r>
    </w:p>
    <w:p w14:paraId="5EFA11A2" w14:textId="2FBA9ED5" w:rsidR="00F9574E" w:rsidRPr="00901A33" w:rsidRDefault="00CD4EA7" w:rsidP="00F76678">
      <w:pPr>
        <w:pStyle w:val="11"/>
        <w:spacing w:before="0" w:after="240" w:line="360" w:lineRule="auto"/>
        <w:ind w:left="510" w:firstLine="0"/>
        <w:rPr>
          <w:rtl/>
        </w:rPr>
      </w:pPr>
      <w:r w:rsidRPr="00901A33">
        <w:rPr>
          <w:rFonts w:hint="cs"/>
          <w:rtl/>
        </w:rPr>
        <w:t>כאמור לעיל, החל</w:t>
      </w:r>
      <w:r w:rsidR="00F9574E" w:rsidRPr="00901A33">
        <w:rPr>
          <w:rFonts w:hint="cs"/>
          <w:rtl/>
        </w:rPr>
        <w:t xml:space="preserve">  מיום 1.4.1990, </w:t>
      </w:r>
      <w:r w:rsidR="000405D0" w:rsidRPr="00901A33">
        <w:rPr>
          <w:rFonts w:hint="cs"/>
          <w:rtl/>
        </w:rPr>
        <w:t xml:space="preserve">ולבקשת המדינה,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 xml:space="preserve">שחודש </w:t>
      </w:r>
      <w:r w:rsidR="00362E59" w:rsidRPr="00901A33">
        <w:rPr>
          <w:rFonts w:hint="cs"/>
          <w:rtl/>
        </w:rPr>
        <w:t>במתכונת קבועה וזהה חמש(!) פעמים רצופות לתקופה של ארבע שנים בכל פעם</w:t>
      </w:r>
      <w:r w:rsidR="00DE5850" w:rsidRPr="00901A33">
        <w:rPr>
          <w:rFonts w:hint="cs"/>
          <w:rtl/>
        </w:rPr>
        <w:t>.</w:t>
      </w:r>
      <w:r w:rsidR="00362E59" w:rsidRPr="00901A33">
        <w:rPr>
          <w:rtl/>
        </w:rPr>
        <w:t xml:space="preserve"> </w:t>
      </w:r>
      <w:r w:rsidR="002C3012" w:rsidRPr="00901A33">
        <w:rPr>
          <w:rFonts w:hint="eastAsia"/>
          <w:rtl/>
        </w:rPr>
        <w:t>ובפעם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r w:rsidR="00362E59" w:rsidRPr="00901A33">
        <w:rPr>
          <w:rtl/>
        </w:rPr>
        <w:t>.</w:t>
      </w:r>
      <w:r w:rsidRPr="00901A33">
        <w:rPr>
          <w:rtl/>
        </w:rPr>
        <w:t xml:space="preserve"> התובע פוטר</w:t>
      </w:r>
      <w:r w:rsidR="00F76678">
        <w:rPr>
          <w:rFonts w:hint="cs"/>
          <w:rtl/>
        </w:rPr>
        <w:t xml:space="preserve"> </w:t>
      </w:r>
      <w:r w:rsidRPr="00901A33">
        <w:rPr>
          <w:rFonts w:hint="cs"/>
          <w:rtl/>
        </w:rPr>
        <w:t xml:space="preserve">ביום </w:t>
      </w:r>
      <w:r w:rsidRPr="00901A33">
        <w:rPr>
          <w:rFonts w:hint="cs"/>
          <w:b/>
          <w:bCs/>
          <w:rtl/>
        </w:rPr>
        <w:t>5.8.2012</w:t>
      </w:r>
      <w:r w:rsidR="00F76678">
        <w:rPr>
          <w:rFonts w:hint="cs"/>
          <w:b/>
          <w:bCs/>
          <w:rtl/>
        </w:rPr>
        <w:t xml:space="preserve">, </w:t>
      </w:r>
      <w:r w:rsidR="00F76678">
        <w:rPr>
          <w:rFonts w:hint="cs"/>
          <w:rtl/>
        </w:rPr>
        <w:t>במהלך תקופת החוזה הקצוב,</w:t>
      </w:r>
      <w:r w:rsidRPr="00901A33">
        <w:rPr>
          <w:rFonts w:hint="cs"/>
          <w:b/>
          <w:bCs/>
          <w:rtl/>
        </w:rPr>
        <w:t xml:space="preserve"> </w:t>
      </w:r>
      <w:r w:rsidRPr="00901A33">
        <w:rPr>
          <w:rFonts w:hint="eastAsia"/>
          <w:rtl/>
        </w:rPr>
        <w:t>בניגוד</w:t>
      </w:r>
      <w:r w:rsidRPr="00901A33">
        <w:rPr>
          <w:rtl/>
        </w:rPr>
        <w:t xml:space="preserve"> </w:t>
      </w:r>
      <w:r w:rsidRPr="00901A33">
        <w:rPr>
          <w:rFonts w:hint="eastAsia"/>
          <w:rtl/>
        </w:rPr>
        <w:t>להוראות</w:t>
      </w:r>
      <w:r w:rsidRPr="00901A33">
        <w:rPr>
          <w:rtl/>
        </w:rPr>
        <w:t xml:space="preserve"> </w:t>
      </w:r>
      <w:r w:rsidRPr="00901A33">
        <w:rPr>
          <w:rFonts w:hint="eastAsia"/>
          <w:rtl/>
        </w:rPr>
        <w:t>החוזה</w:t>
      </w:r>
      <w:r w:rsidRPr="00901A33">
        <w:rPr>
          <w:rtl/>
        </w:rPr>
        <w:t xml:space="preserve">, </w:t>
      </w:r>
      <w:r w:rsidRPr="00901A33">
        <w:rPr>
          <w:rFonts w:hint="eastAsia"/>
          <w:rtl/>
        </w:rPr>
        <w:t>ובניגוד</w:t>
      </w:r>
      <w:r w:rsidRPr="00901A33">
        <w:rPr>
          <w:rtl/>
        </w:rPr>
        <w:t xml:space="preserve"> </w:t>
      </w:r>
      <w:r w:rsidRPr="00901A33">
        <w:rPr>
          <w:rFonts w:hint="eastAsia"/>
          <w:rtl/>
        </w:rPr>
        <w:t>לדין</w:t>
      </w:r>
      <w:r w:rsidRPr="00901A33">
        <w:rPr>
          <w:rtl/>
        </w:rPr>
        <w:t xml:space="preserve">, </w:t>
      </w:r>
      <w:r w:rsidRPr="00901A33">
        <w:rPr>
          <w:rFonts w:hint="eastAsia"/>
          <w:rtl/>
        </w:rPr>
        <w:t>כפי</w:t>
      </w:r>
      <w:r w:rsidRPr="00901A33">
        <w:rPr>
          <w:rtl/>
        </w:rPr>
        <w:t xml:space="preserve"> </w:t>
      </w:r>
      <w:r w:rsidRPr="00901A33">
        <w:rPr>
          <w:rFonts w:hint="eastAsia"/>
          <w:rtl/>
        </w:rPr>
        <w:t>שיפורט</w:t>
      </w:r>
      <w:r w:rsidRPr="00901A33">
        <w:rPr>
          <w:rtl/>
        </w:rPr>
        <w:t xml:space="preserve"> </w:t>
      </w:r>
      <w:r w:rsidRPr="00901A33">
        <w:rPr>
          <w:rFonts w:hint="eastAsia"/>
          <w:rtl/>
        </w:rPr>
        <w:t>להלן</w:t>
      </w:r>
      <w:r w:rsidRPr="00901A33">
        <w:rPr>
          <w:rtl/>
        </w:rPr>
        <w:t>.</w:t>
      </w:r>
      <w:r w:rsidR="007533B2" w:rsidRPr="00901A33">
        <w:rPr>
          <w:rFonts w:hint="cs"/>
          <w:rtl/>
        </w:rPr>
        <w:t xml:space="preserve"> </w:t>
      </w:r>
    </w:p>
    <w:p w14:paraId="5BC97E00" w14:textId="759170E6" w:rsidR="00AA4EC7" w:rsidRPr="00901A33" w:rsidRDefault="007533B2" w:rsidP="00484542">
      <w:pPr>
        <w:pStyle w:val="11"/>
        <w:spacing w:before="0" w:after="240" w:line="360" w:lineRule="auto"/>
        <w:ind w:left="510" w:firstLine="0"/>
      </w:pPr>
      <w:r w:rsidRPr="00F76678">
        <w:rPr>
          <w:rFonts w:hint="cs"/>
          <w:b/>
          <w:bCs/>
          <w:rtl/>
        </w:rPr>
        <w:t xml:space="preserve">בסך </w:t>
      </w:r>
      <w:proofErr w:type="spellStart"/>
      <w:r w:rsidRPr="00F76678">
        <w:rPr>
          <w:rFonts w:hint="cs"/>
          <w:b/>
          <w:bCs/>
          <w:rtl/>
        </w:rPr>
        <w:t>הכל</w:t>
      </w:r>
      <w:proofErr w:type="spellEnd"/>
      <w:r w:rsidRPr="00F76678">
        <w:rPr>
          <w:rFonts w:hint="cs"/>
          <w:b/>
          <w:bCs/>
          <w:rtl/>
        </w:rPr>
        <w:t xml:space="preserve"> עבד התובע </w:t>
      </w:r>
      <w:r w:rsidR="00484542" w:rsidRPr="00F76678">
        <w:rPr>
          <w:rFonts w:hint="cs"/>
          <w:b/>
          <w:bCs/>
          <w:rtl/>
        </w:rPr>
        <w:t>בנתבעת</w:t>
      </w:r>
      <w:r w:rsidR="00636C6A" w:rsidRPr="00F76678">
        <w:rPr>
          <w:rFonts w:hint="cs"/>
          <w:b/>
          <w:bCs/>
          <w:rtl/>
        </w:rPr>
        <w:t xml:space="preserve"> </w:t>
      </w:r>
      <w:r w:rsidRPr="00F76678">
        <w:rPr>
          <w:rFonts w:hint="cs"/>
          <w:b/>
          <w:bCs/>
          <w:rtl/>
        </w:rPr>
        <w:t>במשך 42</w:t>
      </w:r>
      <w:r w:rsidR="00F9574E" w:rsidRPr="00F76678">
        <w:rPr>
          <w:rFonts w:hint="cs"/>
          <w:b/>
          <w:bCs/>
          <w:rtl/>
        </w:rPr>
        <w:t>.6</w:t>
      </w:r>
      <w:r w:rsidR="00F47CB5" w:rsidRPr="00F76678">
        <w:rPr>
          <w:rFonts w:hint="cs"/>
          <w:b/>
          <w:bCs/>
          <w:rtl/>
        </w:rPr>
        <w:t>7</w:t>
      </w:r>
      <w:r w:rsidRPr="00F76678">
        <w:rPr>
          <w:rFonts w:hint="cs"/>
          <w:b/>
          <w:bCs/>
          <w:rtl/>
        </w:rPr>
        <w:t xml:space="preserve"> שנים</w:t>
      </w:r>
      <w:r w:rsidRPr="00901A33">
        <w:rPr>
          <w:rFonts w:hint="cs"/>
          <w:rtl/>
        </w:rPr>
        <w:t xml:space="preserve"> (שמתחלקות לשתי תקופות העסקה, כמפורט לעיל) בתפקידים שונים, רובם תפקידים בכירים.</w:t>
      </w:r>
    </w:p>
    <w:p w14:paraId="21AD6605" w14:textId="23E11043" w:rsidR="00917C45" w:rsidRPr="00901A33" w:rsidRDefault="00917C45" w:rsidP="00484542">
      <w:pPr>
        <w:pStyle w:val="11"/>
        <w:numPr>
          <w:ilvl w:val="0"/>
          <w:numId w:val="14"/>
        </w:numPr>
        <w:spacing w:before="0" w:after="240" w:line="360" w:lineRule="auto"/>
        <w:ind w:left="510" w:right="0" w:hanging="425"/>
      </w:pPr>
      <w:r w:rsidRPr="00901A33">
        <w:rPr>
          <w:rFonts w:hint="eastAsia"/>
          <w:b/>
          <w:bCs/>
          <w:rtl/>
        </w:rPr>
        <w:t>נתבעת</w:t>
      </w:r>
      <w:r w:rsidRPr="00901A33">
        <w:rPr>
          <w:b/>
          <w:bCs/>
          <w:rtl/>
        </w:rPr>
        <w:t xml:space="preserve"> 1, </w:t>
      </w:r>
      <w:r w:rsidRPr="00901A33">
        <w:rPr>
          <w:rFonts w:hint="eastAsia"/>
          <w:rtl/>
        </w:rPr>
        <w:t>נציבות</w:t>
      </w:r>
      <w:r w:rsidRPr="00901A33">
        <w:rPr>
          <w:rtl/>
        </w:rPr>
        <w:t xml:space="preserve"> </w:t>
      </w:r>
      <w:r w:rsidRPr="00901A33">
        <w:rPr>
          <w:rFonts w:hint="eastAsia"/>
          <w:rtl/>
        </w:rPr>
        <w:t>שירות</w:t>
      </w:r>
      <w:r w:rsidRPr="00901A33">
        <w:rPr>
          <w:rtl/>
        </w:rPr>
        <w:t xml:space="preserve"> </w:t>
      </w:r>
      <w:r w:rsidRPr="00901A33">
        <w:rPr>
          <w:rFonts w:hint="eastAsia"/>
          <w:rtl/>
        </w:rPr>
        <w:t>המדינה</w:t>
      </w:r>
      <w:r w:rsidRPr="00901A33">
        <w:rPr>
          <w:rtl/>
        </w:rPr>
        <w:t xml:space="preserve">, </w:t>
      </w:r>
      <w:r w:rsidRPr="00901A33">
        <w:rPr>
          <w:rFonts w:hint="eastAsia"/>
          <w:rtl/>
        </w:rPr>
        <w:t>האחראית</w:t>
      </w:r>
      <w:r w:rsidRPr="00901A33">
        <w:rPr>
          <w:rtl/>
        </w:rPr>
        <w:t xml:space="preserve"> </w:t>
      </w:r>
      <w:r w:rsidRPr="00901A33">
        <w:rPr>
          <w:rFonts w:hint="eastAsia"/>
          <w:rtl/>
        </w:rPr>
        <w:t>על</w:t>
      </w:r>
      <w:r w:rsidRPr="00901A33">
        <w:rPr>
          <w:rtl/>
        </w:rPr>
        <w:t xml:space="preserve"> </w:t>
      </w:r>
      <w:r w:rsidRPr="00901A33">
        <w:rPr>
          <w:rFonts w:hint="eastAsia"/>
          <w:rtl/>
        </w:rPr>
        <w:t>קביעת</w:t>
      </w:r>
      <w:r w:rsidRPr="00901A33">
        <w:rPr>
          <w:rtl/>
        </w:rPr>
        <w:t xml:space="preserve"> </w:t>
      </w:r>
      <w:r w:rsidRPr="00901A33">
        <w:rPr>
          <w:rFonts w:hint="eastAsia"/>
          <w:rtl/>
        </w:rPr>
        <w:t>תנאי</w:t>
      </w:r>
      <w:r w:rsidRPr="00901A33">
        <w:rPr>
          <w:rtl/>
        </w:rPr>
        <w:t xml:space="preserve"> </w:t>
      </w:r>
      <w:r w:rsidRPr="00901A33">
        <w:rPr>
          <w:rFonts w:hint="eastAsia"/>
          <w:rtl/>
        </w:rPr>
        <w:t>עבודתם</w:t>
      </w:r>
      <w:r w:rsidRPr="00901A33">
        <w:rPr>
          <w:rtl/>
        </w:rPr>
        <w:t xml:space="preserve"> </w:t>
      </w:r>
      <w:r w:rsidRPr="00901A33">
        <w:rPr>
          <w:rFonts w:hint="eastAsia"/>
          <w:rtl/>
        </w:rPr>
        <w:t>של</w:t>
      </w:r>
      <w:r w:rsidRPr="00901A33">
        <w:rPr>
          <w:rtl/>
        </w:rPr>
        <w:t xml:space="preserve"> </w:t>
      </w:r>
      <w:r w:rsidRPr="00901A33">
        <w:rPr>
          <w:rFonts w:hint="eastAsia"/>
          <w:rtl/>
        </w:rPr>
        <w:t>עובדי</w:t>
      </w:r>
      <w:r w:rsidRPr="00901A33">
        <w:rPr>
          <w:rtl/>
        </w:rPr>
        <w:t xml:space="preserve"> </w:t>
      </w:r>
      <w:r w:rsidRPr="00901A33">
        <w:rPr>
          <w:rFonts w:hint="eastAsia"/>
          <w:rtl/>
        </w:rPr>
        <w:t>המדינה</w:t>
      </w:r>
      <w:r w:rsidRPr="00901A33">
        <w:rPr>
          <w:rtl/>
        </w:rPr>
        <w:t xml:space="preserve">, </w:t>
      </w:r>
      <w:r w:rsidRPr="00901A33">
        <w:rPr>
          <w:rFonts w:hint="eastAsia"/>
          <w:rtl/>
        </w:rPr>
        <w:t>היא</w:t>
      </w:r>
      <w:r w:rsidRPr="00901A33">
        <w:rPr>
          <w:rtl/>
        </w:rPr>
        <w:t xml:space="preserve"> </w:t>
      </w:r>
      <w:r w:rsidRPr="00901A33">
        <w:rPr>
          <w:rFonts w:hint="eastAsia"/>
          <w:rtl/>
        </w:rPr>
        <w:t>זאת</w:t>
      </w:r>
      <w:r w:rsidRPr="00901A33">
        <w:rPr>
          <w:rtl/>
        </w:rPr>
        <w:t xml:space="preserve"> </w:t>
      </w:r>
      <w:r w:rsidRPr="00901A33">
        <w:rPr>
          <w:rFonts w:hint="eastAsia"/>
          <w:rtl/>
        </w:rPr>
        <w:t>שקבעה</w:t>
      </w:r>
      <w:r w:rsidRPr="00901A33">
        <w:rPr>
          <w:rtl/>
        </w:rPr>
        <w:t xml:space="preserve"> </w:t>
      </w:r>
      <w:r w:rsidRPr="00901A33">
        <w:rPr>
          <w:rFonts w:hint="eastAsia"/>
          <w:rtl/>
        </w:rPr>
        <w:t>את</w:t>
      </w:r>
      <w:r w:rsidRPr="00901A33">
        <w:rPr>
          <w:rtl/>
        </w:rPr>
        <w:t xml:space="preserve"> </w:t>
      </w:r>
      <w:r w:rsidRPr="00901A33">
        <w:rPr>
          <w:rFonts w:hint="eastAsia"/>
          <w:rtl/>
        </w:rPr>
        <w:t>תנאי</w:t>
      </w:r>
      <w:r w:rsidRPr="00901A33">
        <w:rPr>
          <w:rtl/>
        </w:rPr>
        <w:t xml:space="preserve"> </w:t>
      </w:r>
      <w:r w:rsidRPr="00901A33">
        <w:rPr>
          <w:rFonts w:hint="eastAsia"/>
          <w:rtl/>
        </w:rPr>
        <w:t>עבודתו</w:t>
      </w:r>
      <w:r w:rsidRPr="00901A33">
        <w:rPr>
          <w:rtl/>
        </w:rPr>
        <w:t xml:space="preserve"> </w:t>
      </w:r>
      <w:r w:rsidRPr="00901A33">
        <w:rPr>
          <w:rFonts w:hint="eastAsia"/>
          <w:rtl/>
        </w:rPr>
        <w:t>של</w:t>
      </w:r>
      <w:r w:rsidRPr="00901A33">
        <w:rPr>
          <w:rtl/>
        </w:rPr>
        <w:t xml:space="preserve"> </w:t>
      </w:r>
      <w:r w:rsidRPr="00901A33">
        <w:rPr>
          <w:rFonts w:hint="eastAsia"/>
          <w:rtl/>
        </w:rPr>
        <w:t>התובע</w:t>
      </w:r>
      <w:r w:rsidRPr="00901A33">
        <w:rPr>
          <w:rtl/>
        </w:rPr>
        <w:t xml:space="preserve">, </w:t>
      </w:r>
      <w:r w:rsidRPr="00901A33">
        <w:rPr>
          <w:rFonts w:hint="eastAsia"/>
          <w:rtl/>
        </w:rPr>
        <w:t>היא</w:t>
      </w:r>
      <w:r w:rsidRPr="00901A33">
        <w:rPr>
          <w:rtl/>
        </w:rPr>
        <w:t xml:space="preserve"> </w:t>
      </w:r>
      <w:r w:rsidRPr="00901A33">
        <w:rPr>
          <w:rFonts w:hint="eastAsia"/>
          <w:rtl/>
        </w:rPr>
        <w:t>שחתומה</w:t>
      </w:r>
      <w:r w:rsidRPr="00901A33">
        <w:rPr>
          <w:rtl/>
        </w:rPr>
        <w:t xml:space="preserve"> </w:t>
      </w:r>
      <w:r w:rsidRPr="00901A33">
        <w:rPr>
          <w:rFonts w:hint="eastAsia"/>
          <w:rtl/>
        </w:rPr>
        <w:t>על</w:t>
      </w:r>
      <w:r w:rsidRPr="00901A33">
        <w:rPr>
          <w:rtl/>
        </w:rPr>
        <w:t xml:space="preserve"> </w:t>
      </w:r>
      <w:r w:rsidRPr="00901A33">
        <w:rPr>
          <w:rFonts w:hint="eastAsia"/>
          <w:rtl/>
        </w:rPr>
        <w:t>חוזה</w:t>
      </w:r>
      <w:r w:rsidRPr="00901A33">
        <w:rPr>
          <w:rtl/>
        </w:rPr>
        <w:t xml:space="preserve"> </w:t>
      </w:r>
      <w:r w:rsidRPr="00901A33">
        <w:rPr>
          <w:rFonts w:hint="eastAsia"/>
          <w:rtl/>
        </w:rPr>
        <w:t>הבכירים</w:t>
      </w:r>
      <w:r w:rsidR="00484542" w:rsidRPr="00901A33">
        <w:rPr>
          <w:rFonts w:hint="cs"/>
          <w:rtl/>
        </w:rPr>
        <w:t>,</w:t>
      </w:r>
      <w:r w:rsidRPr="00901A33">
        <w:rPr>
          <w:rtl/>
        </w:rPr>
        <w:t xml:space="preserve"> </w:t>
      </w:r>
      <w:r w:rsidR="00D56542" w:rsidRPr="00901A33">
        <w:rPr>
          <w:rFonts w:hint="cs"/>
          <w:rtl/>
        </w:rPr>
        <w:t>בשם ממשלת ישראל</w:t>
      </w:r>
      <w:r w:rsidR="00484542" w:rsidRPr="00901A33">
        <w:rPr>
          <w:rFonts w:hint="cs"/>
          <w:rtl/>
        </w:rPr>
        <w:t>,</w:t>
      </w:r>
      <w:r w:rsidR="00D56542" w:rsidRPr="00901A33">
        <w:rPr>
          <w:rFonts w:hint="cs"/>
          <w:rtl/>
        </w:rPr>
        <w:t xml:space="preserve"> </w:t>
      </w:r>
      <w:r w:rsidRPr="00901A33">
        <w:rPr>
          <w:rFonts w:hint="eastAsia"/>
          <w:rtl/>
        </w:rPr>
        <w:t>והיא</w:t>
      </w:r>
      <w:r w:rsidRPr="00901A33">
        <w:rPr>
          <w:rtl/>
        </w:rPr>
        <w:t xml:space="preserve"> </w:t>
      </w:r>
      <w:r w:rsidRPr="00901A33">
        <w:rPr>
          <w:rFonts w:hint="eastAsia"/>
          <w:rtl/>
        </w:rPr>
        <w:t>שהנחתה</w:t>
      </w:r>
      <w:r w:rsidRPr="00901A33">
        <w:rPr>
          <w:rtl/>
        </w:rPr>
        <w:t xml:space="preserve"> </w:t>
      </w:r>
      <w:r w:rsidRPr="00901A33">
        <w:rPr>
          <w:rFonts w:hint="eastAsia"/>
          <w:rtl/>
        </w:rPr>
        <w:t>את</w:t>
      </w:r>
      <w:r w:rsidRPr="00901A33">
        <w:rPr>
          <w:rtl/>
        </w:rPr>
        <w:t xml:space="preserve"> </w:t>
      </w:r>
      <w:r w:rsidRPr="00901A33">
        <w:rPr>
          <w:rFonts w:hint="eastAsia"/>
          <w:rtl/>
        </w:rPr>
        <w:t>הממונה</w:t>
      </w:r>
      <w:r w:rsidRPr="00901A33">
        <w:rPr>
          <w:rtl/>
        </w:rPr>
        <w:t xml:space="preserve"> </w:t>
      </w:r>
      <w:r w:rsidRPr="00901A33">
        <w:rPr>
          <w:rFonts w:hint="eastAsia"/>
          <w:rtl/>
        </w:rPr>
        <w:t>על</w:t>
      </w:r>
      <w:r w:rsidRPr="00901A33">
        <w:rPr>
          <w:rtl/>
        </w:rPr>
        <w:t xml:space="preserve"> </w:t>
      </w:r>
      <w:r w:rsidRPr="00901A33">
        <w:rPr>
          <w:rFonts w:hint="eastAsia"/>
          <w:rtl/>
        </w:rPr>
        <w:t>הגמלאות</w:t>
      </w:r>
      <w:r w:rsidRPr="00901A33">
        <w:rPr>
          <w:rtl/>
        </w:rPr>
        <w:t xml:space="preserve"> </w:t>
      </w:r>
      <w:r w:rsidRPr="00901A33">
        <w:rPr>
          <w:rFonts w:hint="eastAsia"/>
          <w:rtl/>
        </w:rPr>
        <w:t>כיצד</w:t>
      </w:r>
      <w:r w:rsidRPr="00901A33">
        <w:rPr>
          <w:rtl/>
        </w:rPr>
        <w:t xml:space="preserve"> </w:t>
      </w:r>
      <w:r w:rsidRPr="00901A33">
        <w:rPr>
          <w:rFonts w:hint="eastAsia"/>
          <w:rtl/>
        </w:rPr>
        <w:t>לחשב</w:t>
      </w:r>
      <w:r w:rsidRPr="00901A33">
        <w:rPr>
          <w:rtl/>
        </w:rPr>
        <w:t xml:space="preserve"> </w:t>
      </w:r>
      <w:r w:rsidRPr="00901A33">
        <w:rPr>
          <w:rFonts w:hint="eastAsia"/>
          <w:rtl/>
        </w:rPr>
        <w:t>את</w:t>
      </w:r>
      <w:r w:rsidRPr="00901A33">
        <w:rPr>
          <w:rtl/>
        </w:rPr>
        <w:t xml:space="preserve"> </w:t>
      </w:r>
      <w:proofErr w:type="spellStart"/>
      <w:r w:rsidRPr="00901A33">
        <w:rPr>
          <w:rFonts w:hint="eastAsia"/>
          <w:rtl/>
        </w:rPr>
        <w:t>גימלת</w:t>
      </w:r>
      <w:proofErr w:type="spellEnd"/>
      <w:r w:rsidRPr="00901A33">
        <w:rPr>
          <w:rtl/>
        </w:rPr>
        <w:t xml:space="preserve"> </w:t>
      </w:r>
      <w:r w:rsidRPr="00901A33">
        <w:rPr>
          <w:rFonts w:hint="eastAsia"/>
          <w:rtl/>
        </w:rPr>
        <w:t>התובע</w:t>
      </w:r>
      <w:r w:rsidRPr="00901A33">
        <w:rPr>
          <w:rtl/>
        </w:rPr>
        <w:t xml:space="preserve">. </w:t>
      </w:r>
      <w:r w:rsidRPr="00901A33">
        <w:rPr>
          <w:rFonts w:hint="eastAsia"/>
          <w:rtl/>
        </w:rPr>
        <w:t>לפיכך</w:t>
      </w:r>
      <w:r w:rsidRPr="00901A33">
        <w:rPr>
          <w:rtl/>
        </w:rPr>
        <w:t xml:space="preserve">, </w:t>
      </w:r>
      <w:r w:rsidR="007533B2" w:rsidRPr="00901A33">
        <w:rPr>
          <w:rFonts w:hint="cs"/>
          <w:rtl/>
        </w:rPr>
        <w:t>ועל פי</w:t>
      </w:r>
      <w:r w:rsidRPr="00901A33">
        <w:rPr>
          <w:rtl/>
        </w:rPr>
        <w:t xml:space="preserve"> </w:t>
      </w:r>
      <w:r w:rsidRPr="00901A33">
        <w:rPr>
          <w:rFonts w:hint="eastAsia"/>
          <w:rtl/>
        </w:rPr>
        <w:t>הנחיות</w:t>
      </w:r>
      <w:r w:rsidRPr="00901A33">
        <w:rPr>
          <w:rtl/>
        </w:rPr>
        <w:t xml:space="preserve"> </w:t>
      </w:r>
      <w:proofErr w:type="spellStart"/>
      <w:r w:rsidRPr="00901A33">
        <w:rPr>
          <w:rFonts w:hint="eastAsia"/>
          <w:rtl/>
        </w:rPr>
        <w:t>מינהלת</w:t>
      </w:r>
      <w:proofErr w:type="spellEnd"/>
      <w:r w:rsidRPr="00901A33">
        <w:rPr>
          <w:rtl/>
        </w:rPr>
        <w:t xml:space="preserve"> </w:t>
      </w:r>
      <w:proofErr w:type="spellStart"/>
      <w:r w:rsidRPr="00901A33">
        <w:rPr>
          <w:rFonts w:hint="eastAsia"/>
          <w:rtl/>
        </w:rPr>
        <w:t>הגימלאות</w:t>
      </w:r>
      <w:proofErr w:type="spellEnd"/>
      <w:r w:rsidRPr="00901A33">
        <w:rPr>
          <w:rtl/>
        </w:rPr>
        <w:t xml:space="preserve">, </w:t>
      </w:r>
      <w:r w:rsidRPr="00901A33">
        <w:rPr>
          <w:rFonts w:hint="eastAsia"/>
          <w:rtl/>
        </w:rPr>
        <w:t>נוהלו</w:t>
      </w:r>
      <w:r w:rsidRPr="00901A33">
        <w:rPr>
          <w:rtl/>
        </w:rPr>
        <w:t xml:space="preserve"> </w:t>
      </w:r>
      <w:r w:rsidRPr="00901A33">
        <w:rPr>
          <w:rFonts w:hint="eastAsia"/>
          <w:rtl/>
        </w:rPr>
        <w:t>המגעים</w:t>
      </w:r>
      <w:r w:rsidRPr="00901A33">
        <w:rPr>
          <w:rtl/>
        </w:rPr>
        <w:t xml:space="preserve"> </w:t>
      </w:r>
      <w:r w:rsidRPr="00901A33">
        <w:rPr>
          <w:rFonts w:hint="eastAsia"/>
          <w:rtl/>
        </w:rPr>
        <w:t>בעניין</w:t>
      </w:r>
      <w:r w:rsidRPr="00901A33">
        <w:rPr>
          <w:rtl/>
        </w:rPr>
        <w:t xml:space="preserve"> </w:t>
      </w:r>
      <w:proofErr w:type="spellStart"/>
      <w:r w:rsidRPr="00901A33">
        <w:rPr>
          <w:rFonts w:hint="eastAsia"/>
          <w:rtl/>
        </w:rPr>
        <w:t>גימלאות</w:t>
      </w:r>
      <w:proofErr w:type="spellEnd"/>
      <w:r w:rsidRPr="00901A33">
        <w:rPr>
          <w:rtl/>
        </w:rPr>
        <w:t xml:space="preserve"> </w:t>
      </w:r>
      <w:r w:rsidRPr="00901A33">
        <w:rPr>
          <w:rFonts w:hint="eastAsia"/>
          <w:rtl/>
        </w:rPr>
        <w:t>התובע</w:t>
      </w:r>
      <w:r w:rsidR="000904E5" w:rsidRPr="00901A33">
        <w:rPr>
          <w:rFonts w:hint="cs"/>
          <w:rtl/>
        </w:rPr>
        <w:t>,</w:t>
      </w:r>
      <w:r w:rsidRPr="00901A33">
        <w:rPr>
          <w:rtl/>
        </w:rPr>
        <w:t xml:space="preserve"> לאחר פרישתו הכפויה</w:t>
      </w:r>
      <w:r w:rsidR="000904E5" w:rsidRPr="00901A33">
        <w:rPr>
          <w:rFonts w:hint="cs"/>
          <w:rtl/>
        </w:rPr>
        <w:t>,</w:t>
      </w:r>
      <w:r w:rsidRPr="00901A33">
        <w:rPr>
          <w:rtl/>
        </w:rPr>
        <w:t xml:space="preserve"> מול נציבות שרות המדינה. </w:t>
      </w:r>
    </w:p>
    <w:p w14:paraId="3E81B804" w14:textId="4E6BDC8F" w:rsidR="00664F8E" w:rsidRPr="00901A33" w:rsidRDefault="00CD659C" w:rsidP="00484542">
      <w:pPr>
        <w:pStyle w:val="11"/>
        <w:numPr>
          <w:ilvl w:val="0"/>
          <w:numId w:val="14"/>
        </w:numPr>
        <w:spacing w:before="0" w:after="240" w:line="360" w:lineRule="auto"/>
        <w:ind w:left="510" w:right="0" w:hanging="425"/>
      </w:pPr>
      <w:r w:rsidRPr="00901A33">
        <w:rPr>
          <w:b/>
          <w:bCs/>
          <w:rtl/>
        </w:rPr>
        <w:t>נתבעת</w:t>
      </w:r>
      <w:r w:rsidR="00917C45" w:rsidRPr="00901A33">
        <w:rPr>
          <w:b/>
          <w:bCs/>
          <w:rtl/>
        </w:rPr>
        <w:t xml:space="preserve"> 2</w:t>
      </w:r>
      <w:r w:rsidR="001907C8" w:rsidRPr="00901A33">
        <w:rPr>
          <w:rtl/>
        </w:rPr>
        <w:t>,</w:t>
      </w:r>
      <w:r w:rsidR="00636C6A" w:rsidRPr="00901A33">
        <w:rPr>
          <w:rFonts w:hint="cs"/>
          <w:rtl/>
        </w:rPr>
        <w:t xml:space="preserve"> </w:t>
      </w:r>
      <w:r w:rsidR="00484542" w:rsidRPr="00901A33">
        <w:rPr>
          <w:rFonts w:hint="cs"/>
          <w:rtl/>
        </w:rPr>
        <w:t xml:space="preserve">מדינת ישראל </w:t>
      </w:r>
      <w:r w:rsidR="00484542" w:rsidRPr="00901A33">
        <w:rPr>
          <w:rtl/>
        </w:rPr>
        <w:t>–</w:t>
      </w:r>
      <w:r w:rsidR="00484542" w:rsidRPr="00901A33">
        <w:rPr>
          <w:rFonts w:hint="cs"/>
          <w:rtl/>
        </w:rPr>
        <w:t xml:space="preserve"> משרד האוצר, </w:t>
      </w:r>
      <w:r w:rsidR="001907C8" w:rsidRPr="00901A33">
        <w:rPr>
          <w:rFonts w:hint="eastAsia"/>
          <w:rtl/>
        </w:rPr>
        <w:t>העסיקה</w:t>
      </w:r>
      <w:r w:rsidR="001907C8" w:rsidRPr="00901A33">
        <w:rPr>
          <w:rtl/>
        </w:rPr>
        <w:t xml:space="preserve"> את התובע </w:t>
      </w:r>
      <w:r w:rsidR="00664F8E" w:rsidRPr="00901A33">
        <w:rPr>
          <w:rFonts w:hint="eastAsia"/>
          <w:rtl/>
        </w:rPr>
        <w:t>במשרד</w:t>
      </w:r>
      <w:r w:rsidR="00664F8E" w:rsidRPr="00901A33">
        <w:rPr>
          <w:rtl/>
        </w:rPr>
        <w:t xml:space="preserve"> </w:t>
      </w:r>
      <w:r w:rsidR="00664F8E" w:rsidRPr="00901A33">
        <w:rPr>
          <w:rFonts w:hint="eastAsia"/>
          <w:rtl/>
        </w:rPr>
        <w:t>האוצר</w:t>
      </w:r>
      <w:r w:rsidR="00173E98" w:rsidRPr="00901A33">
        <w:rPr>
          <w:rtl/>
        </w:rPr>
        <w:t xml:space="preserve"> </w:t>
      </w:r>
      <w:r w:rsidR="001907C8" w:rsidRPr="00901A33">
        <w:rPr>
          <w:rFonts w:hint="eastAsia"/>
          <w:rtl/>
        </w:rPr>
        <w:t>לאורך</w:t>
      </w:r>
      <w:r w:rsidR="001907C8" w:rsidRPr="00901A33">
        <w:rPr>
          <w:rtl/>
        </w:rPr>
        <w:t xml:space="preserve"> כל תקופת עבודתו,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p>
    <w:p w14:paraId="3D3AE65F" w14:textId="5DD6C543" w:rsidR="00916238" w:rsidRPr="00901A33" w:rsidRDefault="00173E98" w:rsidP="00303211">
      <w:pPr>
        <w:pStyle w:val="11"/>
        <w:numPr>
          <w:ilvl w:val="0"/>
          <w:numId w:val="14"/>
        </w:numPr>
        <w:spacing w:before="0" w:after="240" w:line="360" w:lineRule="auto"/>
        <w:ind w:left="510" w:right="0" w:hanging="425"/>
      </w:pPr>
      <w:r w:rsidRPr="00901A33">
        <w:rPr>
          <w:rFonts w:hint="eastAsia"/>
          <w:b/>
          <w:bCs/>
          <w:rtl/>
        </w:rPr>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החלטתו בעניין גובה </w:t>
      </w:r>
      <w:proofErr w:type="spellStart"/>
      <w:r w:rsidR="00916238" w:rsidRPr="00901A33">
        <w:rPr>
          <w:rFonts w:hint="eastAsia"/>
          <w:rtl/>
        </w:rPr>
        <w:t>הגימלה</w:t>
      </w:r>
      <w:proofErr w:type="spellEnd"/>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p>
    <w:p w14:paraId="68BEE831" w14:textId="135A70D6" w:rsidR="001907C8" w:rsidRPr="00901A33" w:rsidRDefault="00916238" w:rsidP="00303211">
      <w:pPr>
        <w:pStyle w:val="11"/>
        <w:numPr>
          <w:ilvl w:val="0"/>
          <w:numId w:val="14"/>
        </w:numPr>
        <w:spacing w:before="0" w:after="240" w:line="360" w:lineRule="auto"/>
        <w:ind w:left="510" w:right="0" w:hanging="425"/>
      </w:pPr>
      <w:r w:rsidRPr="00901A33">
        <w:rPr>
          <w:rFonts w:hint="cs"/>
          <w:rtl/>
        </w:rPr>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77777777" w:rsidR="00D56542" w:rsidRPr="00901A33" w:rsidRDefault="001907C8" w:rsidP="005F1EC6">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 xml:space="preserve">באגף החשב הכללי של משרד האוצר,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77777777"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0441DB1" w14:textId="3D958520" w:rsidR="0069538D" w:rsidRPr="00901A33" w:rsidRDefault="005F1EC6" w:rsidP="005F1EC6">
      <w:pPr>
        <w:pStyle w:val="11"/>
        <w:spacing w:before="0" w:after="240" w:line="360" w:lineRule="auto"/>
        <w:ind w:left="510" w:firstLine="0"/>
        <w:rPr>
          <w:rStyle w:val="emailstyle17"/>
          <w:rFonts w:ascii="Times New Roman" w:hAnsi="Times New Roman" w:cs="David"/>
          <w:b/>
          <w:bCs/>
          <w:color w:val="auto"/>
          <w:szCs w:val="28"/>
        </w:rPr>
      </w:pPr>
      <w:r w:rsidRPr="00F76678">
        <w:rPr>
          <w:rStyle w:val="emailstyle17"/>
          <w:rFonts w:ascii="Times New Roman" w:hAnsi="Times New Roman" w:cs="David" w:hint="cs"/>
          <w:color w:val="auto"/>
          <w:sz w:val="24"/>
          <w:rtl/>
        </w:rPr>
        <w:lastRenderedPageBreak/>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כי </w:t>
      </w:r>
      <w:r w:rsidR="00D56542" w:rsidRPr="00901A33">
        <w:rPr>
          <w:rStyle w:val="emailstyle17"/>
          <w:rFonts w:ascii="Times New Roman" w:hAnsi="Times New Roman" w:cs="David" w:hint="cs"/>
          <w:b/>
          <w:bCs/>
          <w:color w:val="auto"/>
          <w:sz w:val="24"/>
          <w:rtl/>
        </w:rPr>
        <w:t xml:space="preserve">העברה זו תגדיל את </w:t>
      </w:r>
      <w:proofErr w:type="spellStart"/>
      <w:r w:rsidR="0069538D" w:rsidRPr="00901A33">
        <w:rPr>
          <w:rStyle w:val="emailstyle17"/>
          <w:rFonts w:ascii="Times New Roman" w:hAnsi="Times New Roman" w:cs="David" w:hint="cs"/>
          <w:b/>
          <w:bCs/>
          <w:color w:val="auto"/>
          <w:sz w:val="24"/>
          <w:rtl/>
        </w:rPr>
        <w:t>גימלתו</w:t>
      </w:r>
      <w:proofErr w:type="spellEnd"/>
      <w:r w:rsidR="0069538D" w:rsidRPr="00901A33">
        <w:rPr>
          <w:rStyle w:val="emailstyle17"/>
          <w:rFonts w:ascii="Times New Roman" w:hAnsi="Times New Roman" w:cs="David" w:hint="cs"/>
          <w:b/>
          <w:bCs/>
          <w:color w:val="auto"/>
          <w:sz w:val="24"/>
          <w:rtl/>
        </w:rPr>
        <w:t xml:space="preserve">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 xml:space="preserve">שרכישת הזכויות כאמור הביאה להקטנת </w:t>
      </w:r>
      <w:proofErr w:type="spellStart"/>
      <w:r w:rsidRPr="00901A33">
        <w:rPr>
          <w:rStyle w:val="emailstyle17"/>
          <w:rFonts w:ascii="Times New Roman" w:hAnsi="Times New Roman" w:cs="David" w:hint="cs"/>
          <w:b/>
          <w:bCs/>
          <w:color w:val="auto"/>
          <w:sz w:val="24"/>
          <w:rtl/>
        </w:rPr>
        <w:t>הגימלה</w:t>
      </w:r>
      <w:proofErr w:type="spellEnd"/>
      <w:r w:rsidRPr="00901A33">
        <w:rPr>
          <w:rStyle w:val="emailstyle17"/>
          <w:rFonts w:ascii="Times New Roman" w:hAnsi="Times New Roman" w:cs="David" w:hint="cs"/>
          <w:b/>
          <w:bCs/>
          <w:color w:val="auto"/>
          <w:sz w:val="24"/>
          <w:rtl/>
        </w:rPr>
        <w:t xml:space="preserve"> שמקבל התובע(!</w:t>
      </w:r>
      <w:r w:rsidR="0069538D" w:rsidRPr="00901A33">
        <w:rPr>
          <w:rStyle w:val="emailstyle17"/>
          <w:rFonts w:ascii="Times New Roman" w:hAnsi="Times New Roman" w:cs="David" w:hint="cs"/>
          <w:b/>
          <w:bCs/>
          <w:color w:val="auto"/>
          <w:sz w:val="24"/>
          <w:rtl/>
        </w:rPr>
        <w:t>)</w:t>
      </w:r>
      <w:r w:rsidR="0069538D" w:rsidRPr="00901A33">
        <w:rPr>
          <w:rStyle w:val="emailstyle17"/>
          <w:rFonts w:ascii="Times New Roman" w:hAnsi="Times New Roman" w:cs="David" w:hint="cs"/>
          <w:b/>
          <w:bCs/>
          <w:color w:val="auto"/>
          <w:szCs w:val="28"/>
          <w:rtl/>
        </w:rPr>
        <w:t>.</w:t>
      </w:r>
      <w:r w:rsidRPr="00901A33">
        <w:rPr>
          <w:rStyle w:val="emailstyle17"/>
          <w:rFonts w:ascii="Times New Roman" w:hAnsi="Times New Roman" w:cs="David" w:hint="cs"/>
          <w:color w:val="auto"/>
          <w:szCs w:val="28"/>
          <w:rtl/>
        </w:rPr>
        <w:t xml:space="preserve"> </w:t>
      </w:r>
    </w:p>
    <w:p w14:paraId="1576182E" w14:textId="07514845" w:rsidR="00BF5EB8" w:rsidRPr="00901A33" w:rsidRDefault="00D5324B" w:rsidP="00F76678">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cs="David" w:hint="cs"/>
          <w:color w:val="auto"/>
          <w:sz w:val="22"/>
          <w:rtl/>
        </w:rPr>
        <w:t xml:space="preserve">כאמור לעיל, </w:t>
      </w:r>
      <w:r w:rsidR="008371C0" w:rsidRPr="00901A33">
        <w:rPr>
          <w:rStyle w:val="emailstyle17"/>
          <w:rFonts w:cs="David" w:hint="cs"/>
          <w:color w:val="auto"/>
          <w:sz w:val="22"/>
          <w:rtl/>
        </w:rPr>
        <w:t>במהלך שנת 1990, בעת העסקתו כח</w:t>
      </w:r>
      <w:r w:rsidR="008954AF" w:rsidRPr="00901A33">
        <w:rPr>
          <w:rStyle w:val="emailstyle17"/>
          <w:rFonts w:cs="David" w:hint="cs"/>
          <w:color w:val="auto"/>
          <w:sz w:val="22"/>
          <w:rtl/>
        </w:rPr>
        <w:t>שב בכיר של משרד המשפטים</w:t>
      </w:r>
      <w:r w:rsidR="009A12F1" w:rsidRPr="00901A33">
        <w:rPr>
          <w:rStyle w:val="emailstyle17"/>
          <w:rFonts w:cs="David" w:hint="cs"/>
          <w:color w:val="auto"/>
          <w:sz w:val="22"/>
          <w:rtl/>
        </w:rPr>
        <w:t>,</w:t>
      </w:r>
      <w:r w:rsidR="008954AF" w:rsidRPr="00901A33">
        <w:rPr>
          <w:rStyle w:val="emailstyle17"/>
          <w:rFonts w:cs="David" w:hint="cs"/>
          <w:color w:val="auto"/>
          <w:sz w:val="22"/>
          <w:rtl/>
        </w:rPr>
        <w:t xml:space="preserve"> </w:t>
      </w:r>
      <w:r w:rsidR="00E357D6" w:rsidRPr="00901A33">
        <w:rPr>
          <w:rStyle w:val="emailstyle17"/>
          <w:rFonts w:cs="David" w:hint="cs"/>
          <w:color w:val="auto"/>
          <w:sz w:val="22"/>
          <w:rtl/>
        </w:rPr>
        <w:t xml:space="preserve">ביקשה המדינה </w:t>
      </w:r>
      <w:r w:rsidR="00BA2B80" w:rsidRPr="00901A33">
        <w:rPr>
          <w:rStyle w:val="emailstyle17"/>
          <w:rFonts w:cs="David" w:hint="cs"/>
          <w:color w:val="auto"/>
          <w:sz w:val="22"/>
          <w:rtl/>
        </w:rPr>
        <w:t>מ</w:t>
      </w:r>
      <w:r w:rsidR="009A12F1" w:rsidRPr="00901A33">
        <w:rPr>
          <w:rStyle w:val="emailstyle17"/>
          <w:rFonts w:cs="David" w:hint="cs"/>
          <w:color w:val="auto"/>
          <w:sz w:val="22"/>
          <w:rtl/>
        </w:rPr>
        <w:t>התובע ו</w:t>
      </w:r>
      <w:r w:rsidR="00BA2B80" w:rsidRPr="00901A33">
        <w:rPr>
          <w:rStyle w:val="emailstyle17"/>
          <w:rFonts w:cs="David" w:hint="cs"/>
          <w:color w:val="auto"/>
          <w:sz w:val="22"/>
          <w:rtl/>
        </w:rPr>
        <w:t>מ</w:t>
      </w:r>
      <w:r w:rsidR="00991D7F" w:rsidRPr="00901A33">
        <w:rPr>
          <w:rStyle w:val="emailstyle17"/>
          <w:rFonts w:cs="David" w:hint="cs"/>
          <w:color w:val="auto"/>
          <w:sz w:val="22"/>
          <w:rtl/>
        </w:rPr>
        <w:t>עובדים בכירים בשירותה,</w:t>
      </w:r>
      <w:r w:rsidR="00BA2B80" w:rsidRPr="00901A33">
        <w:rPr>
          <w:rStyle w:val="emailstyle17"/>
          <w:rFonts w:cs="David" w:hint="cs"/>
          <w:b/>
          <w:bCs/>
          <w:color w:val="auto"/>
          <w:sz w:val="22"/>
          <w:rtl/>
        </w:rPr>
        <w:t xml:space="preserve"> לוותר </w:t>
      </w:r>
      <w:r w:rsidR="00991D7F" w:rsidRPr="00901A33">
        <w:rPr>
          <w:rStyle w:val="emailstyle17"/>
          <w:rFonts w:cs="David" w:hint="cs"/>
          <w:b/>
          <w:bCs/>
          <w:color w:val="auto"/>
          <w:sz w:val="22"/>
          <w:rtl/>
        </w:rPr>
        <w:t>על הקביעות ממנה נהנים עובדים בכתב מינוי</w:t>
      </w:r>
      <w:r w:rsidR="007478C0" w:rsidRPr="00901A33">
        <w:rPr>
          <w:rStyle w:val="emailstyle17"/>
          <w:rFonts w:ascii="Times New Roman" w:hAnsi="Times New Roman" w:cs="David" w:hint="cs"/>
          <w:color w:val="auto"/>
          <w:rtl/>
        </w:rPr>
        <w:t>,</w:t>
      </w:r>
      <w:r w:rsidR="00BA2B80" w:rsidRPr="00901A33">
        <w:rPr>
          <w:rStyle w:val="emailstyle17"/>
          <w:rFonts w:cs="David" w:hint="cs"/>
          <w:color w:val="auto"/>
          <w:sz w:val="22"/>
          <w:rtl/>
        </w:rPr>
        <w:t xml:space="preserve"> ולהעסיקם </w:t>
      </w:r>
      <w:r w:rsidR="00BA2B80" w:rsidRPr="00901A33">
        <w:rPr>
          <w:rStyle w:val="emailstyle17"/>
          <w:rFonts w:cs="David" w:hint="eastAsia"/>
          <w:b/>
          <w:bCs/>
          <w:color w:val="auto"/>
          <w:sz w:val="22"/>
          <w:rtl/>
        </w:rPr>
        <w:t>ב</w:t>
      </w:r>
      <w:r w:rsidR="00E1080D" w:rsidRPr="00901A33">
        <w:rPr>
          <w:rStyle w:val="emailstyle17"/>
          <w:rFonts w:cs="David" w:hint="eastAsia"/>
          <w:b/>
          <w:bCs/>
          <w:color w:val="auto"/>
          <w:sz w:val="22"/>
          <w:rtl/>
        </w:rPr>
        <w:t>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שכר</w:t>
      </w:r>
      <w:r w:rsidR="00BA2B80" w:rsidRPr="00901A33">
        <w:rPr>
          <w:rStyle w:val="emailstyle17"/>
          <w:rFonts w:cs="David"/>
          <w:b/>
          <w:bCs/>
          <w:color w:val="auto"/>
          <w:sz w:val="22"/>
          <w:rtl/>
        </w:rPr>
        <w:t xml:space="preserve"> </w:t>
      </w:r>
      <w:r w:rsidR="00E1080D" w:rsidRPr="00901A33">
        <w:rPr>
          <w:rStyle w:val="emailstyle17"/>
          <w:rFonts w:cs="David" w:hint="eastAsia"/>
          <w:b/>
          <w:bCs/>
          <w:color w:val="auto"/>
          <w:sz w:val="22"/>
          <w:rtl/>
        </w:rPr>
        <w:t>ותנאי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פרישה</w:t>
      </w:r>
      <w:r w:rsidR="00E1080D" w:rsidRPr="00901A33">
        <w:rPr>
          <w:rStyle w:val="emailstyle17"/>
          <w:rFonts w:cs="David"/>
          <w:b/>
          <w:bCs/>
          <w:color w:val="auto"/>
          <w:sz w:val="22"/>
          <w:rtl/>
        </w:rPr>
        <w:t xml:space="preserve"> משופרים</w:t>
      </w:r>
      <w:r w:rsidR="009B2DD9" w:rsidRPr="00901A33">
        <w:rPr>
          <w:rStyle w:val="emailstyle17"/>
          <w:rFonts w:cs="David" w:hint="cs"/>
          <w:color w:val="auto"/>
          <w:sz w:val="22"/>
          <w:rtl/>
        </w:rPr>
        <w:t xml:space="preserve">, בחוזה אישי </w:t>
      </w:r>
      <w:r w:rsidR="009B2DD9" w:rsidRPr="00F76678">
        <w:rPr>
          <w:rStyle w:val="emailstyle17"/>
          <w:rFonts w:cs="David" w:hint="cs"/>
          <w:b/>
          <w:bCs/>
          <w:color w:val="auto"/>
          <w:sz w:val="22"/>
          <w:rtl/>
        </w:rPr>
        <w:t>לתקופה קצובה</w:t>
      </w:r>
      <w:r w:rsidR="009B2DD9" w:rsidRPr="00901A33">
        <w:rPr>
          <w:rStyle w:val="emailstyle17"/>
          <w:rFonts w:cs="David" w:hint="cs"/>
          <w:color w:val="auto"/>
          <w:sz w:val="22"/>
          <w:rtl/>
        </w:rPr>
        <w:t>, שי</w:t>
      </w:r>
      <w:r w:rsidR="00916238" w:rsidRPr="00901A33">
        <w:rPr>
          <w:rStyle w:val="emailstyle17"/>
          <w:rFonts w:cs="David" w:hint="cs"/>
          <w:color w:val="auto"/>
          <w:sz w:val="22"/>
          <w:rtl/>
        </w:rPr>
        <w:t>חודש</w:t>
      </w:r>
      <w:r w:rsidR="009B2DD9" w:rsidRPr="00901A33">
        <w:rPr>
          <w:rStyle w:val="emailstyle17"/>
          <w:rFonts w:cs="David" w:hint="cs"/>
          <w:color w:val="auto"/>
          <w:sz w:val="22"/>
          <w:rtl/>
        </w:rPr>
        <w:t xml:space="preserve"> מדי 4 שנים</w:t>
      </w:r>
      <w:r w:rsidR="00E1080D" w:rsidRPr="00901A33">
        <w:rPr>
          <w:rStyle w:val="emailstyle17"/>
          <w:rFonts w:cs="David" w:hint="cs"/>
          <w:color w:val="auto"/>
          <w:sz w:val="22"/>
          <w:rtl/>
        </w:rPr>
        <w:t>.</w:t>
      </w:r>
    </w:p>
    <w:p w14:paraId="788CDFE8" w14:textId="7AFC3F21" w:rsidR="00577511" w:rsidRPr="00901A33" w:rsidRDefault="00E357D6" w:rsidP="005F1EC6">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r w:rsidRPr="00901A33">
        <w:rPr>
          <w:rStyle w:val="emailstyle17"/>
          <w:rFonts w:cs="David" w:hint="cs"/>
          <w:color w:val="auto"/>
          <w:sz w:val="22"/>
          <w:rtl/>
        </w:rPr>
        <w:t>, 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 xml:space="preserve">הפסקת </w:t>
      </w:r>
      <w:proofErr w:type="spellStart"/>
      <w:r w:rsidR="00D56542" w:rsidRPr="00901A33">
        <w:rPr>
          <w:rStyle w:val="emailstyle17"/>
          <w:rFonts w:cs="David" w:hint="cs"/>
          <w:color w:val="auto"/>
          <w:sz w:val="22"/>
          <w:rtl/>
        </w:rPr>
        <w:t>שרותו</w:t>
      </w:r>
      <w:proofErr w:type="spellEnd"/>
      <w:r w:rsidR="00D56542" w:rsidRPr="00901A33">
        <w:rPr>
          <w:rStyle w:val="emailstyle17"/>
          <w:rFonts w:cs="David" w:hint="cs"/>
          <w:color w:val="auto"/>
          <w:sz w:val="22"/>
          <w:rtl/>
        </w:rPr>
        <w:t xml:space="preserve"> 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r w:rsidR="00577511" w:rsidRPr="00901A33">
        <w:rPr>
          <w:rStyle w:val="emailstyle17"/>
          <w:rFonts w:cs="David" w:hint="cs"/>
          <w:color w:val="auto"/>
          <w:sz w:val="22"/>
          <w:rtl/>
        </w:rPr>
        <w:t>.</w:t>
      </w:r>
      <w:r w:rsidR="0000250F" w:rsidRPr="00901A33">
        <w:rPr>
          <w:rStyle w:val="emailstyle17"/>
          <w:rFonts w:cs="David" w:hint="cs"/>
          <w:color w:val="auto"/>
          <w:sz w:val="22"/>
          <w:rtl/>
        </w:rPr>
        <w:t xml:space="preserve"> </w:t>
      </w:r>
    </w:p>
    <w:p w14:paraId="6E8A6098" w14:textId="2AFDB50B" w:rsidR="00D51CEB" w:rsidRPr="00901A33" w:rsidRDefault="00577511" w:rsidP="005B7AA3">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התובע חתם על החוזה </w:t>
      </w:r>
      <w:r w:rsidR="009B2DD9" w:rsidRPr="00901A33">
        <w:rPr>
          <w:rStyle w:val="emailstyle17"/>
          <w:rFonts w:cs="David" w:hint="cs"/>
          <w:b/>
          <w:bCs/>
          <w:color w:val="auto"/>
          <w:sz w:val="22"/>
          <w:rtl/>
        </w:rPr>
        <w:t>מתוך אמון ביכולותיו האישיות, ו</w:t>
      </w:r>
      <w:r w:rsidR="009A12F1" w:rsidRPr="00901A33">
        <w:rPr>
          <w:rStyle w:val="emailstyle17"/>
          <w:rFonts w:cs="David" w:hint="cs"/>
          <w:b/>
          <w:bCs/>
          <w:color w:val="auto"/>
          <w:sz w:val="22"/>
          <w:rtl/>
        </w:rPr>
        <w:t xml:space="preserve">בין היתר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 בסעיף 17 לחוזה המבהיר 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55B3DEA7" w:rsidR="0071685F" w:rsidRPr="00901A33" w:rsidRDefault="0071685F" w:rsidP="00B5742D">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נכנס 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proofErr w:type="spellStart"/>
      <w:r w:rsidR="009B108F" w:rsidRPr="00901A33">
        <w:rPr>
          <w:rStyle w:val="emailstyle17"/>
          <w:rFonts w:cs="David" w:hint="eastAsia"/>
          <w:sz w:val="22"/>
          <w:rtl/>
        </w:rPr>
        <w:t>המח</w:t>
      </w:r>
      <w:r w:rsidR="00BC17B9" w:rsidRPr="00901A33">
        <w:rPr>
          <w:rStyle w:val="emailstyle17"/>
          <w:rFonts w:cs="David"/>
          <w:sz w:val="22"/>
          <w:rtl/>
        </w:rPr>
        <w:t>"ר</w:t>
      </w:r>
      <w:proofErr w:type="spellEnd"/>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proofErr w:type="spellStart"/>
      <w:r w:rsidR="00BC17B9" w:rsidRPr="00901A33">
        <w:rPr>
          <w:rStyle w:val="emailstyle17"/>
          <w:rFonts w:cs="David" w:hint="eastAsia"/>
          <w:sz w:val="22"/>
          <w:rtl/>
        </w:rPr>
        <w:t>שהיתה</w:t>
      </w:r>
      <w:proofErr w:type="spellEnd"/>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proofErr w:type="spellStart"/>
      <w:r w:rsidR="009B108F" w:rsidRPr="00901A33">
        <w:rPr>
          <w:rStyle w:val="emailstyle17"/>
          <w:rFonts w:cs="David" w:hint="eastAsia"/>
          <w:sz w:val="22"/>
          <w:rtl/>
        </w:rPr>
        <w:t>המח</w:t>
      </w:r>
      <w:r w:rsidR="009B108F" w:rsidRPr="00901A33">
        <w:rPr>
          <w:rStyle w:val="emailstyle17"/>
          <w:rFonts w:cs="David"/>
          <w:sz w:val="22"/>
          <w:rtl/>
        </w:rPr>
        <w:t>"ר</w:t>
      </w:r>
      <w:proofErr w:type="spellEnd"/>
      <w:r w:rsidR="00BC17B9" w:rsidRPr="00901A33">
        <w:rPr>
          <w:rStyle w:val="emailstyle17"/>
          <w:rFonts w:cs="David"/>
          <w:sz w:val="22"/>
          <w:rtl/>
        </w:rPr>
        <w:t>.</w:t>
      </w:r>
    </w:p>
    <w:p w14:paraId="4DA896C9" w14:textId="144BFD26" w:rsidR="00BF5EB8" w:rsidRPr="00901A33" w:rsidRDefault="00BF5EB8" w:rsidP="009A34D6">
      <w:pPr>
        <w:pStyle w:val="11"/>
        <w:tabs>
          <w:tab w:val="left" w:pos="453"/>
        </w:tabs>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7" w:name="_Hlk18183655"/>
      <w:r w:rsidRPr="00901A33">
        <w:rPr>
          <w:rFonts w:hint="cs"/>
          <w:i/>
          <w:iCs/>
          <w:sz w:val="24"/>
          <w:rtl/>
        </w:rPr>
        <w:t>החוזה</w:t>
      </w:r>
      <w:r w:rsidR="002C3012" w:rsidRPr="00901A33">
        <w:rPr>
          <w:rFonts w:hint="cs"/>
          <w:i/>
          <w:iCs/>
          <w:sz w:val="24"/>
          <w:rtl/>
        </w:rPr>
        <w:t xml:space="preserve"> </w:t>
      </w:r>
      <w:r w:rsidR="0071685F" w:rsidRPr="00901A33">
        <w:rPr>
          <w:rFonts w:hint="cs"/>
          <w:i/>
          <w:iCs/>
          <w:sz w:val="24"/>
          <w:rtl/>
        </w:rPr>
        <w:t>הבכירים</w:t>
      </w:r>
      <w:r w:rsidR="002C3012" w:rsidRPr="00901A33">
        <w:rPr>
          <w:rFonts w:hint="cs"/>
          <w:i/>
          <w:iCs/>
          <w:sz w:val="24"/>
          <w:rtl/>
        </w:rPr>
        <w:t xml:space="preserve"> עליו חתם התובע</w:t>
      </w:r>
      <w:r w:rsidRPr="00901A33">
        <w:rPr>
          <w:i/>
          <w:iCs/>
          <w:sz w:val="24"/>
          <w:rtl/>
        </w:rPr>
        <w:t>, 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C043D5" w:rsidRPr="00901A33">
        <w:rPr>
          <w:rFonts w:hint="cs"/>
          <w:i/>
          <w:iCs/>
          <w:sz w:val="24"/>
          <w:u w:val="single"/>
          <w:rtl/>
        </w:rPr>
        <w:t>1</w:t>
      </w:r>
      <w:r w:rsidRPr="00901A33">
        <w:rPr>
          <w:i/>
          <w:iCs/>
          <w:sz w:val="24"/>
          <w:rtl/>
        </w:rPr>
        <w:t>.</w:t>
      </w:r>
      <w:bookmarkEnd w:id="7"/>
    </w:p>
    <w:p w14:paraId="6A171834" w14:textId="1EFCC275" w:rsidR="0071685F" w:rsidRPr="00901A33" w:rsidRDefault="0000250F" w:rsidP="00FD014E">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המכונה -"</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(מינויים) (חוזה מיוחד), </w:t>
      </w:r>
      <w:proofErr w:type="spellStart"/>
      <w:r w:rsidR="007D01A0" w:rsidRPr="00901A33">
        <w:rPr>
          <w:rStyle w:val="emailstyle17"/>
          <w:rFonts w:ascii="Times New Roman" w:hAnsi="Times New Roman" w:cs="David" w:hint="cs"/>
          <w:color w:val="auto"/>
          <w:rtl/>
        </w:rPr>
        <w:t>התש"ך</w:t>
      </w:r>
      <w:proofErr w:type="spellEnd"/>
      <w:r w:rsidR="007D01A0" w:rsidRPr="00901A33">
        <w:rPr>
          <w:rStyle w:val="emailstyle17"/>
          <w:rFonts w:ascii="Times New Roman" w:hAnsi="Times New Roman" w:cs="David" w:hint="cs"/>
          <w:color w:val="auto"/>
          <w:rtl/>
        </w:rPr>
        <w:t xml:space="preserve">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r w:rsidR="006D2867">
        <w:rPr>
          <w:rStyle w:val="emailstyle17"/>
          <w:rFonts w:ascii="Times New Roman" w:hAnsi="Times New Roman" w:cs="David" w:hint="cs"/>
          <w:color w:val="auto"/>
          <w:rtl/>
        </w:rPr>
        <w:t>,</w:t>
      </w:r>
      <w:r w:rsidR="00FD014E" w:rsidRPr="00901A33">
        <w:rPr>
          <w:rStyle w:val="emailstyle17"/>
          <w:rFonts w:ascii="Times New Roman" w:hAnsi="Times New Roman" w:cs="David" w:hint="cs"/>
          <w:color w:val="auto"/>
          <w:rtl/>
        </w:rPr>
        <w:t xml:space="preserve"> ואשר </w:t>
      </w:r>
      <w:r w:rsidR="0071685F" w:rsidRPr="00901A33">
        <w:rPr>
          <w:rStyle w:val="emailstyle17"/>
          <w:rFonts w:ascii="Times New Roman" w:hAnsi="Times New Roman" w:cs="David" w:hint="cs"/>
          <w:b/>
          <w:bCs/>
          <w:color w:val="auto"/>
          <w:rtl/>
        </w:rPr>
        <w:t xml:space="preserve">תנאיו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4DF7CEA4" w:rsidR="00726756" w:rsidRPr="00901A33"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מאז תום תקופת החוזה הראשונה בשנת 1994</w:t>
      </w:r>
      <w:r w:rsidR="009D6AF8"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174D13E6" w14:textId="77777777" w:rsidR="006B25CF" w:rsidRDefault="00A00D04" w:rsidP="006D2867">
      <w:pPr>
        <w:pStyle w:val="11"/>
        <w:numPr>
          <w:ilvl w:val="0"/>
          <w:numId w:val="14"/>
        </w:numPr>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כך</w:t>
      </w:r>
      <w:r w:rsidRPr="00901A33">
        <w:rPr>
          <w:rStyle w:val="emailstyle17"/>
          <w:rFonts w:ascii="Times New Roman" w:hAnsi="Times New Roman" w:cs="David"/>
          <w:color w:val="auto"/>
          <w:rtl/>
        </w:rPr>
        <w:t>, לדוגמא,</w:t>
      </w:r>
      <w:r w:rsidR="00633FAE" w:rsidRPr="00901A33">
        <w:rPr>
          <w:rStyle w:val="emailstyle17"/>
          <w:rFonts w:ascii="Times New Roman" w:hAnsi="Times New Roman" w:cs="David" w:hint="cs"/>
          <w:color w:val="auto"/>
          <w:rtl/>
        </w:rPr>
        <w:t xml:space="preserve"> החל מאמצע </w:t>
      </w:r>
      <w:r w:rsidR="009B2DD9" w:rsidRPr="00901A33">
        <w:rPr>
          <w:rStyle w:val="emailstyle17"/>
          <w:rFonts w:ascii="Times New Roman" w:hAnsi="Times New Roman" w:cs="David" w:hint="cs"/>
          <w:color w:val="auto"/>
          <w:rtl/>
        </w:rPr>
        <w:t>ש</w:t>
      </w:r>
      <w:r w:rsidR="00633FAE" w:rsidRPr="00901A33">
        <w:rPr>
          <w:rStyle w:val="emailstyle17"/>
          <w:rFonts w:ascii="Times New Roman" w:hAnsi="Times New Roman" w:cs="David" w:hint="cs"/>
          <w:color w:val="auto"/>
          <w:rtl/>
        </w:rPr>
        <w:t>נ</w:t>
      </w:r>
      <w:r w:rsidR="009B2DD9" w:rsidRPr="00901A33">
        <w:rPr>
          <w:rStyle w:val="emailstyle17"/>
          <w:rFonts w:ascii="Times New Roman" w:hAnsi="Times New Roman" w:cs="David" w:hint="cs"/>
          <w:color w:val="auto"/>
          <w:rtl/>
        </w:rPr>
        <w:t xml:space="preserve">ות התשעים </w:t>
      </w:r>
      <w:r w:rsidR="00D51CEB" w:rsidRPr="00901A33">
        <w:rPr>
          <w:rStyle w:val="emailstyle17"/>
          <w:rFonts w:ascii="Times New Roman" w:hAnsi="Times New Roman" w:cs="David"/>
          <w:color w:val="auto"/>
          <w:rtl/>
        </w:rPr>
        <w:t xml:space="preserve">שינתה נתבעת </w:t>
      </w:r>
      <w:r w:rsidR="00633FAE" w:rsidRPr="00901A33">
        <w:rPr>
          <w:rStyle w:val="emailstyle17"/>
          <w:rFonts w:ascii="Times New Roman" w:hAnsi="Times New Roman" w:cs="David" w:hint="cs"/>
          <w:color w:val="auto"/>
          <w:rtl/>
        </w:rPr>
        <w:t xml:space="preserve">2 </w:t>
      </w:r>
      <w:r w:rsidR="00D51CEB" w:rsidRPr="00901A33">
        <w:rPr>
          <w:rStyle w:val="emailstyle17"/>
          <w:rFonts w:ascii="Times New Roman" w:hAnsi="Times New Roman" w:cs="David"/>
          <w:color w:val="auto"/>
          <w:rtl/>
        </w:rPr>
        <w:t xml:space="preserve">את </w:t>
      </w:r>
      <w:r w:rsidR="00633FAE" w:rsidRPr="00901A33">
        <w:rPr>
          <w:rStyle w:val="emailstyle17"/>
          <w:rFonts w:ascii="Times New Roman" w:hAnsi="Times New Roman" w:cs="David" w:hint="cs"/>
          <w:color w:val="auto"/>
          <w:rtl/>
        </w:rPr>
        <w:t xml:space="preserve">נוסח </w:t>
      </w:r>
      <w:r w:rsidR="00D51CEB" w:rsidRPr="00901A33">
        <w:rPr>
          <w:rStyle w:val="emailstyle17"/>
          <w:rFonts w:ascii="Times New Roman" w:hAnsi="Times New Roman" w:cs="David"/>
          <w:color w:val="auto"/>
          <w:rtl/>
        </w:rPr>
        <w:t xml:space="preserve">החוזה שהוצע לעובדים </w:t>
      </w:r>
      <w:r w:rsidR="00430A54" w:rsidRPr="00901A33">
        <w:rPr>
          <w:rStyle w:val="emailstyle17"/>
          <w:rFonts w:ascii="Times New Roman" w:hAnsi="Times New Roman" w:cs="David" w:hint="eastAsia"/>
          <w:color w:val="auto"/>
          <w:rtl/>
        </w:rPr>
        <w:t>אחרים</w:t>
      </w:r>
      <w:r w:rsidR="00430A54"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במעמד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דומה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התובע</w:t>
      </w:r>
      <w:r w:rsidR="00D85911" w:rsidRPr="00901A33">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901A33">
        <w:rPr>
          <w:rStyle w:val="emailstyle17"/>
          <w:rFonts w:ascii="Times New Roman" w:hAnsi="Times New Roman" w:cs="David" w:hint="cs"/>
          <w:color w:val="auto"/>
          <w:rtl/>
        </w:rPr>
        <w:t xml:space="preserve"> </w:t>
      </w:r>
    </w:p>
    <w:p w14:paraId="7C650A71" w14:textId="03010D77" w:rsidR="00C461DF" w:rsidRPr="00901A33" w:rsidRDefault="009B2DD9" w:rsidP="006B25CF">
      <w:pPr>
        <w:pStyle w:val="11"/>
        <w:spacing w:before="0" w:after="240" w:line="360" w:lineRule="auto"/>
        <w:ind w:left="530"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בעקבות זאת </w:t>
      </w:r>
      <w:r w:rsidR="00D51CEB" w:rsidRPr="00901A33">
        <w:rPr>
          <w:rStyle w:val="emailstyle17"/>
          <w:rFonts w:ascii="Times New Roman" w:hAnsi="Times New Roman" w:cs="David" w:hint="cs"/>
          <w:color w:val="auto"/>
          <w:rtl/>
        </w:rPr>
        <w:t xml:space="preserve">פנה סגן נציב שרות </w:t>
      </w:r>
      <w:r w:rsidR="00A23774" w:rsidRPr="00901A33">
        <w:rPr>
          <w:rStyle w:val="emailstyle17"/>
          <w:rFonts w:ascii="Times New Roman" w:hAnsi="Times New Roman" w:cs="David" w:hint="cs"/>
          <w:color w:val="auto"/>
          <w:rtl/>
        </w:rPr>
        <w:t xml:space="preserve">המדינה </w:t>
      </w:r>
      <w:r w:rsidRPr="00901A33">
        <w:rPr>
          <w:rStyle w:val="emailstyle17"/>
          <w:rFonts w:ascii="Times New Roman" w:hAnsi="Times New Roman" w:cs="David" w:hint="cs"/>
          <w:color w:val="auto"/>
          <w:rtl/>
        </w:rPr>
        <w:t xml:space="preserve">בשנת 1995 </w:t>
      </w:r>
      <w:r w:rsidR="00726756" w:rsidRPr="00901A33">
        <w:rPr>
          <w:rStyle w:val="emailstyle17"/>
          <w:rFonts w:ascii="Times New Roman" w:hAnsi="Times New Roman" w:cs="David" w:hint="cs"/>
          <w:color w:val="auto"/>
          <w:rtl/>
        </w:rPr>
        <w:t xml:space="preserve">לתובע, </w:t>
      </w:r>
      <w:r w:rsidR="00D51CEB" w:rsidRPr="00901A33">
        <w:rPr>
          <w:rStyle w:val="emailstyle17"/>
          <w:rFonts w:ascii="Times New Roman" w:hAnsi="Times New Roman" w:cs="David" w:hint="cs"/>
          <w:color w:val="auto"/>
          <w:rtl/>
        </w:rPr>
        <w:t>וביקש לשנות את מנגנון הארכת תוקפו של החוזה</w:t>
      </w:r>
      <w:r w:rsidR="00D85911" w:rsidRPr="00901A33">
        <w:rPr>
          <w:rStyle w:val="emailstyle17"/>
          <w:rFonts w:ascii="Times New Roman" w:hAnsi="Times New Roman" w:cs="David" w:hint="cs"/>
          <w:color w:val="auto"/>
          <w:rtl/>
        </w:rPr>
        <w:t xml:space="preserve"> שבידו</w:t>
      </w:r>
      <w:r w:rsidR="00D51CEB" w:rsidRPr="00901A33">
        <w:rPr>
          <w:rStyle w:val="emailstyle17"/>
          <w:rFonts w:ascii="Times New Roman" w:hAnsi="Times New Roman" w:cs="David" w:hint="cs"/>
          <w:color w:val="auto"/>
          <w:rtl/>
        </w:rPr>
        <w:t xml:space="preserve">, כך </w:t>
      </w:r>
      <w:r w:rsidR="00AF11A6" w:rsidRPr="00901A33">
        <w:rPr>
          <w:rStyle w:val="emailstyle17"/>
          <w:rFonts w:ascii="Times New Roman" w:hAnsi="Times New Roman" w:cs="David" w:hint="cs"/>
          <w:color w:val="auto"/>
          <w:rtl/>
        </w:rPr>
        <w:t>ש</w:t>
      </w:r>
      <w:r w:rsidR="00D51CEB" w:rsidRPr="00901A33">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901A33">
        <w:rPr>
          <w:rStyle w:val="emailstyle17"/>
          <w:rFonts w:ascii="Times New Roman" w:hAnsi="Times New Roman" w:cs="David" w:hint="cs"/>
          <w:color w:val="auto"/>
          <w:rtl/>
        </w:rPr>
        <w:t xml:space="preserve">  </w:t>
      </w:r>
      <w:r w:rsidR="00633FAE" w:rsidRPr="00901A33">
        <w:rPr>
          <w:rStyle w:val="emailstyle17"/>
          <w:rFonts w:ascii="Times New Roman" w:hAnsi="Times New Roman" w:cs="David" w:hint="cs"/>
          <w:color w:val="auto"/>
          <w:rtl/>
        </w:rPr>
        <w:t>ל</w:t>
      </w:r>
      <w:r w:rsidR="00672EE8" w:rsidRPr="00901A33">
        <w:rPr>
          <w:rStyle w:val="emailstyle17"/>
          <w:rFonts w:ascii="Times New Roman" w:hAnsi="Times New Roman" w:cs="David" w:hint="cs"/>
          <w:color w:val="auto"/>
          <w:rtl/>
        </w:rPr>
        <w:t xml:space="preserve">עובדים </w:t>
      </w:r>
      <w:r w:rsidR="00A23774" w:rsidRPr="00901A33">
        <w:rPr>
          <w:rStyle w:val="emailstyle17"/>
          <w:rFonts w:ascii="Times New Roman" w:hAnsi="Times New Roman" w:cs="David" w:hint="cs"/>
          <w:color w:val="auto"/>
          <w:rtl/>
        </w:rPr>
        <w:t>בכירים</w:t>
      </w:r>
      <w:r w:rsidR="00D51CEB"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w:t>
      </w:r>
      <w:r w:rsidR="00A23774" w:rsidRPr="00901A33">
        <w:rPr>
          <w:rStyle w:val="emailstyle17"/>
          <w:rFonts w:ascii="Times New Roman" w:hAnsi="Times New Roman" w:cs="David" w:hint="cs"/>
          <w:color w:val="auto"/>
          <w:rtl/>
        </w:rPr>
        <w:t xml:space="preserve"> בתמורה לשינוי תנאי הפרישה</w:t>
      </w:r>
      <w:r w:rsidR="00A65C2C" w:rsidRPr="00901A33">
        <w:rPr>
          <w:rStyle w:val="emailstyle17"/>
          <w:rFonts w:ascii="Times New Roman" w:hAnsi="Times New Roman" w:cs="David" w:hint="cs"/>
          <w:color w:val="auto"/>
          <w:rtl/>
        </w:rPr>
        <w:t xml:space="preserve"> (כך ש - </w:t>
      </w:r>
      <w:r w:rsidR="00EE4B7B" w:rsidRPr="00901A33">
        <w:rPr>
          <w:rStyle w:val="emailstyle17"/>
          <w:rFonts w:ascii="Times New Roman" w:hAnsi="Times New Roman" w:cs="David" w:hint="cs"/>
          <w:color w:val="auto"/>
          <w:rtl/>
        </w:rPr>
        <w:t>50% מהפ</w:t>
      </w:r>
      <w:r w:rsidR="00D85911" w:rsidRPr="00901A33">
        <w:rPr>
          <w:rStyle w:val="emailstyle17"/>
          <w:rFonts w:ascii="Times New Roman" w:hAnsi="Times New Roman" w:cs="David" w:hint="cs"/>
          <w:color w:val="auto"/>
          <w:rtl/>
        </w:rPr>
        <w:t xml:space="preserve">נסיה </w:t>
      </w:r>
      <w:r w:rsidR="00156400" w:rsidRPr="00901A33">
        <w:rPr>
          <w:rStyle w:val="emailstyle17"/>
          <w:rFonts w:ascii="Times New Roman" w:hAnsi="Times New Roman" w:cs="David" w:hint="cs"/>
          <w:color w:val="auto"/>
          <w:rtl/>
        </w:rPr>
        <w:t xml:space="preserve">תחושב </w:t>
      </w:r>
      <w:r w:rsidR="00337EAF" w:rsidRPr="00901A33">
        <w:rPr>
          <w:rStyle w:val="emailstyle17"/>
          <w:rFonts w:ascii="Times New Roman" w:hAnsi="Times New Roman" w:cs="David" w:hint="cs"/>
          <w:color w:val="auto"/>
          <w:rtl/>
        </w:rPr>
        <w:t xml:space="preserve">תמיד </w:t>
      </w:r>
      <w:r w:rsidR="00EE4B7B" w:rsidRPr="00901A33">
        <w:rPr>
          <w:rStyle w:val="emailstyle17"/>
          <w:rFonts w:ascii="Times New Roman" w:hAnsi="Times New Roman" w:cs="David" w:hint="cs"/>
          <w:color w:val="auto"/>
          <w:rtl/>
        </w:rPr>
        <w:t xml:space="preserve">לפי </w:t>
      </w:r>
      <w:r w:rsidR="00EE4B7B" w:rsidRPr="00901A33">
        <w:rPr>
          <w:rStyle w:val="emailstyle17"/>
          <w:rFonts w:ascii="Times New Roman" w:hAnsi="Times New Roman" w:cs="David" w:hint="cs"/>
          <w:color w:val="auto"/>
          <w:rtl/>
        </w:rPr>
        <w:lastRenderedPageBreak/>
        <w:t xml:space="preserve">משכורת החוזה הגבוהה, גם אם תקופת העבודה בחוזה </w:t>
      </w:r>
      <w:r w:rsidR="00577511" w:rsidRPr="00901A33">
        <w:rPr>
          <w:rStyle w:val="emailstyle17"/>
          <w:rFonts w:ascii="Times New Roman" w:hAnsi="Times New Roman" w:cs="David" w:hint="cs"/>
          <w:color w:val="auto"/>
          <w:rtl/>
        </w:rPr>
        <w:t xml:space="preserve">הבכירים </w:t>
      </w:r>
      <w:r w:rsidR="00EE4B7B" w:rsidRPr="00901A33">
        <w:rPr>
          <w:rStyle w:val="emailstyle17"/>
          <w:rFonts w:ascii="Times New Roman" w:hAnsi="Times New Roman" w:cs="David" w:hint="cs"/>
          <w:color w:val="auto"/>
          <w:rtl/>
        </w:rPr>
        <w:t>תהיה פחות ממחצית תקופת השרות הכוללת).</w:t>
      </w:r>
    </w:p>
    <w:p w14:paraId="143F05DC" w14:textId="59425C6B" w:rsidR="00577511" w:rsidRPr="00901A33" w:rsidRDefault="00A23774" w:rsidP="0082693D">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התובע</w:t>
      </w:r>
      <w:r w:rsidR="00672EE8"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סירב</w:t>
      </w:r>
      <w:r w:rsidR="00646E5E" w:rsidRPr="00901A33">
        <w:rPr>
          <w:rStyle w:val="emailstyle17"/>
          <w:rFonts w:ascii="Times New Roman" w:hAnsi="Times New Roman" w:cs="David" w:hint="cs"/>
          <w:color w:val="auto"/>
          <w:rtl/>
        </w:rPr>
        <w:t xml:space="preserve"> לשינוי מהותי זה</w:t>
      </w:r>
      <w:r w:rsidR="00EE4B7B" w:rsidRPr="00901A33">
        <w:rPr>
          <w:rStyle w:val="emailstyle17"/>
          <w:rFonts w:ascii="Times New Roman" w:hAnsi="Times New Roman" w:cs="David" w:hint="cs"/>
          <w:b/>
          <w:bCs/>
          <w:color w:val="auto"/>
          <w:rtl/>
        </w:rPr>
        <w:t xml:space="preserve">, </w:t>
      </w:r>
      <w:r w:rsidR="00C461DF" w:rsidRPr="00901A33">
        <w:rPr>
          <w:rStyle w:val="emailstyle17"/>
          <w:rFonts w:ascii="Times New Roman" w:hAnsi="Times New Roman" w:cs="David" w:hint="cs"/>
          <w:color w:val="auto"/>
          <w:rtl/>
        </w:rPr>
        <w:t xml:space="preserve">בין היתר </w:t>
      </w:r>
      <w:r w:rsidR="00E33AF7" w:rsidRPr="00901A33">
        <w:rPr>
          <w:rStyle w:val="emailstyle17"/>
          <w:rFonts w:ascii="Times New Roman" w:hAnsi="Times New Roman" w:cs="David" w:hint="cs"/>
          <w:color w:val="auto"/>
          <w:rtl/>
        </w:rPr>
        <w:t xml:space="preserve">מאחר </w:t>
      </w:r>
      <w:r w:rsidR="00672EE8" w:rsidRPr="00901A33">
        <w:rPr>
          <w:rStyle w:val="emailstyle17"/>
          <w:rFonts w:ascii="Times New Roman" w:hAnsi="Times New Roman" w:cs="David" w:hint="cs"/>
          <w:color w:val="auto"/>
          <w:rtl/>
        </w:rPr>
        <w:t>ש</w:t>
      </w:r>
      <w:r w:rsidR="00E33AF7" w:rsidRPr="00901A33">
        <w:rPr>
          <w:rStyle w:val="emailstyle17"/>
          <w:rFonts w:ascii="Times New Roman" w:hAnsi="Times New Roman" w:cs="David" w:hint="cs"/>
          <w:color w:val="auto"/>
          <w:rtl/>
        </w:rPr>
        <w:t>הוא ציפה לקריירה ארוכת שנים</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ש</w:t>
      </w:r>
      <w:r w:rsidR="00672EE8" w:rsidRPr="00901A33">
        <w:rPr>
          <w:rStyle w:val="emailstyle17"/>
          <w:rFonts w:ascii="Times New Roman" w:hAnsi="Times New Roman" w:cs="David" w:hint="cs"/>
          <w:color w:val="auto"/>
          <w:rtl/>
        </w:rPr>
        <w:t>תביא לכך ש</w:t>
      </w:r>
      <w:r w:rsidR="00BB4FE9" w:rsidRPr="00901A33">
        <w:rPr>
          <w:rStyle w:val="emailstyle17"/>
          <w:rFonts w:ascii="Times New Roman" w:hAnsi="Times New Roman" w:cs="David" w:hint="cs"/>
          <w:color w:val="auto"/>
          <w:rtl/>
        </w:rPr>
        <w:t xml:space="preserve">תקופת עבודתו בחוזה </w:t>
      </w:r>
      <w:r w:rsidR="00236FE8" w:rsidRPr="00901A33">
        <w:rPr>
          <w:rStyle w:val="emailstyle17"/>
          <w:rFonts w:ascii="Times New Roman" w:hAnsi="Times New Roman" w:cs="David" w:hint="cs"/>
          <w:color w:val="auto"/>
          <w:rtl/>
        </w:rPr>
        <w:t xml:space="preserve">בכירים </w:t>
      </w:r>
      <w:r w:rsidR="00BB4FE9" w:rsidRPr="00901A33">
        <w:rPr>
          <w:rStyle w:val="emailstyle17"/>
          <w:rFonts w:ascii="Times New Roman" w:hAnsi="Times New Roman" w:cs="David" w:hint="cs"/>
          <w:color w:val="auto"/>
          <w:rtl/>
        </w:rPr>
        <w:t>תהיה ארוכה יותר מתקופת עבודתו בכתב מינוי</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 xml:space="preserve">במקרה כזה </w:t>
      </w:r>
      <w:r w:rsidR="00BB4FE9" w:rsidRPr="00901A33">
        <w:rPr>
          <w:rStyle w:val="emailstyle17"/>
          <w:rFonts w:ascii="Times New Roman" w:hAnsi="Times New Roman" w:cs="David"/>
          <w:color w:val="auto"/>
          <w:rtl/>
        </w:rPr>
        <w:t>–</w:t>
      </w:r>
      <w:r w:rsidR="00BB4FE9" w:rsidRPr="00901A33">
        <w:rPr>
          <w:rStyle w:val="emailstyle17"/>
          <w:rFonts w:ascii="Times New Roman" w:hAnsi="Times New Roman" w:cs="David" w:hint="cs"/>
          <w:color w:val="auto"/>
          <w:rtl/>
        </w:rPr>
        <w:t>כפי שאכן התרחש</w:t>
      </w:r>
      <w:r w:rsidR="00672EE8" w:rsidRPr="00901A33">
        <w:rPr>
          <w:rStyle w:val="emailstyle17"/>
          <w:rFonts w:ascii="Times New Roman" w:hAnsi="Times New Roman" w:cs="David" w:hint="cs"/>
          <w:color w:val="auto"/>
          <w:rtl/>
        </w:rPr>
        <w:t xml:space="preserve"> בפועל </w:t>
      </w:r>
      <w:r w:rsidR="00BB4FE9"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 xml:space="preserve"> </w:t>
      </w:r>
      <w:r w:rsidR="00E33AF7" w:rsidRPr="00901A33">
        <w:rPr>
          <w:rStyle w:val="emailstyle17"/>
          <w:rFonts w:ascii="Times New Roman" w:hAnsi="Times New Roman" w:cs="David" w:hint="cs"/>
          <w:color w:val="auto"/>
          <w:rtl/>
        </w:rPr>
        <w:t xml:space="preserve">ה"שיפור" המוצע </w:t>
      </w:r>
      <w:r w:rsidR="00BB4FE9" w:rsidRPr="00901A33">
        <w:rPr>
          <w:rStyle w:val="emailstyle17"/>
          <w:rFonts w:ascii="Times New Roman" w:hAnsi="Times New Roman" w:cs="David" w:hint="cs"/>
          <w:color w:val="auto"/>
          <w:rtl/>
        </w:rPr>
        <w:t>(50/50)</w:t>
      </w:r>
      <w:r w:rsidR="00002ADC" w:rsidRPr="00901A33">
        <w:rPr>
          <w:rStyle w:val="emailstyle17"/>
          <w:rFonts w:ascii="Times New Roman" w:hAnsi="Times New Roman" w:cs="David" w:hint="cs"/>
          <w:color w:val="auto"/>
          <w:rtl/>
        </w:rPr>
        <w:t xml:space="preserve"> היה </w:t>
      </w:r>
      <w:r w:rsidR="00E33AF7" w:rsidRPr="00901A33">
        <w:rPr>
          <w:rStyle w:val="emailstyle17"/>
          <w:rFonts w:ascii="Times New Roman" w:hAnsi="Times New Roman" w:cs="David" w:hint="eastAsia"/>
          <w:b/>
          <w:bCs/>
          <w:color w:val="auto"/>
          <w:rtl/>
        </w:rPr>
        <w:t>מקטין</w:t>
      </w:r>
      <w:r w:rsidR="00E33AF7" w:rsidRPr="00901A33">
        <w:rPr>
          <w:rStyle w:val="emailstyle17"/>
          <w:rFonts w:ascii="Times New Roman" w:hAnsi="Times New Roman" w:cs="David" w:hint="cs"/>
          <w:color w:val="auto"/>
          <w:rtl/>
        </w:rPr>
        <w:t xml:space="preserve"> את הפנסיה של התובע</w:t>
      </w:r>
      <w:r w:rsidR="00A65C2C" w:rsidRPr="00901A33">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sidRPr="00901A33">
        <w:rPr>
          <w:rStyle w:val="emailstyle17"/>
          <w:rFonts w:ascii="Times New Roman" w:hAnsi="Times New Roman" w:cs="David" w:hint="cs"/>
          <w:color w:val="auto"/>
          <w:rtl/>
        </w:rPr>
        <w:t xml:space="preserve">. </w:t>
      </w:r>
      <w:r w:rsidR="00156400" w:rsidRPr="00901A33">
        <w:rPr>
          <w:rStyle w:val="emailstyle17"/>
          <w:rFonts w:ascii="Times New Roman" w:hAnsi="Times New Roman" w:cs="David" w:hint="cs"/>
          <w:color w:val="auto"/>
          <w:rtl/>
        </w:rPr>
        <w:t xml:space="preserve"> </w:t>
      </w:r>
    </w:p>
    <w:p w14:paraId="415F07E0" w14:textId="1359218B" w:rsidR="00236FE8" w:rsidRPr="00901A33" w:rsidRDefault="00236FE8" w:rsidP="00926F04">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הנתבעת חזרה והציעה את השינוי הנ"ל בשנת 1997, והתובע לא הסכים לכך פעם נוספת.</w:t>
      </w:r>
      <w:r w:rsidR="00577511" w:rsidRPr="00901A33">
        <w:rPr>
          <w:rStyle w:val="emailstyle17"/>
          <w:rFonts w:ascii="Times New Roman" w:hAnsi="Times New Roman" w:cs="David" w:hint="cs"/>
          <w:color w:val="auto"/>
          <w:rtl/>
        </w:rPr>
        <w:t xml:space="preserve"> </w:t>
      </w:r>
    </w:p>
    <w:p w14:paraId="47552B27" w14:textId="77777777" w:rsidR="00236FE8" w:rsidRPr="00901A33" w:rsidRDefault="00672EE8"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על כן, </w:t>
      </w:r>
      <w:r w:rsidR="00D51CEB" w:rsidRPr="00901A33">
        <w:rPr>
          <w:rStyle w:val="emailstyle17"/>
          <w:rFonts w:ascii="Times New Roman" w:hAnsi="Times New Roman" w:cs="David" w:hint="eastAsia"/>
          <w:b/>
          <w:bCs/>
          <w:color w:val="auto"/>
          <w:rtl/>
        </w:rPr>
        <w:t>החוזה</w:t>
      </w:r>
      <w:r w:rsidR="00D51CEB" w:rsidRPr="00901A33">
        <w:rPr>
          <w:rStyle w:val="emailstyle17"/>
          <w:rFonts w:ascii="Times New Roman" w:hAnsi="Times New Roman" w:cs="David"/>
          <w:b/>
          <w:bCs/>
          <w:color w:val="auto"/>
          <w:rtl/>
        </w:rPr>
        <w:t xml:space="preserve"> נשאר בנוסחו המקורי</w:t>
      </w:r>
      <w:r w:rsidR="00236FE8" w:rsidRPr="00901A33">
        <w:rPr>
          <w:rStyle w:val="emailstyle17"/>
          <w:rFonts w:ascii="Times New Roman" w:hAnsi="Times New Roman" w:cs="David"/>
          <w:b/>
          <w:bCs/>
          <w:color w:val="auto"/>
          <w:rtl/>
        </w:rPr>
        <w:t xml:space="preserve"> – ללא צורך בהמלצת הממונה להארכת תוקפו של החוזה</w:t>
      </w:r>
      <w:r w:rsidR="00D51CEB" w:rsidRPr="00901A33">
        <w:rPr>
          <w:rStyle w:val="emailstyle17"/>
          <w:rFonts w:ascii="Times New Roman" w:hAnsi="Times New Roman" w:cs="David" w:hint="cs"/>
          <w:color w:val="auto"/>
          <w:rtl/>
        </w:rPr>
        <w:t xml:space="preserve">. </w:t>
      </w:r>
    </w:p>
    <w:p w14:paraId="6B6C710C" w14:textId="24F7E92F" w:rsidR="005C645F" w:rsidRPr="00901A33" w:rsidRDefault="00A23FC8"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cs"/>
          <w:color w:val="auto"/>
          <w:rtl/>
        </w:rPr>
        <w:t>ו</w:t>
      </w:r>
      <w:r w:rsidR="00726756" w:rsidRPr="00901A33">
        <w:rPr>
          <w:rStyle w:val="emailstyle17"/>
          <w:rFonts w:ascii="Times New Roman" w:hAnsi="Times New Roman" w:cs="David" w:hint="cs"/>
          <w:color w:val="auto"/>
          <w:rtl/>
        </w:rPr>
        <w:t>דוגמא נוספת, מהעת הקרובה יותר</w:t>
      </w:r>
      <w:r w:rsidR="00D81763" w:rsidRPr="00901A33">
        <w:rPr>
          <w:rStyle w:val="emailstyle17"/>
          <w:rFonts w:ascii="Times New Roman" w:hAnsi="Times New Roman" w:cs="David" w:hint="cs"/>
          <w:color w:val="auto"/>
          <w:rtl/>
        </w:rPr>
        <w:t xml:space="preserve">: </w:t>
      </w:r>
      <w:r w:rsidR="00A23774" w:rsidRPr="00901A33">
        <w:rPr>
          <w:rStyle w:val="emailstyle17"/>
          <w:rFonts w:ascii="Times New Roman" w:hAnsi="Times New Roman" w:cs="David" w:hint="cs"/>
          <w:color w:val="auto"/>
          <w:rtl/>
        </w:rPr>
        <w:t>לאחר שעלתה</w:t>
      </w:r>
      <w:r w:rsidR="00D81763" w:rsidRPr="00901A33">
        <w:rPr>
          <w:rStyle w:val="emailstyle17"/>
          <w:rFonts w:ascii="Times New Roman" w:hAnsi="Times New Roman" w:cs="David" w:hint="cs"/>
          <w:color w:val="auto"/>
          <w:rtl/>
        </w:rPr>
        <w:t xml:space="preserve"> </w:t>
      </w:r>
      <w:r w:rsidR="00193B9F" w:rsidRPr="00901A33">
        <w:rPr>
          <w:rStyle w:val="emailstyle17"/>
          <w:rFonts w:ascii="Times New Roman" w:hAnsi="Times New Roman" w:cs="David" w:hint="cs"/>
          <w:color w:val="auto"/>
          <w:rtl/>
        </w:rPr>
        <w:t xml:space="preserve">במשרד האוצר </w:t>
      </w:r>
      <w:r w:rsidR="00D81763" w:rsidRPr="00901A33">
        <w:rPr>
          <w:rStyle w:val="emailstyle17"/>
          <w:rFonts w:ascii="Times New Roman" w:hAnsi="Times New Roman" w:cs="David" w:hint="cs"/>
          <w:color w:val="auto"/>
          <w:rtl/>
        </w:rPr>
        <w:t xml:space="preserve">השאלה </w:t>
      </w:r>
      <w:r w:rsidR="00A23774" w:rsidRPr="00901A33">
        <w:rPr>
          <w:rStyle w:val="emailstyle17"/>
          <w:rFonts w:ascii="Times New Roman" w:hAnsi="Times New Roman" w:cs="David" w:hint="cs"/>
          <w:color w:val="auto"/>
          <w:rtl/>
        </w:rPr>
        <w:t>ה</w:t>
      </w:r>
      <w:r w:rsidR="00D81763" w:rsidRPr="00901A33">
        <w:rPr>
          <w:rStyle w:val="emailstyle17"/>
          <w:rFonts w:ascii="Times New Roman" w:hAnsi="Times New Roman" w:cs="David" w:hint="cs"/>
          <w:color w:val="auto"/>
          <w:rtl/>
        </w:rPr>
        <w:t>אם הארכת החוזה האוטומטי</w:t>
      </w:r>
      <w:r w:rsidR="00A23774" w:rsidRPr="00901A33">
        <w:rPr>
          <w:rStyle w:val="emailstyle17"/>
          <w:rFonts w:ascii="Times New Roman" w:hAnsi="Times New Roman" w:cs="David" w:hint="cs"/>
          <w:color w:val="auto"/>
          <w:rtl/>
        </w:rPr>
        <w:t>ת</w:t>
      </w:r>
      <w:r w:rsidR="00D81763" w:rsidRPr="00901A33">
        <w:rPr>
          <w:rStyle w:val="emailstyle17"/>
          <w:rFonts w:ascii="Times New Roman" w:hAnsi="Times New Roman" w:cs="David" w:hint="cs"/>
          <w:color w:val="auto"/>
          <w:rtl/>
        </w:rPr>
        <w:t xml:space="preserve"> משנת 2002 תקפה ללא חתימה על חוזה הארכה</w:t>
      </w:r>
      <w:r w:rsidR="00A23774" w:rsidRPr="00901A33">
        <w:rPr>
          <w:rStyle w:val="emailstyle17"/>
          <w:rFonts w:ascii="Times New Roman" w:hAnsi="Times New Roman" w:cs="David" w:hint="cs"/>
          <w:color w:val="auto"/>
          <w:rtl/>
        </w:rPr>
        <w:t xml:space="preserve">, </w:t>
      </w:r>
      <w:r w:rsidR="004A07A1" w:rsidRPr="00901A33">
        <w:rPr>
          <w:rStyle w:val="emailstyle17"/>
          <w:rFonts w:ascii="Times New Roman" w:hAnsi="Times New Roman" w:cs="David" w:hint="cs"/>
          <w:color w:val="auto"/>
          <w:rtl/>
        </w:rPr>
        <w:t xml:space="preserve">כתב המשנה לנציב שרות המדינה לתובע, באמצעות סמנכ"ל האוצר, </w:t>
      </w:r>
      <w:r w:rsidR="00D81763" w:rsidRPr="00901A33">
        <w:rPr>
          <w:rStyle w:val="emailstyle17"/>
          <w:rFonts w:ascii="Times New Roman" w:hAnsi="Times New Roman" w:cs="David"/>
          <w:color w:val="auto"/>
          <w:rtl/>
        </w:rPr>
        <w:t xml:space="preserve"> </w:t>
      </w:r>
      <w:r w:rsidR="004A07A1" w:rsidRPr="00901A33">
        <w:rPr>
          <w:rStyle w:val="emailstyle17"/>
          <w:rFonts w:ascii="Times New Roman" w:hAnsi="Times New Roman" w:cs="David" w:hint="eastAsia"/>
          <w:color w:val="auto"/>
          <w:rtl/>
        </w:rPr>
        <w:t>ב</w:t>
      </w:r>
      <w:r w:rsidR="00D81763" w:rsidRPr="00901A33">
        <w:rPr>
          <w:rStyle w:val="emailstyle17"/>
          <w:rFonts w:ascii="Times New Roman" w:hAnsi="Times New Roman" w:cs="David" w:hint="eastAsia"/>
          <w:color w:val="auto"/>
          <w:rtl/>
        </w:rPr>
        <w:t>יום</w:t>
      </w:r>
      <w:r w:rsidR="00D81763" w:rsidRPr="00901A33">
        <w:rPr>
          <w:rStyle w:val="emailstyle17"/>
          <w:rFonts w:ascii="Times New Roman" w:hAnsi="Times New Roman" w:cs="David"/>
          <w:color w:val="auto"/>
          <w:rtl/>
        </w:rPr>
        <w:t xml:space="preserve"> 8.5.2005</w:t>
      </w:r>
      <w:r w:rsidR="00A23774" w:rsidRPr="00901A33">
        <w:rPr>
          <w:rStyle w:val="emailstyle17"/>
          <w:rFonts w:ascii="Times New Roman" w:hAnsi="Times New Roman" w:cs="David"/>
          <w:color w:val="auto"/>
          <w:rtl/>
        </w:rPr>
        <w:t>,</w:t>
      </w:r>
      <w:r w:rsidR="004A07A1" w:rsidRPr="00901A33">
        <w:rPr>
          <w:rStyle w:val="emailstyle17"/>
          <w:rFonts w:ascii="Times New Roman" w:hAnsi="Times New Roman" w:cs="David"/>
          <w:color w:val="auto"/>
          <w:rtl/>
        </w:rPr>
        <w:t xml:space="preserve"> </w:t>
      </w:r>
      <w:r w:rsidR="00C92CBC" w:rsidRPr="00901A33">
        <w:rPr>
          <w:rStyle w:val="emailstyle17"/>
          <w:rFonts w:ascii="Times New Roman" w:hAnsi="Times New Roman" w:cs="David" w:hint="eastAsia"/>
          <w:color w:val="auto"/>
          <w:rtl/>
        </w:rPr>
        <w:t>כי</w:t>
      </w:r>
      <w:r w:rsidR="00C92CBC" w:rsidRPr="00901A33">
        <w:rPr>
          <w:rStyle w:val="emailstyle17"/>
          <w:rFonts w:ascii="Times New Roman" w:hAnsi="Times New Roman" w:cs="David"/>
          <w:color w:val="auto"/>
          <w:rtl/>
        </w:rPr>
        <w:t xml:space="preserve"> מאחר </w:t>
      </w:r>
      <w:r w:rsidR="00430A54" w:rsidRPr="00901A33">
        <w:rPr>
          <w:rStyle w:val="emailstyle17"/>
          <w:rFonts w:ascii="Times New Roman" w:hAnsi="Times New Roman" w:cs="David" w:hint="eastAsia"/>
          <w:color w:val="auto"/>
          <w:rtl/>
        </w:rPr>
        <w:t>ש</w:t>
      </w:r>
      <w:r w:rsidR="004F28FB" w:rsidRPr="00901A33">
        <w:rPr>
          <w:rStyle w:val="emailstyle17"/>
          <w:rFonts w:ascii="Times New Roman" w:hAnsi="Times New Roman" w:cs="David" w:hint="eastAsia"/>
          <w:color w:val="auto"/>
          <w:rtl/>
        </w:rPr>
        <w:t>הת</w:t>
      </w:r>
      <w:r w:rsidR="00A467B9" w:rsidRPr="00901A33">
        <w:rPr>
          <w:rStyle w:val="emailstyle17"/>
          <w:rFonts w:ascii="Times New Roman" w:hAnsi="Times New Roman" w:cs="David" w:hint="eastAsia"/>
          <w:color w:val="auto"/>
          <w:rtl/>
        </w:rPr>
        <w:t>ו</w:t>
      </w:r>
      <w:r w:rsidR="004F28FB" w:rsidRPr="00901A33">
        <w:rPr>
          <w:rStyle w:val="emailstyle17"/>
          <w:rFonts w:ascii="Times New Roman" w:hAnsi="Times New Roman" w:cs="David" w:hint="eastAsia"/>
          <w:color w:val="auto"/>
          <w:rtl/>
        </w:rPr>
        <w:t>בע</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לא</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הסכים</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לשינוי</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החוזה</w:t>
      </w:r>
      <w:r w:rsidR="00AF11A6"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הרי</w:t>
      </w:r>
      <w:r w:rsidR="004F28FB"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ש</w:t>
      </w:r>
      <w:r w:rsidR="00AF11A6" w:rsidRPr="00901A33">
        <w:rPr>
          <w:rStyle w:val="emailstyle17"/>
          <w:rFonts w:ascii="Times New Roman" w:hAnsi="Times New Roman" w:cs="David"/>
          <w:color w:val="auto"/>
          <w:rtl/>
        </w:rPr>
        <w:t>-</w:t>
      </w:r>
      <w:r w:rsidR="004F28FB" w:rsidRPr="00901A33">
        <w:rPr>
          <w:rStyle w:val="emailstyle17"/>
          <w:rFonts w:ascii="Times New Roman" w:hAnsi="Times New Roman" w:cs="David"/>
          <w:color w:val="auto"/>
          <w:rtl/>
        </w:rPr>
        <w:t>"</w:t>
      </w:r>
      <w:r w:rsidR="004F28FB" w:rsidRPr="00901A33">
        <w:rPr>
          <w:rStyle w:val="emailstyle17"/>
          <w:rFonts w:ascii="Times New Roman" w:hAnsi="Times New Roman" w:cs="David" w:hint="eastAsia"/>
          <w:b/>
          <w:bCs/>
          <w:i/>
          <w:iCs/>
          <w:color w:val="auto"/>
          <w:rtl/>
        </w:rPr>
        <w:t>החוזה</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המקורי</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ממשיך</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בת</w:t>
      </w:r>
      <w:r w:rsidR="00AF11A6" w:rsidRPr="00901A33">
        <w:rPr>
          <w:rStyle w:val="emailstyle17"/>
          <w:rFonts w:ascii="Times New Roman" w:hAnsi="Times New Roman" w:cs="David" w:hint="eastAsia"/>
          <w:b/>
          <w:bCs/>
          <w:i/>
          <w:iCs/>
          <w:color w:val="auto"/>
          <w:rtl/>
        </w:rPr>
        <w:t>ו</w:t>
      </w:r>
      <w:r w:rsidR="004F28FB" w:rsidRPr="00901A33">
        <w:rPr>
          <w:rStyle w:val="emailstyle17"/>
          <w:rFonts w:ascii="Times New Roman" w:hAnsi="Times New Roman" w:cs="David" w:hint="eastAsia"/>
          <w:b/>
          <w:bCs/>
          <w:i/>
          <w:iCs/>
          <w:color w:val="auto"/>
          <w:rtl/>
        </w:rPr>
        <w:t>קפו</w:t>
      </w:r>
      <w:r w:rsidR="004F28FB" w:rsidRPr="00901A33">
        <w:rPr>
          <w:rStyle w:val="emailstyle17"/>
          <w:rFonts w:ascii="Times New Roman" w:hAnsi="Times New Roman" w:cs="David"/>
          <w:color w:val="auto"/>
          <w:rtl/>
        </w:rPr>
        <w:t>"</w:t>
      </w:r>
      <w:r w:rsidR="00AF11A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ללא</w:t>
      </w:r>
      <w:r w:rsidR="0072675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שינוי</w:t>
      </w:r>
      <w:r w:rsidR="00AF11A6"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64D80A2C" w14:textId="77777777" w:rsidR="00642B10" w:rsidRPr="00901A33" w:rsidRDefault="00726756" w:rsidP="00303211">
      <w:pPr>
        <w:pStyle w:val="11"/>
        <w:spacing w:before="0" w:after="240" w:line="360" w:lineRule="auto"/>
        <w:ind w:left="530" w:hanging="450"/>
        <w:rPr>
          <w:rStyle w:val="emailstyle17"/>
          <w:rFonts w:ascii="Times New Roman" w:hAnsi="Times New Roman" w:cs="David"/>
          <w:i/>
          <w:iCs/>
          <w:color w:val="auto"/>
          <w:u w:val="single"/>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8" w:name="_Hlk18183732"/>
      <w:r w:rsidR="004F28FB" w:rsidRPr="00901A33">
        <w:rPr>
          <w:rStyle w:val="emailstyle17"/>
          <w:rFonts w:ascii="Times New Roman" w:hAnsi="Times New Roman" w:cs="David" w:hint="eastAsia"/>
          <w:i/>
          <w:iCs/>
          <w:color w:val="auto"/>
          <w:rtl/>
        </w:rPr>
        <w:t>מכתב</w:t>
      </w:r>
      <w:r w:rsidR="004F28FB" w:rsidRPr="00901A33">
        <w:rPr>
          <w:rStyle w:val="emailstyle17"/>
          <w:rFonts w:ascii="Times New Roman" w:hAnsi="Times New Roman" w:cs="David"/>
          <w:i/>
          <w:iCs/>
          <w:color w:val="auto"/>
          <w:rtl/>
        </w:rPr>
        <w:t xml:space="preserve"> המשנה לנציב שרות המדינה </w:t>
      </w:r>
      <w:r w:rsidRPr="00901A33">
        <w:rPr>
          <w:rStyle w:val="emailstyle17"/>
          <w:rFonts w:ascii="Times New Roman" w:hAnsi="Times New Roman" w:cs="David" w:hint="eastAsia"/>
          <w:i/>
          <w:iCs/>
          <w:color w:val="auto"/>
          <w:rtl/>
        </w:rPr>
        <w:t>מיום</w:t>
      </w:r>
      <w:r w:rsidRPr="00901A33">
        <w:rPr>
          <w:rStyle w:val="emailstyle17"/>
          <w:rFonts w:ascii="Times New Roman" w:hAnsi="Times New Roman" w:cs="David"/>
          <w:i/>
          <w:iCs/>
          <w:color w:val="auto"/>
          <w:rtl/>
        </w:rPr>
        <w:t xml:space="preserve"> 8.5.2005, מסומ</w:t>
      </w:r>
      <w:r w:rsidR="00430A54"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A65C2C" w:rsidRPr="00901A33">
        <w:rPr>
          <w:rStyle w:val="emailstyle17"/>
          <w:rFonts w:ascii="Times New Roman" w:hAnsi="Times New Roman" w:cs="David"/>
          <w:i/>
          <w:iCs/>
          <w:color w:val="auto"/>
          <w:u w:val="single"/>
          <w:rtl/>
        </w:rPr>
        <w:t>2.</w:t>
      </w:r>
    </w:p>
    <w:bookmarkEnd w:id="8"/>
    <w:p w14:paraId="66BB9A23" w14:textId="7B668E73" w:rsidR="005C645F" w:rsidRPr="00901A33" w:rsidRDefault="005C645F"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ואכן</w:t>
      </w:r>
      <w:r w:rsidRPr="00901A33">
        <w:rPr>
          <w:rStyle w:val="emailstyle17"/>
          <w:rFonts w:ascii="Times New Roman" w:hAnsi="Times New Roman" w:cs="David"/>
          <w:color w:val="auto"/>
          <w:rtl/>
        </w:rPr>
        <w:t xml:space="preserve">, בשנת  2006, הוארך תוקפו של החוזה בארבע שנים נוספות, עד ליום 31.3.2010, </w:t>
      </w:r>
      <w:r w:rsidRPr="00901A33">
        <w:rPr>
          <w:rStyle w:val="emailstyle17"/>
          <w:rFonts w:ascii="Times New Roman" w:hAnsi="Times New Roman" w:cs="David" w:hint="eastAsia"/>
          <w:color w:val="auto"/>
          <w:rtl/>
        </w:rPr>
        <w:t>ללא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חתימה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מסמך</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הארכה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נוסף</w:t>
      </w:r>
      <w:r w:rsidRPr="00901A33">
        <w:rPr>
          <w:rStyle w:val="emailstyle17"/>
          <w:rFonts w:ascii="Times New Roman" w:hAnsi="Times New Roman" w:cs="David"/>
          <w:color w:val="auto"/>
          <w:rtl/>
        </w:rPr>
        <w:t>.</w:t>
      </w:r>
      <w:r w:rsidR="00577511" w:rsidRPr="00901A33">
        <w:rPr>
          <w:rStyle w:val="emailstyle17"/>
          <w:rFonts w:ascii="Times New Roman" w:hAnsi="Times New Roman" w:cs="David" w:hint="cs"/>
          <w:color w:val="auto"/>
          <w:rtl/>
        </w:rPr>
        <w:t xml:space="preserve"> להתנהלות זאת חשיבות לענייננו, מאחר שהיא מלמדת כי </w:t>
      </w:r>
      <w:r w:rsidR="00577511" w:rsidRPr="00901A33">
        <w:rPr>
          <w:rStyle w:val="emailstyle17"/>
          <w:rFonts w:ascii="Times New Roman" w:hAnsi="Times New Roman" w:cs="David" w:hint="eastAsia"/>
          <w:b/>
          <w:bCs/>
          <w:color w:val="auto"/>
          <w:rtl/>
        </w:rPr>
        <w:t>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ההתנהלות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בפועל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תוקפו</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החוזה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בין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הצדדים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הוארך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בארבע</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שנים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נוספות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בכל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פעם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ללא</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צורך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בהודעה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w:t>
      </w:r>
      <w:r w:rsidR="00577511" w:rsidRPr="00901A33">
        <w:rPr>
          <w:rStyle w:val="emailstyle17"/>
          <w:rFonts w:ascii="Times New Roman" w:hAnsi="Times New Roman" w:cs="David"/>
          <w:b/>
          <w:bCs/>
          <w:color w:val="auto"/>
          <w:rtl/>
        </w:rPr>
        <w:t xml:space="preserve">/או </w:t>
      </w:r>
      <w:r w:rsidR="00577511" w:rsidRPr="00901A33">
        <w:rPr>
          <w:rStyle w:val="emailstyle17"/>
          <w:rFonts w:ascii="Times New Roman" w:hAnsi="Times New Roman" w:cs="David" w:hint="eastAsia"/>
          <w:b/>
          <w:bCs/>
          <w:color w:val="auto"/>
          <w:rtl/>
        </w:rPr>
        <w:t>חתימה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חדש</w:t>
      </w:r>
      <w:r w:rsidR="00577511" w:rsidRPr="00901A33">
        <w:rPr>
          <w:rStyle w:val="emailstyle17"/>
          <w:rFonts w:ascii="Times New Roman" w:hAnsi="Times New Roman" w:cs="David" w:hint="cs"/>
          <w:color w:val="auto"/>
          <w:rtl/>
        </w:rPr>
        <w:t>.</w:t>
      </w:r>
    </w:p>
    <w:p w14:paraId="59D81D21" w14:textId="77777777" w:rsidR="00577511" w:rsidRPr="00901A33"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חידוש תוקפו של החוזה עד ליום 31.3.2014</w:t>
      </w:r>
    </w:p>
    <w:p w14:paraId="7DFDBF58" w14:textId="3F14E965" w:rsidR="00577511" w:rsidRPr="00901A33" w:rsidRDefault="002248D7" w:rsidP="00926F04">
      <w:pPr>
        <w:pStyle w:val="11"/>
        <w:numPr>
          <w:ilvl w:val="0"/>
          <w:numId w:val="14"/>
        </w:numPr>
        <w:tabs>
          <w:tab w:val="left" w:pos="530"/>
        </w:tabs>
        <w:spacing w:before="0" w:after="240" w:line="360" w:lineRule="auto"/>
        <w:ind w:left="521" w:right="0" w:hanging="441"/>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xml:space="preserve">, </w:t>
      </w:r>
      <w:proofErr w:type="spellStart"/>
      <w:r w:rsidR="00726756" w:rsidRPr="00901A33">
        <w:rPr>
          <w:rFonts w:hint="cs"/>
          <w:rtl/>
        </w:rPr>
        <w:t>שהיתה</w:t>
      </w:r>
      <w:proofErr w:type="spellEnd"/>
      <w:r w:rsidR="00726756" w:rsidRPr="00901A33">
        <w:rPr>
          <w:rFonts w:hint="cs"/>
          <w:rtl/>
        </w:rPr>
        <w:t xml:space="preserve">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7DC97347" w:rsidR="00577511" w:rsidRPr="00901A33" w:rsidRDefault="00D759A4" w:rsidP="008C5325">
      <w:pPr>
        <w:pStyle w:val="11"/>
        <w:numPr>
          <w:ilvl w:val="0"/>
          <w:numId w:val="14"/>
        </w:numPr>
        <w:tabs>
          <w:tab w:val="left" w:pos="566"/>
        </w:tabs>
        <w:spacing w:before="0" w:after="240" w:line="360" w:lineRule="auto"/>
        <w:ind w:left="566" w:right="0" w:hanging="425"/>
      </w:pPr>
      <w:r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r w:rsidRPr="00901A33">
        <w:rPr>
          <w:rFonts w:hint="cs"/>
          <w:rtl/>
        </w:rPr>
        <w:t xml:space="preserve">פיטוריו </w:t>
      </w:r>
      <w:r w:rsidR="001E51CA" w:rsidRPr="00901A33">
        <w:rPr>
          <w:rFonts w:hint="cs"/>
          <w:rtl/>
        </w:rPr>
        <w:t>ביום 5.8.2012</w:t>
      </w:r>
      <w:r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Pr="00901A33">
        <w:rPr>
          <w:rFonts w:hint="cs"/>
          <w:rtl/>
        </w:rPr>
        <w:t xml:space="preserve">כי </w:t>
      </w:r>
      <w:r w:rsidR="00E677EB" w:rsidRPr="00901A33">
        <w:rPr>
          <w:rFonts w:hint="cs"/>
          <w:rtl/>
        </w:rPr>
        <w:t xml:space="preserve">בשנת 2010  </w:t>
      </w:r>
      <w:r w:rsidR="00C01CE5" w:rsidRPr="00901A33">
        <w:rPr>
          <w:rFonts w:hint="cs"/>
          <w:rtl/>
        </w:rPr>
        <w:t xml:space="preserve">סמוך למועד </w:t>
      </w:r>
      <w:r w:rsidR="00E677EB" w:rsidRPr="00901A33">
        <w:rPr>
          <w:rFonts w:hint="cs"/>
          <w:rtl/>
        </w:rPr>
        <w:t xml:space="preserve">הארכת החוזה - </w:t>
      </w:r>
      <w:r w:rsidRPr="00901A33">
        <w:rPr>
          <w:rFonts w:hint="cs"/>
          <w:rtl/>
        </w:rPr>
        <w:t>התקיים דין ודברים</w:t>
      </w:r>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Pr="00901A33">
        <w:rPr>
          <w:rFonts w:hint="cs"/>
          <w:rtl/>
        </w:rPr>
        <w:t>, והוחלפו</w:t>
      </w:r>
      <w:r w:rsidR="004A07A1" w:rsidRPr="00901A33">
        <w:rPr>
          <w:rFonts w:hint="cs"/>
          <w:rtl/>
        </w:rPr>
        <w:t>,</w:t>
      </w:r>
      <w:r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Pr="00901A33">
        <w:rPr>
          <w:rFonts w:hint="cs"/>
          <w:rtl/>
        </w:rPr>
        <w:t>מסמכים שונים</w:t>
      </w:r>
      <w:r w:rsidR="00145445" w:rsidRPr="00901A33">
        <w:rPr>
          <w:rFonts w:hint="cs"/>
          <w:rtl/>
        </w:rPr>
        <w:t xml:space="preserve">, הקובעים כי </w:t>
      </w:r>
      <w:r w:rsidR="008C5325" w:rsidRPr="00901A33">
        <w:rPr>
          <w:rFonts w:hint="cs"/>
          <w:rtl/>
        </w:rPr>
        <w:t xml:space="preserve">יש לדאוג לכך שתקופת </w:t>
      </w:r>
      <w:r w:rsidR="00145445" w:rsidRPr="00901A33">
        <w:rPr>
          <w:rFonts w:hint="cs"/>
          <w:rtl/>
        </w:rPr>
        <w:t xml:space="preserve">העסקתו תסתיים </w:t>
      </w:r>
      <w:r w:rsidR="008C5325" w:rsidRPr="00901A33">
        <w:rPr>
          <w:rFonts w:hint="cs"/>
          <w:rtl/>
        </w:rPr>
        <w:t>ב</w:t>
      </w:r>
      <w:r w:rsidR="00145445" w:rsidRPr="00901A33">
        <w:rPr>
          <w:rFonts w:hint="cs"/>
          <w:rtl/>
        </w:rPr>
        <w:t>גיל הפרישה</w:t>
      </w:r>
      <w:r w:rsidRPr="00901A33">
        <w:rPr>
          <w:rFonts w:hint="cs"/>
          <w:rtl/>
        </w:rPr>
        <w:t xml:space="preserve">. </w:t>
      </w:r>
    </w:p>
    <w:p w14:paraId="2C57A0B6" w14:textId="06D132EC" w:rsidR="000E3AA3" w:rsidRPr="00901A33" w:rsidRDefault="00D759A4" w:rsidP="00926F04">
      <w:pPr>
        <w:pStyle w:val="11"/>
        <w:tabs>
          <w:tab w:val="left" w:pos="566"/>
        </w:tabs>
        <w:spacing w:before="0" w:after="240" w:line="360" w:lineRule="auto"/>
        <w:ind w:left="566" w:firstLine="0"/>
      </w:pPr>
      <w:r w:rsidRPr="00901A33">
        <w:rPr>
          <w:rFonts w:hint="cs"/>
          <w:b/>
          <w:bCs/>
          <w:rtl/>
        </w:rPr>
        <w:lastRenderedPageBreak/>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r w:rsidRPr="00901A33">
        <w:rPr>
          <w:rFonts w:hint="cs"/>
          <w:b/>
          <w:bCs/>
          <w:rtl/>
        </w:rPr>
        <w:t xml:space="preserve">וכאמור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2BC8E3C0"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9"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3.</w:t>
      </w:r>
    </w:p>
    <w:bookmarkEnd w:id="9"/>
    <w:p w14:paraId="3979F1C0" w14:textId="40E199D7" w:rsidR="00A23774" w:rsidRPr="00901A33" w:rsidRDefault="00430A54" w:rsidP="00642B10">
      <w:pPr>
        <w:pStyle w:val="11"/>
        <w:numPr>
          <w:ilvl w:val="0"/>
          <w:numId w:val="14"/>
        </w:numPr>
        <w:tabs>
          <w:tab w:val="left" w:pos="566"/>
        </w:tabs>
        <w:spacing w:before="0" w:after="240" w:line="360" w:lineRule="auto"/>
        <w:ind w:left="566" w:right="0" w:hanging="425"/>
      </w:pPr>
      <w:r w:rsidRPr="00901A33">
        <w:rPr>
          <w:rFonts w:hint="cs"/>
          <w:rtl/>
        </w:rPr>
        <w:t>בעת פיטוריו</w:t>
      </w:r>
      <w:r w:rsidR="00CA01DF" w:rsidRPr="00901A33">
        <w:rPr>
          <w:rFonts w:hint="cs"/>
          <w:rtl/>
        </w:rPr>
        <w:t xml:space="preserve"> 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r w:rsidR="00193B9F" w:rsidRPr="00901A33">
        <w:rPr>
          <w:rFonts w:hint="cs"/>
          <w:rtl/>
        </w:rPr>
        <w:t xml:space="preserve">נאמר </w:t>
      </w:r>
      <w:r w:rsidR="00E677EB" w:rsidRPr="00901A33">
        <w:rPr>
          <w:rFonts w:hint="cs"/>
          <w:rtl/>
        </w:rPr>
        <w:t>ל</w:t>
      </w:r>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4E99163A"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proofErr w:type="spellStart"/>
      <w:r w:rsidR="00CA01DF" w:rsidRPr="00901A33">
        <w:rPr>
          <w:rFonts w:hint="cs"/>
          <w:rtl/>
        </w:rPr>
        <w:t>מי</w:t>
      </w:r>
      <w:r w:rsidR="00577511" w:rsidRPr="00901A33">
        <w:rPr>
          <w:rFonts w:hint="cs"/>
          <w:rtl/>
        </w:rPr>
        <w:t>י</w:t>
      </w:r>
      <w:r w:rsidR="00CA01DF" w:rsidRPr="00901A33">
        <w:rPr>
          <w:rFonts w:hint="cs"/>
          <w:rtl/>
        </w:rPr>
        <w:t>ד</w:t>
      </w:r>
      <w:proofErr w:type="spellEnd"/>
      <w:r w:rsidR="00CA01DF" w:rsidRPr="00901A33">
        <w:rPr>
          <w:rFonts w:hint="cs"/>
          <w:rtl/>
        </w:rPr>
        <w:t xml:space="preserve">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1913BE2A"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 xml:space="preserve">כלשהי,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2EFE6879" w:rsidR="003E3C89" w:rsidRPr="00901A33" w:rsidRDefault="003E3C89" w:rsidP="00926F04">
      <w:pPr>
        <w:pStyle w:val="11"/>
        <w:numPr>
          <w:ilvl w:val="0"/>
          <w:numId w:val="14"/>
        </w:numPr>
        <w:tabs>
          <w:tab w:val="left" w:pos="566"/>
        </w:tabs>
        <w:spacing w:before="0" w:after="240" w:line="360" w:lineRule="auto"/>
        <w:ind w:left="566" w:right="0" w:hanging="425"/>
        <w:rPr>
          <w:b/>
          <w:bCs/>
        </w:rPr>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 xml:space="preserve">, 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r w:rsidR="00577511" w:rsidRPr="00901A33">
        <w:rPr>
          <w:rFonts w:hint="cs"/>
          <w:b/>
          <w:bCs/>
          <w:rtl/>
        </w:rPr>
        <w:t>, וכך ראה</w:t>
      </w:r>
      <w:r w:rsidR="008C5325" w:rsidRPr="00901A33">
        <w:rPr>
          <w:rFonts w:hint="cs"/>
          <w:b/>
          <w:bCs/>
          <w:rtl/>
        </w:rPr>
        <w:t xml:space="preserve"> והבין</w:t>
      </w:r>
      <w:r w:rsidR="00577511" w:rsidRPr="00901A33">
        <w:rPr>
          <w:rFonts w:hint="cs"/>
          <w:b/>
          <w:bCs/>
          <w:rtl/>
        </w:rPr>
        <w:t xml:space="preserve"> זאת התובע</w:t>
      </w:r>
      <w:r w:rsidRPr="00901A33">
        <w:rPr>
          <w:rFonts w:hint="cs"/>
          <w:b/>
          <w:bCs/>
          <w:rtl/>
        </w:rPr>
        <w:t>.</w:t>
      </w:r>
    </w:p>
    <w:p w14:paraId="1B291E5C" w14:textId="77777777" w:rsidR="00577511" w:rsidRPr="00901A33" w:rsidRDefault="00577511" w:rsidP="00926F04">
      <w:pPr>
        <w:pStyle w:val="11"/>
        <w:tabs>
          <w:tab w:val="left" w:pos="566"/>
        </w:tabs>
        <w:spacing w:before="0" w:line="360" w:lineRule="auto"/>
        <w:ind w:left="566" w:right="360" w:firstLine="0"/>
        <w:rPr>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31313CBD" w:rsidR="00DA21AC" w:rsidRPr="00901A33" w:rsidRDefault="00CE0A64" w:rsidP="00423E6F">
      <w:pPr>
        <w:pStyle w:val="11"/>
        <w:numPr>
          <w:ilvl w:val="0"/>
          <w:numId w:val="14"/>
        </w:numPr>
        <w:spacing w:before="0" w:after="240" w:line="360" w:lineRule="auto"/>
        <w:ind w:left="510" w:right="0" w:hanging="425"/>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פרטים שהיא 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r w:rsidR="00004E72" w:rsidRPr="00901A33">
        <w:rPr>
          <w:rFonts w:hint="cs"/>
          <w:rtl/>
        </w:rPr>
        <w:t xml:space="preserve">של </w:t>
      </w:r>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r w:rsidR="00002ADC" w:rsidRPr="00901A33">
        <w:rPr>
          <w:rFonts w:hint="cs"/>
          <w:rtl/>
        </w:rPr>
        <w:t>בהנחה שמדובר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p>
    <w:p w14:paraId="6C01C4D7" w14:textId="23C78EBA"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יפנו אליו בעניין הטופס עליו סירב לחתום.</w:t>
      </w:r>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37E6F0A" w14:textId="77777777" w:rsidR="00577511" w:rsidRPr="00901A33" w:rsidRDefault="007E5E26" w:rsidP="00C0656C">
      <w:pPr>
        <w:pStyle w:val="11"/>
        <w:numPr>
          <w:ilvl w:val="0"/>
          <w:numId w:val="14"/>
        </w:numPr>
        <w:tabs>
          <w:tab w:val="num" w:pos="530"/>
        </w:tabs>
        <w:spacing w:before="0" w:after="240" w:line="360" w:lineRule="auto"/>
        <w:ind w:left="523"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w:t>
      </w:r>
    </w:p>
    <w:p w14:paraId="10472FF6" w14:textId="74768E46" w:rsidR="007E5E26" w:rsidRPr="00901A33" w:rsidRDefault="007E5E26" w:rsidP="00926F04">
      <w:pPr>
        <w:pStyle w:val="11"/>
        <w:spacing w:before="0" w:after="240" w:line="360" w:lineRule="auto"/>
        <w:ind w:left="523"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w:t>
      </w:r>
      <w:proofErr w:type="spellStart"/>
      <w:r w:rsidRPr="00901A33">
        <w:rPr>
          <w:rStyle w:val="emailstyle17"/>
          <w:rFonts w:ascii="Times New Roman" w:hAnsi="Times New Roman" w:cs="David" w:hint="cs"/>
          <w:color w:val="auto"/>
          <w:rtl/>
        </w:rPr>
        <w:t>גימלאים</w:t>
      </w:r>
      <w:proofErr w:type="spellEnd"/>
      <w:r w:rsidRPr="00901A33">
        <w:rPr>
          <w:rStyle w:val="emailstyle17"/>
          <w:rFonts w:ascii="Times New Roman" w:hAnsi="Times New Roman" w:cs="David" w:hint="cs"/>
          <w:color w:val="auto"/>
          <w:rtl/>
        </w:rPr>
        <w:t xml:space="preserve">, שניתן לממשם רק לפני הפרישה, מה עוד שהקורס נערך ע"ח ימי העבודה, והוא אף מוכר לצורך גמול השתלמות. </w:t>
      </w:r>
    </w:p>
    <w:p w14:paraId="55D6014F" w14:textId="1DCADD1D" w:rsidR="00666881" w:rsidRPr="00901A33"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ביום 4.7.2012 </w:t>
      </w:r>
      <w:r w:rsidR="003E3C89" w:rsidRPr="00901A33">
        <w:rPr>
          <w:rStyle w:val="emailstyle17"/>
          <w:rFonts w:ascii="Times New Roman" w:hAnsi="Times New Roman" w:cs="David"/>
          <w:color w:val="auto"/>
          <w:rtl/>
        </w:rPr>
        <w:t>–</w:t>
      </w:r>
      <w:r w:rsidR="003E3C89" w:rsidRPr="00901A33">
        <w:rPr>
          <w:rStyle w:val="emailstyle17"/>
          <w:rFonts w:ascii="Times New Roman" w:hAnsi="Times New Roman" w:cs="David" w:hint="cs"/>
          <w:color w:val="auto"/>
          <w:rtl/>
        </w:rPr>
        <w:t xml:space="preserve"> פחות מחודש לפני המועד שבו פוטר בפועל - </w:t>
      </w:r>
      <w:r w:rsidR="00E929E6" w:rsidRPr="00901A33">
        <w:rPr>
          <w:rStyle w:val="emailstyle17"/>
          <w:rFonts w:ascii="Times New Roman" w:hAnsi="Times New Roman" w:cs="David" w:hint="cs"/>
          <w:color w:val="auto"/>
          <w:rtl/>
        </w:rPr>
        <w:t xml:space="preserve">קיבל התובע </w:t>
      </w:r>
      <w:r w:rsidR="00713F69" w:rsidRPr="00901A33">
        <w:rPr>
          <w:rStyle w:val="emailstyle17"/>
          <w:rFonts w:ascii="Times New Roman" w:hAnsi="Times New Roman" w:cs="David" w:hint="cs"/>
          <w:color w:val="auto"/>
          <w:rtl/>
        </w:rPr>
        <w:t>בדואר האלקטרוני</w:t>
      </w:r>
      <w:r w:rsidR="00E929E6" w:rsidRPr="00901A33">
        <w:rPr>
          <w:rStyle w:val="emailstyle17"/>
          <w:rFonts w:ascii="Times New Roman" w:hAnsi="Times New Roman" w:cs="David" w:hint="cs"/>
          <w:color w:val="auto"/>
          <w:rtl/>
        </w:rPr>
        <w:t xml:space="preserve"> מכתב</w:t>
      </w:r>
      <w:r w:rsidR="00713F69" w:rsidRPr="00901A33">
        <w:rPr>
          <w:rStyle w:val="emailstyle17"/>
          <w:rFonts w:ascii="Times New Roman" w:hAnsi="Times New Roman" w:cs="David" w:hint="cs"/>
          <w:color w:val="auto"/>
          <w:rtl/>
        </w:rPr>
        <w:t>,</w:t>
      </w:r>
      <w:r w:rsidR="00E929E6"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cs"/>
          <w:color w:val="auto"/>
          <w:rtl/>
        </w:rPr>
        <w:t>בחתימת מנהלת אגף ב' משאבי אנוש במשרד האוצר</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גב' רבקה כלב</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eastAsia"/>
          <w:b/>
          <w:bCs/>
          <w:color w:val="auto"/>
          <w:rtl/>
        </w:rPr>
        <w:t>המודיע</w:t>
      </w:r>
      <w:r w:rsidR="00811054" w:rsidRPr="00901A33">
        <w:rPr>
          <w:rStyle w:val="emailstyle17"/>
          <w:rFonts w:ascii="Times New Roman" w:hAnsi="Times New Roman" w:cs="David"/>
          <w:b/>
          <w:bCs/>
          <w:color w:val="auto"/>
          <w:rtl/>
        </w:rPr>
        <w:t xml:space="preserve"> לו </w:t>
      </w:r>
      <w:r w:rsidR="00E929E6" w:rsidRPr="00901A33">
        <w:rPr>
          <w:rStyle w:val="emailstyle17"/>
          <w:rFonts w:ascii="Times New Roman" w:hAnsi="Times New Roman" w:cs="David" w:hint="eastAsia"/>
          <w:b/>
          <w:bCs/>
          <w:color w:val="auto"/>
          <w:rtl/>
        </w:rPr>
        <w:t>בפעם</w:t>
      </w:r>
      <w:r w:rsidR="00E929E6" w:rsidRPr="00901A33">
        <w:rPr>
          <w:rStyle w:val="emailstyle17"/>
          <w:rFonts w:ascii="Times New Roman" w:hAnsi="Times New Roman" w:cs="David"/>
          <w:b/>
          <w:bCs/>
          <w:color w:val="auto"/>
          <w:rtl/>
        </w:rPr>
        <w:t xml:space="preserve"> </w:t>
      </w:r>
      <w:r w:rsidR="00E929E6" w:rsidRPr="00901A33">
        <w:rPr>
          <w:rStyle w:val="emailstyle17"/>
          <w:rFonts w:ascii="Times New Roman" w:hAnsi="Times New Roman" w:cs="David" w:hint="eastAsia"/>
          <w:b/>
          <w:bCs/>
          <w:color w:val="auto"/>
          <w:rtl/>
        </w:rPr>
        <w:t>הראשונה</w:t>
      </w:r>
      <w:r w:rsidR="00713F69"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 xml:space="preserve">כי העסקתו </w:t>
      </w:r>
      <w:r w:rsidR="00E929E6" w:rsidRPr="00901A33">
        <w:rPr>
          <w:rStyle w:val="emailstyle17"/>
          <w:rFonts w:ascii="Times New Roman" w:hAnsi="Times New Roman" w:cs="David" w:hint="cs"/>
          <w:color w:val="auto"/>
          <w:rtl/>
        </w:rPr>
        <w:t>תסתיים ב</w:t>
      </w:r>
      <w:r w:rsidR="00F96F36" w:rsidRPr="00901A33">
        <w:rPr>
          <w:rStyle w:val="emailstyle17"/>
          <w:rFonts w:ascii="Times New Roman" w:hAnsi="Times New Roman" w:cs="David" w:hint="cs"/>
          <w:color w:val="auto"/>
          <w:rtl/>
        </w:rPr>
        <w:t>יום</w:t>
      </w:r>
      <w:r w:rsidR="00CE0A64"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31.7.2012.</w:t>
      </w:r>
      <w:r w:rsidR="00CE0A64" w:rsidRPr="00901A33">
        <w:rPr>
          <w:rStyle w:val="emailstyle17"/>
          <w:rFonts w:ascii="Times New Roman" w:hAnsi="Times New Roman" w:cs="David" w:hint="cs"/>
          <w:color w:val="auto"/>
          <w:rtl/>
        </w:rPr>
        <w:t xml:space="preserve"> התובע השיב ל</w:t>
      </w:r>
      <w:r w:rsidR="00811054" w:rsidRPr="00901A33">
        <w:rPr>
          <w:rStyle w:val="emailstyle17"/>
          <w:rFonts w:ascii="Times New Roman" w:hAnsi="Times New Roman" w:cs="David" w:hint="cs"/>
          <w:color w:val="auto"/>
          <w:rtl/>
        </w:rPr>
        <w:t>ה</w:t>
      </w:r>
      <w:r w:rsidR="00713F69" w:rsidRPr="00901A33">
        <w:rPr>
          <w:rStyle w:val="emailstyle17"/>
          <w:rFonts w:ascii="Times New Roman" w:hAnsi="Times New Roman" w:cs="David" w:hint="cs"/>
          <w:color w:val="auto"/>
          <w:rtl/>
        </w:rPr>
        <w:t xml:space="preserve">, </w:t>
      </w:r>
      <w:r w:rsidR="00CE0A64" w:rsidRPr="00901A33">
        <w:rPr>
          <w:rStyle w:val="emailstyle17"/>
          <w:rFonts w:ascii="Times New Roman" w:hAnsi="Times New Roman" w:cs="David" w:hint="cs"/>
          <w:color w:val="auto"/>
          <w:rtl/>
        </w:rPr>
        <w:t>בו ביום</w:t>
      </w:r>
      <w:r w:rsidR="00713F69" w:rsidRPr="00901A33">
        <w:rPr>
          <w:rStyle w:val="emailstyle17"/>
          <w:rFonts w:ascii="Times New Roman" w:hAnsi="Times New Roman" w:cs="David" w:hint="cs"/>
          <w:color w:val="auto"/>
          <w:rtl/>
        </w:rPr>
        <w:t>,</w:t>
      </w:r>
      <w:r w:rsidR="00CE0A64" w:rsidRPr="00901A33">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901A33" w:rsidRDefault="00F96F36" w:rsidP="00303211">
      <w:pPr>
        <w:pStyle w:val="11"/>
        <w:tabs>
          <w:tab w:val="left" w:pos="521"/>
        </w:tabs>
        <w:spacing w:before="0" w:after="240" w:line="360" w:lineRule="auto"/>
        <w:ind w:left="510" w:hanging="425"/>
        <w:rPr>
          <w:i/>
          <w:iCs/>
          <w:sz w:val="24"/>
          <w:rtl/>
        </w:rPr>
      </w:pPr>
      <w:r w:rsidRPr="00901A33">
        <w:rPr>
          <w:i/>
          <w:iCs/>
          <w:sz w:val="24"/>
          <w:rtl/>
        </w:rPr>
        <w:t>*</w:t>
      </w:r>
      <w:r w:rsidRPr="00901A33">
        <w:rPr>
          <w:i/>
          <w:iCs/>
          <w:sz w:val="24"/>
          <w:rtl/>
        </w:rPr>
        <w:tab/>
        <w:t>רצ"</w:t>
      </w:r>
      <w:bookmarkStart w:id="10"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r w:rsidR="00C0656C" w:rsidRPr="00901A33">
        <w:rPr>
          <w:i/>
          <w:iCs/>
          <w:sz w:val="24"/>
          <w:u w:val="single"/>
          <w:rtl/>
        </w:rPr>
        <w:t>4 א' – 4 ד'.</w:t>
      </w:r>
    </w:p>
    <w:bookmarkEnd w:id="10"/>
    <w:p w14:paraId="44052A60" w14:textId="6AFED56E" w:rsidR="0032017F" w:rsidRPr="00901A33" w:rsidRDefault="004839D9" w:rsidP="00EB3925">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עבודתו תסיים ביום 31.7.2012. למרבה התדהמה </w:t>
      </w:r>
      <w:r w:rsidR="00666881" w:rsidRPr="00901A33">
        <w:rPr>
          <w:rStyle w:val="emailstyle17"/>
          <w:rFonts w:ascii="Times New Roman" w:hAnsi="Times New Roman" w:cs="David" w:hint="cs"/>
          <w:b/>
          <w:bCs/>
          <w:color w:val="auto"/>
          <w:rtl/>
        </w:rPr>
        <w:t xml:space="preserve">הסתמכה גב' כלב על סעיף 18 לחוק </w:t>
      </w:r>
      <w:proofErr w:type="spellStart"/>
      <w:r w:rsidR="00666881" w:rsidRPr="00901A33">
        <w:rPr>
          <w:rStyle w:val="emailstyle17"/>
          <w:rFonts w:ascii="Times New Roman" w:hAnsi="Times New Roman" w:cs="David" w:hint="cs"/>
          <w:b/>
          <w:bCs/>
          <w:color w:val="auto"/>
          <w:rtl/>
        </w:rPr>
        <w:t>הגימלאות</w:t>
      </w:r>
      <w:proofErr w:type="spellEnd"/>
      <w:r w:rsidR="00666881"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b/>
          <w:bCs/>
          <w:color w:val="auto"/>
          <w:rtl/>
        </w:rPr>
        <w:t>על אף ש</w:t>
      </w:r>
      <w:r w:rsidR="00666881" w:rsidRPr="00901A33">
        <w:rPr>
          <w:rStyle w:val="emailstyle17"/>
          <w:rFonts w:ascii="Times New Roman" w:hAnsi="Times New Roman" w:cs="David" w:hint="cs"/>
          <w:b/>
          <w:bCs/>
          <w:color w:val="auto"/>
          <w:rtl/>
        </w:rPr>
        <w:t xml:space="preserve">חוזה העבודה שניסחה הנתבעת קבע בפירוש </w:t>
      </w:r>
      <w:r w:rsidR="00666881" w:rsidRPr="00901A33">
        <w:rPr>
          <w:rStyle w:val="emailstyle17"/>
          <w:rFonts w:ascii="Times New Roman" w:hAnsi="Times New Roman" w:cs="David" w:hint="cs"/>
          <w:b/>
          <w:bCs/>
          <w:color w:val="auto"/>
          <w:u w:val="single"/>
          <w:rtl/>
        </w:rPr>
        <w:t>שאינו חל על התובע</w:t>
      </w:r>
      <w:r w:rsidR="00666881" w:rsidRPr="00901A33">
        <w:rPr>
          <w:rStyle w:val="emailstyle17"/>
          <w:rFonts w:ascii="Times New Roman" w:hAnsi="Times New Roman" w:cs="David" w:hint="cs"/>
          <w:color w:val="auto"/>
          <w:rtl/>
        </w:rPr>
        <w:t>!</w:t>
      </w:r>
    </w:p>
    <w:p w14:paraId="15378EFA" w14:textId="510CAB4E" w:rsidR="00666881" w:rsidRPr="00901A33" w:rsidRDefault="00666881" w:rsidP="00D74F5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087677BA"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1"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5 א' – 5 ב'.</w:t>
      </w:r>
    </w:p>
    <w:bookmarkEnd w:id="11"/>
    <w:p w14:paraId="0E2CE7D6" w14:textId="7339A3AA" w:rsidR="00D44EFA" w:rsidRPr="00901A33"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בין לבין</w:t>
      </w:r>
      <w:r w:rsidR="00C0656C" w:rsidRPr="00901A33">
        <w:rPr>
          <w:rStyle w:val="emailstyle17"/>
          <w:rFonts w:ascii="Times New Roman" w:hAnsi="Times New Roman" w:cs="David" w:hint="cs"/>
          <w:color w:val="auto"/>
          <w:rtl/>
        </w:rPr>
        <w:t xml:space="preserve"> </w:t>
      </w:r>
      <w:r w:rsidR="00F25E32" w:rsidRPr="00901A33">
        <w:rPr>
          <w:rStyle w:val="emailstyle17"/>
          <w:rFonts w:ascii="Times New Roman" w:hAnsi="Times New Roman" w:cs="David" w:hint="cs"/>
          <w:color w:val="auto"/>
          <w:rtl/>
        </w:rPr>
        <w:t xml:space="preserve">המשיך התובע את עבודתו ובין היתר </w:t>
      </w:r>
      <w:r w:rsidRPr="00901A33">
        <w:rPr>
          <w:rStyle w:val="emailstyle17"/>
          <w:rFonts w:ascii="Times New Roman" w:hAnsi="Times New Roman" w:cs="David" w:hint="cs"/>
          <w:color w:val="auto"/>
          <w:rtl/>
        </w:rPr>
        <w:t>ישב התובע</w:t>
      </w:r>
      <w:r w:rsidR="004839D9" w:rsidRPr="00901A33">
        <w:rPr>
          <w:rStyle w:val="emailstyle17"/>
          <w:rFonts w:ascii="Times New Roman" w:hAnsi="Times New Roman" w:cs="David" w:hint="cs"/>
          <w:color w:val="auto"/>
          <w:rtl/>
        </w:rPr>
        <w:t xml:space="preserve"> ביום 27.7.2012</w:t>
      </w:r>
      <w:r w:rsidRPr="00901A33">
        <w:rPr>
          <w:rStyle w:val="emailstyle17"/>
          <w:rFonts w:ascii="Times New Roman" w:hAnsi="Times New Roman" w:cs="David" w:hint="cs"/>
          <w:color w:val="auto"/>
          <w:rtl/>
        </w:rPr>
        <w:t>, במסגרת תפ</w:t>
      </w:r>
      <w:r w:rsidR="00F25E32" w:rsidRPr="00901A33">
        <w:rPr>
          <w:rStyle w:val="emailstyle17"/>
          <w:rFonts w:ascii="Times New Roman" w:hAnsi="Times New Roman" w:cs="David" w:hint="cs"/>
          <w:color w:val="auto"/>
          <w:rtl/>
        </w:rPr>
        <w:t>קידו, בוועדת ערר בנושאי תמיכות של ה</w:t>
      </w:r>
      <w:r w:rsidRPr="00901A33">
        <w:rPr>
          <w:rStyle w:val="emailstyle17"/>
          <w:rFonts w:ascii="Times New Roman" w:hAnsi="Times New Roman" w:cs="David" w:hint="cs"/>
          <w:color w:val="auto"/>
          <w:rtl/>
        </w:rPr>
        <w:t>חשב הכללי, בנוכחות סגן החשב הכללי, הממונה הישיר על התובע</w:t>
      </w:r>
      <w:r w:rsidR="00771425"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695C16" w:rsidRPr="00901A33">
        <w:rPr>
          <w:rStyle w:val="emailstyle17"/>
          <w:rFonts w:ascii="Times New Roman" w:hAnsi="Times New Roman" w:cs="David" w:hint="cs"/>
          <w:b/>
          <w:bCs/>
          <w:color w:val="auto"/>
          <w:rtl/>
        </w:rPr>
        <w:t xml:space="preserve">אף שהיה מדובר בימים ספורים לפני מועד הפרישה לכאורה, </w:t>
      </w:r>
      <w:r w:rsidRPr="00901A33">
        <w:rPr>
          <w:rStyle w:val="emailstyle17"/>
          <w:rFonts w:ascii="Times New Roman" w:hAnsi="Times New Roman" w:cs="David" w:hint="cs"/>
          <w:b/>
          <w:bCs/>
          <w:color w:val="auto"/>
          <w:sz w:val="28"/>
          <w:szCs w:val="28"/>
          <w:rtl/>
        </w:rPr>
        <w:t>לא</w:t>
      </w:r>
      <w:r w:rsidRPr="00901A33">
        <w:rPr>
          <w:rStyle w:val="emailstyle17"/>
          <w:rFonts w:ascii="Times New Roman" w:hAnsi="Times New Roman" w:cs="David" w:hint="cs"/>
          <w:b/>
          <w:bCs/>
          <w:color w:val="auto"/>
          <w:rtl/>
        </w:rPr>
        <w:t xml:space="preserve"> נאמר לתובע</w:t>
      </w:r>
      <w:r w:rsidR="009D44F9" w:rsidRPr="00901A33">
        <w:rPr>
          <w:rStyle w:val="emailstyle17"/>
          <w:rFonts w:ascii="Times New Roman" w:hAnsi="Times New Roman" w:cs="David" w:hint="cs"/>
          <w:b/>
          <w:bCs/>
          <w:color w:val="auto"/>
          <w:rtl/>
        </w:rPr>
        <w:t xml:space="preserve"> דבר וחצי דבר על פרישתו</w:t>
      </w:r>
      <w:r w:rsidR="009D44F9" w:rsidRPr="00901A33">
        <w:rPr>
          <w:rStyle w:val="emailstyle17"/>
          <w:rFonts w:ascii="Times New Roman" w:hAnsi="Times New Roman" w:cs="David" w:hint="cs"/>
          <w:b/>
          <w:bCs/>
          <w:color w:val="auto"/>
          <w:sz w:val="28"/>
          <w:szCs w:val="28"/>
          <w:rtl/>
        </w:rPr>
        <w:t>, לא</w:t>
      </w:r>
      <w:r w:rsidR="009D44F9" w:rsidRPr="00901A33">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901A33">
        <w:rPr>
          <w:rStyle w:val="emailstyle17"/>
          <w:rFonts w:ascii="Times New Roman" w:hAnsi="Times New Roman" w:cs="David" w:hint="cs"/>
          <w:b/>
          <w:bCs/>
          <w:color w:val="auto"/>
          <w:sz w:val="28"/>
          <w:szCs w:val="28"/>
          <w:rtl/>
        </w:rPr>
        <w:t>ולא</w:t>
      </w:r>
      <w:r w:rsidR="00C723FA" w:rsidRPr="00901A33">
        <w:rPr>
          <w:rStyle w:val="emailstyle17"/>
          <w:rFonts w:ascii="Times New Roman" w:hAnsi="Times New Roman" w:cs="David" w:hint="cs"/>
          <w:b/>
          <w:bCs/>
          <w:color w:val="auto"/>
          <w:rtl/>
        </w:rPr>
        <w:t xml:space="preserve"> ניתן </w:t>
      </w:r>
      <w:r w:rsidR="009D44F9" w:rsidRPr="00901A33">
        <w:rPr>
          <w:rStyle w:val="emailstyle17"/>
          <w:rFonts w:ascii="Times New Roman" w:hAnsi="Times New Roman" w:cs="David" w:hint="cs"/>
          <w:b/>
          <w:bCs/>
          <w:color w:val="auto"/>
          <w:rtl/>
        </w:rPr>
        <w:t>כל רמז לכך שהתובע יסולק מעבודתו</w:t>
      </w:r>
      <w:r w:rsidR="00C21B94" w:rsidRPr="00901A33">
        <w:rPr>
          <w:rStyle w:val="emailstyle17"/>
          <w:rFonts w:ascii="Times New Roman" w:hAnsi="Times New Roman" w:cs="David" w:hint="cs"/>
          <w:b/>
          <w:bCs/>
          <w:color w:val="auto"/>
          <w:rtl/>
        </w:rPr>
        <w:t xml:space="preserve"> בתוך מספר ימים</w:t>
      </w:r>
      <w:r w:rsidR="0081105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p>
    <w:p w14:paraId="1327B159" w14:textId="77777777" w:rsidR="00577511" w:rsidRPr="00901A33"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ביום 1.8.2012</w:t>
      </w:r>
      <w:r w:rsidR="00C21B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cs"/>
          <w:color w:val="auto"/>
          <w:rtl/>
        </w:rPr>
        <w:t>במהלך יום העבודה</w:t>
      </w:r>
      <w:r w:rsidR="00FE4D5B" w:rsidRPr="00901A33">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התייצבה </w:t>
      </w:r>
      <w:r w:rsidR="00C723FA" w:rsidRPr="00901A33">
        <w:rPr>
          <w:rStyle w:val="emailstyle17"/>
          <w:rFonts w:ascii="Times New Roman" w:hAnsi="Times New Roman" w:cs="David" w:hint="cs"/>
          <w:color w:val="auto"/>
          <w:rtl/>
        </w:rPr>
        <w:t xml:space="preserve">במפתיע </w:t>
      </w:r>
      <w:r w:rsidRPr="00901A33">
        <w:rPr>
          <w:rStyle w:val="emailstyle17"/>
          <w:rFonts w:ascii="Times New Roman" w:hAnsi="Times New Roman" w:cs="David" w:hint="cs"/>
          <w:color w:val="auto"/>
          <w:rtl/>
        </w:rPr>
        <w:t xml:space="preserve">במשרדו של התובע עובדת </w:t>
      </w:r>
      <w:r w:rsidR="00FB04F6" w:rsidRPr="00901A33">
        <w:rPr>
          <w:rStyle w:val="emailstyle17"/>
          <w:rFonts w:ascii="Times New Roman" w:hAnsi="Times New Roman" w:cs="David" w:hint="cs"/>
          <w:color w:val="auto"/>
          <w:rtl/>
        </w:rPr>
        <w:t>צעירה</w:t>
      </w:r>
      <w:r w:rsidRPr="00901A33">
        <w:rPr>
          <w:rStyle w:val="emailstyle17"/>
          <w:rFonts w:ascii="Times New Roman" w:hAnsi="Times New Roman" w:cs="David" w:hint="cs"/>
          <w:color w:val="auto"/>
          <w:rtl/>
        </w:rPr>
        <w:t xml:space="preserve">, </w:t>
      </w:r>
      <w:r w:rsidR="00FB04F6" w:rsidRPr="00901A33">
        <w:rPr>
          <w:rStyle w:val="emailstyle17"/>
          <w:rFonts w:ascii="Times New Roman" w:hAnsi="Times New Roman" w:cs="David" w:hint="cs"/>
          <w:color w:val="auto"/>
          <w:rtl/>
        </w:rPr>
        <w:t xml:space="preserve">לא מוכרת לתובע, </w:t>
      </w:r>
      <w:r w:rsidRPr="00901A33">
        <w:rPr>
          <w:rStyle w:val="emailstyle17"/>
          <w:rFonts w:ascii="Times New Roman" w:hAnsi="Times New Roman" w:cs="David" w:hint="cs"/>
          <w:color w:val="auto"/>
          <w:rtl/>
        </w:rPr>
        <w:t xml:space="preserve">והודיעה </w:t>
      </w:r>
      <w:r w:rsidR="00152A00" w:rsidRPr="00901A33">
        <w:rPr>
          <w:rStyle w:val="emailstyle17"/>
          <w:rFonts w:ascii="Times New Roman" w:hAnsi="Times New Roman" w:cs="David" w:hint="cs"/>
          <w:color w:val="auto"/>
          <w:rtl/>
        </w:rPr>
        <w:t xml:space="preserve">לו </w:t>
      </w:r>
      <w:r w:rsidRPr="00901A33">
        <w:rPr>
          <w:rStyle w:val="emailstyle17"/>
          <w:rFonts w:ascii="Times New Roman" w:hAnsi="Times New Roman" w:cs="David" w:hint="cs"/>
          <w:color w:val="auto"/>
          <w:rtl/>
        </w:rPr>
        <w:t xml:space="preserve">כי קיבלה מינוי, בתקן של מילוי מקום, לתפקיד שממלא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חשב </w:t>
      </w:r>
      <w:r w:rsidR="00F25E32"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אגף למוסדות תורניים במשרד החינוך</w:t>
      </w:r>
      <w:r w:rsidR="00C0656C" w:rsidRPr="00901A33">
        <w:rPr>
          <w:rStyle w:val="emailstyle17"/>
          <w:rFonts w:ascii="Times New Roman" w:hAnsi="Times New Roman" w:cs="David" w:hint="cs"/>
          <w:color w:val="auto"/>
          <w:rtl/>
        </w:rPr>
        <w:t xml:space="preserve">. </w:t>
      </w:r>
    </w:p>
    <w:p w14:paraId="6BC6A92C" w14:textId="74CB6172" w:rsidR="0032017F" w:rsidRPr="00901A33" w:rsidRDefault="00C0656C" w:rsidP="00926F0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כך</w:t>
      </w:r>
      <w:r w:rsidR="00B67C81" w:rsidRPr="00901A33">
        <w:rPr>
          <w:rStyle w:val="emailstyle17"/>
          <w:rFonts w:ascii="Times New Roman" w:hAnsi="Times New Roman" w:cs="David" w:hint="cs"/>
          <w:color w:val="auto"/>
          <w:rtl/>
        </w:rPr>
        <w:t xml:space="preserve">, </w:t>
      </w:r>
      <w:r w:rsidR="002B43BF" w:rsidRPr="00901A33">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eastAsia"/>
          <w:b/>
          <w:bCs/>
          <w:color w:val="auto"/>
          <w:rtl/>
        </w:rPr>
        <w:t>איש</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מהממונים</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עליו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לא</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שוחח</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עמו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ולו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מילה</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אחת</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בענ</w:t>
      </w:r>
      <w:r w:rsidR="00646E5E" w:rsidRPr="00901A33">
        <w:rPr>
          <w:rStyle w:val="emailstyle17"/>
          <w:rFonts w:ascii="Times New Roman" w:hAnsi="Times New Roman" w:cs="David" w:hint="cs"/>
          <w:b/>
          <w:bCs/>
          <w:color w:val="auto"/>
          <w:rtl/>
        </w:rPr>
        <w:t>י</w:t>
      </w:r>
      <w:r w:rsidR="00152A00" w:rsidRPr="00901A33">
        <w:rPr>
          <w:rStyle w:val="emailstyle17"/>
          <w:rFonts w:ascii="Times New Roman" w:hAnsi="Times New Roman" w:cs="David" w:hint="eastAsia"/>
          <w:b/>
          <w:bCs/>
          <w:color w:val="auto"/>
          <w:rtl/>
        </w:rPr>
        <w:t>ין</w:t>
      </w:r>
      <w:r w:rsidR="00152A00" w:rsidRPr="00901A33">
        <w:rPr>
          <w:rStyle w:val="emailstyle17"/>
          <w:rFonts w:ascii="Times New Roman" w:hAnsi="Times New Roman" w:cs="David"/>
          <w:b/>
          <w:bCs/>
          <w:color w:val="auto"/>
          <w:rtl/>
        </w:rPr>
        <w:t>.</w:t>
      </w:r>
    </w:p>
    <w:p w14:paraId="1D962352" w14:textId="0080FC88" w:rsidR="00B67C81" w:rsidRPr="00901A33" w:rsidRDefault="002B43BF" w:rsidP="00091F94">
      <w:pPr>
        <w:pStyle w:val="11"/>
        <w:spacing w:before="0" w:after="240" w:line="360" w:lineRule="auto"/>
        <w:ind w:left="510" w:firstLine="0"/>
        <w:rPr>
          <w:rtl/>
        </w:rPr>
      </w:pPr>
      <w:r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 xml:space="preserve">בכתב </w:t>
      </w:r>
      <w:proofErr w:type="spellStart"/>
      <w:r w:rsidR="005F206E" w:rsidRPr="00901A33">
        <w:rPr>
          <w:rStyle w:val="emailstyle17"/>
          <w:rFonts w:ascii="Times New Roman" w:hAnsi="Times New Roman" w:cs="David" w:hint="cs"/>
          <w:color w:val="auto"/>
          <w:rtl/>
        </w:rPr>
        <w:t>לחשבת</w:t>
      </w:r>
      <w:proofErr w:type="spellEnd"/>
      <w:r w:rsidR="005F206E" w:rsidRPr="00901A33">
        <w:rPr>
          <w:rStyle w:val="emailstyle17"/>
          <w:rFonts w:ascii="Times New Roman" w:hAnsi="Times New Roman" w:cs="David" w:hint="cs"/>
          <w:color w:val="auto"/>
          <w:rtl/>
        </w:rPr>
        <w:t xml:space="preserve">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מחה על ההתנהלות הכוחנית נגדו, הסב את תשומת לבה של החשבת 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רגישות 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 xml:space="preserve">ביצוע של כ-170,000 תשלומים בשנה, לאלפי מוסדות נתמכים וליותר מ-10,000 זכאים </w:t>
      </w:r>
      <w:proofErr w:type="spellStart"/>
      <w:r w:rsidR="00C21B94" w:rsidRPr="00901A33">
        <w:rPr>
          <w:rFonts w:hint="cs"/>
          <w:rtl/>
        </w:rPr>
        <w:t>למילגות</w:t>
      </w:r>
      <w:proofErr w:type="spellEnd"/>
      <w:r w:rsidR="00C21B94" w:rsidRPr="00901A33">
        <w:rPr>
          <w:rFonts w:hint="cs"/>
          <w:rtl/>
        </w:rPr>
        <w:t xml:space="preserve">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לא ניתנה תשובה כלשהי.</w:t>
      </w:r>
      <w:r w:rsidR="00C21B94" w:rsidRPr="00901A33">
        <w:rPr>
          <w:rFonts w:hint="cs"/>
          <w:rtl/>
        </w:rPr>
        <w:t xml:space="preserve"> </w:t>
      </w:r>
    </w:p>
    <w:p w14:paraId="0F256264" w14:textId="6DC3F5F0"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2"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 xml:space="preserve">כנספח </w:t>
      </w:r>
      <w:r w:rsidRPr="00901A33">
        <w:rPr>
          <w:rFonts w:hint="cs"/>
          <w:i/>
          <w:iCs/>
          <w:sz w:val="24"/>
          <w:u w:val="single"/>
          <w:rtl/>
        </w:rPr>
        <w:t>6.</w:t>
      </w:r>
    </w:p>
    <w:bookmarkEnd w:id="12"/>
    <w:p w14:paraId="38DB5F1F" w14:textId="61ED9D03" w:rsidR="002B43BF" w:rsidRPr="00901A33" w:rsidRDefault="00C21B94" w:rsidP="006B25CF">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6B25CF">
        <w:rPr>
          <w:rStyle w:val="emailstyle17"/>
          <w:rFonts w:ascii="Times New Roman" w:hAnsi="Times New Roman" w:cs="David" w:hint="cs"/>
          <w:color w:val="auto"/>
          <w:rtl/>
        </w:rPr>
        <w:t xml:space="preserve">העובדת שמונתה לממלאת מקום </w:t>
      </w:r>
      <w:r w:rsidR="00FE4D5B" w:rsidRPr="006B25CF">
        <w:rPr>
          <w:rStyle w:val="emailstyle17"/>
          <w:rFonts w:ascii="Times New Roman" w:hAnsi="Times New Roman" w:cs="David" w:hint="cs"/>
          <w:color w:val="auto"/>
          <w:rtl/>
        </w:rPr>
        <w:t xml:space="preserve">הבינה שאיננה יכולה להתמודד עם המשימה שהוטלה עליה, </w:t>
      </w:r>
      <w:r w:rsidRPr="006B25CF">
        <w:rPr>
          <w:rStyle w:val="emailstyle17"/>
          <w:rFonts w:ascii="Times New Roman" w:hAnsi="Times New Roman" w:cs="David" w:hint="cs"/>
          <w:color w:val="auto"/>
          <w:rtl/>
        </w:rPr>
        <w:t>עזבה את המקום ולא הופיעה יותר</w:t>
      </w:r>
      <w:r w:rsidR="009E40B8" w:rsidRPr="00901A33">
        <w:rPr>
          <w:rStyle w:val="emailstyle17"/>
          <w:rFonts w:ascii="Times New Roman" w:hAnsi="Times New Roman" w:cs="David" w:hint="cs"/>
          <w:color w:val="auto"/>
          <w:rtl/>
        </w:rPr>
        <w:t>.</w:t>
      </w:r>
      <w:r w:rsidR="00F76B74" w:rsidRPr="00901A33">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sidRPr="00901A33">
        <w:rPr>
          <w:rStyle w:val="emailstyle17"/>
          <w:rFonts w:ascii="Times New Roman" w:hAnsi="Times New Roman" w:cs="David" w:hint="cs"/>
          <w:color w:val="auto"/>
          <w:rtl/>
        </w:rPr>
        <w:t xml:space="preserve">באגף החשב הכללי, </w:t>
      </w:r>
      <w:r w:rsidR="00F76B74" w:rsidRPr="00901A33">
        <w:rPr>
          <w:rStyle w:val="emailstyle17"/>
          <w:rFonts w:ascii="Times New Roman" w:hAnsi="Times New Roman" w:cs="David" w:hint="cs"/>
          <w:color w:val="auto"/>
          <w:rtl/>
        </w:rPr>
        <w:t xml:space="preserve">הוטעו לחשוב שחוזהו הסתיים, שעה שהיה ברור </w:t>
      </w:r>
      <w:r w:rsidR="00F159A8">
        <w:rPr>
          <w:rStyle w:val="emailstyle17"/>
          <w:rFonts w:ascii="Times New Roman" w:hAnsi="Times New Roman" w:cs="David" w:hint="cs"/>
          <w:color w:val="auto"/>
          <w:rtl/>
        </w:rPr>
        <w:t>ש</w:t>
      </w:r>
      <w:r w:rsidR="00F76B74" w:rsidRPr="00901A33">
        <w:rPr>
          <w:rStyle w:val="emailstyle17"/>
          <w:rFonts w:ascii="Times New Roman" w:hAnsi="Times New Roman" w:cs="David" w:hint="cs"/>
          <w:color w:val="auto"/>
          <w:rtl/>
        </w:rPr>
        <w:t>התובע ימשיך לעבוד עד לתום התקופה הקצובה (ביום 31.3.2014).</w:t>
      </w:r>
    </w:p>
    <w:p w14:paraId="37E59C82" w14:textId="77777777" w:rsidR="00176D16" w:rsidRPr="00901A33"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המשיך להתייצב לעבודתו עד ליום 5.8.2012. </w:t>
      </w:r>
      <w:r w:rsidR="002B43BF" w:rsidRPr="00901A33">
        <w:rPr>
          <w:rStyle w:val="emailstyle17"/>
          <w:rFonts w:ascii="Times New Roman" w:hAnsi="Times New Roman" w:cs="David" w:hint="cs"/>
          <w:color w:val="auto"/>
          <w:rtl/>
        </w:rPr>
        <w:t xml:space="preserve">במועד זה זומן התובע </w:t>
      </w:r>
      <w:r w:rsidR="00FE4D5B" w:rsidRPr="00901A33">
        <w:rPr>
          <w:rStyle w:val="emailstyle17"/>
          <w:rFonts w:ascii="Times New Roman" w:hAnsi="Times New Roman" w:cs="David" w:hint="cs"/>
          <w:color w:val="auto"/>
          <w:rtl/>
        </w:rPr>
        <w:t xml:space="preserve">טלפונית </w:t>
      </w:r>
      <w:r w:rsidR="002B43BF" w:rsidRPr="00901A33">
        <w:rPr>
          <w:rStyle w:val="emailstyle17"/>
          <w:rFonts w:ascii="Times New Roman" w:hAnsi="Times New Roman" w:cs="David" w:hint="cs"/>
          <w:color w:val="auto"/>
          <w:rtl/>
        </w:rPr>
        <w:t>ל</w:t>
      </w:r>
      <w:r w:rsidR="00FE4D5B" w:rsidRPr="00901A33">
        <w:rPr>
          <w:rStyle w:val="emailstyle17"/>
          <w:rFonts w:ascii="Times New Roman" w:hAnsi="Times New Roman" w:cs="David" w:hint="cs"/>
          <w:color w:val="auto"/>
          <w:rtl/>
        </w:rPr>
        <w:t xml:space="preserve">ישיבה בשעות אחה"צ אצל </w:t>
      </w:r>
      <w:r w:rsidR="002B43BF" w:rsidRPr="00901A33">
        <w:rPr>
          <w:rStyle w:val="emailstyle17"/>
          <w:rFonts w:ascii="Times New Roman" w:hAnsi="Times New Roman" w:cs="David" w:hint="cs"/>
          <w:color w:val="auto"/>
          <w:rtl/>
        </w:rPr>
        <w:t>סמנכ"לית משרד</w:t>
      </w:r>
      <w:r w:rsidR="00034FF4" w:rsidRPr="00901A33">
        <w:rPr>
          <w:rStyle w:val="emailstyle17"/>
          <w:rFonts w:ascii="Times New Roman" w:hAnsi="Times New Roman" w:cs="David" w:hint="cs"/>
          <w:color w:val="auto"/>
          <w:rtl/>
        </w:rPr>
        <w:t xml:space="preserve"> האו</w:t>
      </w:r>
      <w:r w:rsidR="00695C16" w:rsidRPr="00901A33">
        <w:rPr>
          <w:rStyle w:val="emailstyle17"/>
          <w:rFonts w:ascii="Times New Roman" w:hAnsi="Times New Roman" w:cs="David" w:hint="cs"/>
          <w:color w:val="auto"/>
          <w:rtl/>
        </w:rPr>
        <w:t>צ</w:t>
      </w:r>
      <w:r w:rsidR="00034FF4" w:rsidRPr="00901A33">
        <w:rPr>
          <w:rStyle w:val="emailstyle17"/>
          <w:rFonts w:ascii="Times New Roman" w:hAnsi="Times New Roman" w:cs="David" w:hint="cs"/>
          <w:color w:val="auto"/>
          <w:rtl/>
        </w:rPr>
        <w:t>ר</w:t>
      </w:r>
      <w:r w:rsidR="00C0656C" w:rsidRPr="00901A33">
        <w:rPr>
          <w:rStyle w:val="emailstyle17"/>
          <w:rFonts w:ascii="Times New Roman" w:hAnsi="Times New Roman" w:cs="David" w:hint="cs"/>
          <w:color w:val="auto"/>
          <w:rtl/>
        </w:rPr>
        <w:t>.</w:t>
      </w:r>
      <w:r w:rsidR="002B43BF"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במעמד זה נמסר לו מכתב</w:t>
      </w:r>
      <w:r w:rsidR="00B67C81"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בחתימת החשבת הכללית</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לפיו כל סמכויותיו כחשב</w:t>
      </w:r>
      <w:r w:rsidR="00083013"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מבוטלות</w:t>
      </w:r>
      <w:r w:rsidR="00083013" w:rsidRPr="00901A33">
        <w:rPr>
          <w:rStyle w:val="emailstyle17"/>
          <w:rFonts w:ascii="Times New Roman" w:hAnsi="Times New Roman" w:cs="David" w:hint="cs"/>
          <w:color w:val="auto"/>
          <w:rtl/>
        </w:rPr>
        <w:t xml:space="preserve"> וכי "</w:t>
      </w:r>
      <w:r w:rsidR="00083013" w:rsidRPr="006B25CF">
        <w:rPr>
          <w:rStyle w:val="emailstyle17"/>
          <w:rFonts w:ascii="Times New Roman" w:hAnsi="Times New Roman" w:cs="David" w:hint="eastAsia"/>
          <w:i/>
          <w:iCs/>
          <w:color w:val="auto"/>
          <w:rtl/>
        </w:rPr>
        <w:t>החל</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מיום</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זה</w:t>
      </w:r>
      <w:r w:rsidR="00083013" w:rsidRPr="006B25CF">
        <w:rPr>
          <w:rStyle w:val="emailstyle17"/>
          <w:rFonts w:ascii="Times New Roman" w:hAnsi="Times New Roman" w:cs="David" w:hint="cs"/>
          <w:i/>
          <w:iCs/>
          <w:color w:val="auto"/>
          <w:rtl/>
        </w:rPr>
        <w:t xml:space="preserve"> </w:t>
      </w:r>
      <w:r w:rsidR="00A671C2" w:rsidRPr="006B25CF">
        <w:rPr>
          <w:rStyle w:val="emailstyle17"/>
          <w:rFonts w:ascii="Times New Roman" w:hAnsi="Times New Roman" w:cs="David" w:hint="cs"/>
          <w:i/>
          <w:iCs/>
          <w:color w:val="auto"/>
          <w:rtl/>
        </w:rPr>
        <w:t xml:space="preserve">(5.8.12) </w:t>
      </w:r>
      <w:r w:rsidR="00083013" w:rsidRPr="006B25CF">
        <w:rPr>
          <w:rStyle w:val="emailstyle17"/>
          <w:rFonts w:ascii="Times New Roman" w:hAnsi="Times New Roman" w:cs="David" w:hint="cs"/>
          <w:i/>
          <w:iCs/>
          <w:color w:val="auto"/>
          <w:rtl/>
        </w:rPr>
        <w:t>אינך מוסמך להתחייב בשם המדינה</w:t>
      </w:r>
      <w:r w:rsidR="00083013" w:rsidRPr="00901A33">
        <w:rPr>
          <w:rStyle w:val="emailstyle17"/>
          <w:rFonts w:ascii="Times New Roman" w:hAnsi="Times New Roman" w:cs="David" w:hint="cs"/>
          <w:color w:val="auto"/>
          <w:rtl/>
        </w:rPr>
        <w:t>" וזאת "</w:t>
      </w:r>
      <w:r w:rsidR="00083013" w:rsidRPr="00901A33">
        <w:rPr>
          <w:rStyle w:val="emailstyle17"/>
          <w:rFonts w:ascii="Times New Roman" w:hAnsi="Times New Roman" w:cs="David" w:hint="eastAsia"/>
          <w:i/>
          <w:iCs/>
          <w:color w:val="auto"/>
          <w:rtl/>
        </w:rPr>
        <w:t>מאחר</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שתקופת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שירותך</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בשרות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הציבורי</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הסתיימה</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 xml:space="preserve">. כ"כ </w:t>
      </w:r>
      <w:r w:rsidR="002B43BF" w:rsidRPr="00901A33">
        <w:rPr>
          <w:rStyle w:val="emailstyle17"/>
          <w:rFonts w:ascii="Times New Roman" w:hAnsi="Times New Roman" w:cs="David" w:hint="cs"/>
          <w:color w:val="auto"/>
          <w:rtl/>
        </w:rPr>
        <w:t xml:space="preserve">הוזהר </w:t>
      </w:r>
      <w:r w:rsidR="005430D4" w:rsidRPr="00901A33">
        <w:rPr>
          <w:rStyle w:val="emailstyle17"/>
          <w:rFonts w:ascii="Times New Roman" w:hAnsi="Times New Roman" w:cs="David" w:hint="cs"/>
          <w:color w:val="auto"/>
          <w:rtl/>
        </w:rPr>
        <w:t xml:space="preserve">באותה פגישה </w:t>
      </w:r>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עוד בשנת 1970!</w:t>
      </w:r>
    </w:p>
    <w:p w14:paraId="7639A7A4" w14:textId="4116CCE4" w:rsidR="009E40B8" w:rsidRPr="00901A33" w:rsidRDefault="009E40B8" w:rsidP="00303211">
      <w:pPr>
        <w:pStyle w:val="11"/>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13"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503084" w:rsidRPr="00901A33">
        <w:rPr>
          <w:i/>
          <w:iCs/>
          <w:sz w:val="24"/>
          <w:rtl/>
        </w:rPr>
        <w:t xml:space="preserve"> ומכתבה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7 א' – 7 ג'.</w:t>
      </w:r>
    </w:p>
    <w:bookmarkEnd w:id="13"/>
    <w:p w14:paraId="1CE12F33" w14:textId="28774B20" w:rsidR="002B142B" w:rsidRPr="00901A33"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פנה לנתבעת 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p>
    <w:p w14:paraId="05DC823C" w14:textId="260C0261" w:rsidR="002B142B" w:rsidRPr="00094868" w:rsidRDefault="002B142B" w:rsidP="001A2631">
      <w:pPr>
        <w:pStyle w:val="11"/>
        <w:tabs>
          <w:tab w:val="left" w:pos="521"/>
        </w:tabs>
        <w:spacing w:before="0" w:after="480" w:line="360" w:lineRule="auto"/>
        <w:ind w:left="510" w:hanging="425"/>
        <w:rPr>
          <w:sz w:val="24"/>
          <w:rtl/>
        </w:rPr>
      </w:pPr>
      <w:r w:rsidRPr="00901A33">
        <w:rPr>
          <w:i/>
          <w:iCs/>
          <w:sz w:val="24"/>
          <w:rtl/>
        </w:rPr>
        <w:t>*</w:t>
      </w:r>
      <w:r w:rsidRPr="00901A33">
        <w:rPr>
          <w:i/>
          <w:iCs/>
          <w:sz w:val="24"/>
          <w:rtl/>
        </w:rPr>
        <w:tab/>
        <w:t>רצ"</w:t>
      </w:r>
      <w:r w:rsidRPr="00901A33">
        <w:rPr>
          <w:rFonts w:hint="cs"/>
          <w:i/>
          <w:iCs/>
          <w:sz w:val="24"/>
          <w:rtl/>
        </w:rPr>
        <w:t xml:space="preserve">ב </w:t>
      </w:r>
      <w:bookmarkStart w:id="14" w:name="_Hlk18184093"/>
      <w:r w:rsidRPr="00901A33">
        <w:rPr>
          <w:rFonts w:hint="cs"/>
          <w:i/>
          <w:iCs/>
          <w:sz w:val="24"/>
          <w:rtl/>
        </w:rPr>
        <w:t>מכתביו של ב"כ התובע ותשובת ב"</w:t>
      </w:r>
      <w:r w:rsidR="00176D16" w:rsidRPr="00901A33">
        <w:rPr>
          <w:rFonts w:hint="cs"/>
          <w:i/>
          <w:iCs/>
          <w:sz w:val="24"/>
          <w:rtl/>
        </w:rPr>
        <w:t xml:space="preserve">כ </w:t>
      </w:r>
      <w:r w:rsidR="00176D16" w:rsidRPr="00901A33">
        <w:rPr>
          <w:rFonts w:hint="eastAsia"/>
          <w:i/>
          <w:iCs/>
          <w:sz w:val="24"/>
          <w:rtl/>
        </w:rPr>
        <w:t>משרד</w:t>
      </w:r>
      <w:r w:rsidR="00176D16" w:rsidRPr="00901A33">
        <w:rPr>
          <w:i/>
          <w:iCs/>
          <w:sz w:val="24"/>
          <w:rtl/>
        </w:rPr>
        <w:t xml:space="preserve"> </w:t>
      </w:r>
      <w:r w:rsidR="00176D16" w:rsidRPr="00901A33">
        <w:rPr>
          <w:rFonts w:hint="eastAsia"/>
          <w:i/>
          <w:iCs/>
          <w:sz w:val="24"/>
          <w:rtl/>
        </w:rPr>
        <w:t>האוצר</w:t>
      </w:r>
      <w:r w:rsidRPr="00901A33">
        <w:rPr>
          <w:i/>
          <w:iCs/>
          <w:sz w:val="24"/>
          <w:rtl/>
        </w:rPr>
        <w:t>,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8 א' – 8 ב'</w:t>
      </w:r>
      <w:r w:rsidR="00094868">
        <w:rPr>
          <w:rFonts w:hint="cs"/>
          <w:i/>
          <w:iCs/>
          <w:sz w:val="24"/>
          <w:u w:val="single"/>
          <w:rtl/>
        </w:rPr>
        <w:t xml:space="preserve">  </w:t>
      </w:r>
      <w:r w:rsidR="00C0656C" w:rsidRPr="00094868">
        <w:rPr>
          <w:sz w:val="24"/>
          <w:highlight w:val="green"/>
          <w:rtl/>
        </w:rPr>
        <w:t>.</w:t>
      </w:r>
      <w:r w:rsidR="00094868" w:rsidRPr="001A2631">
        <w:rPr>
          <w:rFonts w:hint="cs"/>
          <w:sz w:val="24"/>
          <w:highlight w:val="yellow"/>
          <w:rtl/>
        </w:rPr>
        <w:t>אולי עדיף ש</w:t>
      </w:r>
      <w:r w:rsidR="00094868" w:rsidRPr="001A2631">
        <w:rPr>
          <w:rFonts w:hint="cs"/>
          <w:sz w:val="24"/>
          <w:highlight w:val="yellow"/>
          <w:u w:val="single"/>
          <w:rtl/>
        </w:rPr>
        <w:t xml:space="preserve">לא </w:t>
      </w:r>
      <w:r w:rsidR="00094868" w:rsidRPr="001A2631">
        <w:rPr>
          <w:rFonts w:hint="cs"/>
          <w:sz w:val="24"/>
          <w:highlight w:val="yellow"/>
          <w:rtl/>
        </w:rPr>
        <w:t xml:space="preserve">לצרף  את 8ב' </w:t>
      </w:r>
      <w:proofErr w:type="spellStart"/>
      <w:r w:rsidR="00094868" w:rsidRPr="001A2631">
        <w:rPr>
          <w:rFonts w:hint="cs"/>
          <w:sz w:val="24"/>
          <w:highlight w:val="yellow"/>
          <w:rtl/>
        </w:rPr>
        <w:t>ולהמנע</w:t>
      </w:r>
      <w:proofErr w:type="spellEnd"/>
      <w:r w:rsidR="00094868" w:rsidRPr="001A2631">
        <w:rPr>
          <w:rFonts w:hint="cs"/>
          <w:sz w:val="24"/>
          <w:highlight w:val="yellow"/>
          <w:rtl/>
        </w:rPr>
        <w:t xml:space="preserve"> מהצורך להתמודד</w:t>
      </w:r>
      <w:r w:rsidR="001A2631" w:rsidRPr="001A2631">
        <w:rPr>
          <w:rFonts w:hint="cs"/>
          <w:sz w:val="24"/>
          <w:highlight w:val="yellow"/>
          <w:rtl/>
        </w:rPr>
        <w:t xml:space="preserve"> </w:t>
      </w:r>
      <w:r w:rsidR="00094868" w:rsidRPr="001A2631">
        <w:rPr>
          <w:rFonts w:hint="cs"/>
          <w:sz w:val="24"/>
          <w:highlight w:val="yellow"/>
          <w:rtl/>
        </w:rPr>
        <w:t>עם הטיעונים בו (שהנתבעים יגישו אותו אם ירצו)</w:t>
      </w:r>
    </w:p>
    <w:bookmarkEnd w:id="14"/>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 xml:space="preserve">פרשה </w:t>
      </w:r>
      <w:proofErr w:type="spellStart"/>
      <w:r w:rsidR="004513E5" w:rsidRPr="00901A33">
        <w:rPr>
          <w:rFonts w:hint="cs"/>
          <w:szCs w:val="24"/>
          <w:rtl/>
          <w:lang w:eastAsia="en-US"/>
        </w:rPr>
        <w:t>ל</w:t>
      </w:r>
      <w:r w:rsidRPr="00901A33">
        <w:rPr>
          <w:rFonts w:hint="cs"/>
          <w:szCs w:val="24"/>
          <w:rtl/>
          <w:lang w:eastAsia="en-US"/>
        </w:rPr>
        <w:t>גימלה</w:t>
      </w:r>
      <w:proofErr w:type="spellEnd"/>
      <w:r w:rsidRPr="00901A33">
        <w:rPr>
          <w:rFonts w:hint="cs"/>
          <w:szCs w:val="24"/>
          <w:rtl/>
          <w:lang w:eastAsia="en-US"/>
        </w:rPr>
        <w:t xml:space="preserve"> ואי קיום הוראות הדין</w:t>
      </w:r>
    </w:p>
    <w:p w14:paraId="0D76C1C2" w14:textId="4E6B1FD4" w:rsidR="00091F94" w:rsidRPr="00901A33" w:rsidRDefault="003E0852" w:rsidP="005775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להוראות חוק הגמלאות, נציב שרות המדינה חייב לידע את העובד </w:t>
      </w:r>
      <w:r w:rsidR="00771425" w:rsidRPr="00901A33">
        <w:rPr>
          <w:rStyle w:val="emailstyle17"/>
          <w:rFonts w:ascii="Times New Roman" w:hAnsi="Times New Roman" w:cs="David" w:hint="cs"/>
          <w:color w:val="auto"/>
          <w:rtl/>
        </w:rPr>
        <w:t xml:space="preserve">בדואר רשום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proofErr w:type="spellStart"/>
      <w:r w:rsidRPr="00901A33">
        <w:rPr>
          <w:rStyle w:val="emailstyle17"/>
          <w:rFonts w:ascii="Times New Roman" w:hAnsi="Times New Roman" w:cs="David" w:hint="cs"/>
          <w:color w:val="auto"/>
          <w:rtl/>
        </w:rPr>
        <w:t>לקיצבאות</w:t>
      </w:r>
      <w:proofErr w:type="spellEnd"/>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091F94" w:rsidRPr="00901A33">
        <w:rPr>
          <w:rStyle w:val="emailstyle17"/>
          <w:rFonts w:ascii="Times New Roman" w:hAnsi="Times New Roman" w:cs="David" w:hint="cs"/>
          <w:color w:val="auto"/>
          <w:rtl/>
        </w:rPr>
        <w:t xml:space="preserve"> היה עליה ליידע את התובע על הכוונה להוציאו </w:t>
      </w:r>
      <w:proofErr w:type="spellStart"/>
      <w:r w:rsidR="00091F94" w:rsidRPr="00901A33">
        <w:rPr>
          <w:rStyle w:val="emailstyle17"/>
          <w:rFonts w:ascii="Times New Roman" w:hAnsi="Times New Roman" w:cs="David" w:hint="cs"/>
          <w:color w:val="auto"/>
          <w:rtl/>
        </w:rPr>
        <w:t>לגימלאות</w:t>
      </w:r>
      <w:proofErr w:type="spellEnd"/>
      <w:r w:rsidR="00091F94"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p>
    <w:p w14:paraId="0EE787C5" w14:textId="5800E265" w:rsidR="003E0852" w:rsidRPr="00901A33" w:rsidRDefault="003216EE" w:rsidP="00303211">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lastRenderedPageBreak/>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w:t>
      </w:r>
      <w:proofErr w:type="spellStart"/>
      <w:r w:rsidRPr="00901A33">
        <w:rPr>
          <w:rStyle w:val="emailstyle17"/>
          <w:rFonts w:ascii="Times New Roman" w:hAnsi="Times New Roman" w:cs="David" w:hint="cs"/>
          <w:color w:val="auto"/>
          <w:rtl/>
        </w:rPr>
        <w:t>התקשי"ר</w:t>
      </w:r>
      <w:proofErr w:type="spellEnd"/>
      <w:r w:rsidRPr="00901A33">
        <w:rPr>
          <w:rStyle w:val="emailstyle17"/>
          <w:rFonts w:ascii="Times New Roman" w:hAnsi="Times New Roman" w:cs="David" w:hint="cs"/>
          <w:color w:val="auto"/>
          <w:rtl/>
        </w:rPr>
        <w:t xml:space="preserve">, סמנכ"ל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901A33">
        <w:rPr>
          <w:rStyle w:val="emailstyle17"/>
          <w:rFonts w:ascii="Times New Roman" w:hAnsi="Times New Roman" w:cs="David" w:hint="cs"/>
          <w:color w:val="auto"/>
          <w:rtl/>
        </w:rPr>
        <w:t>שנה שלימה לפני מועד הפרישה.</w:t>
      </w:r>
      <w:r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cs"/>
          <w:b/>
          <w:bCs/>
          <w:color w:val="auto"/>
          <w:rtl/>
        </w:rPr>
        <w:t>הודעה כאמור לא נמסרה לתובע</w:t>
      </w:r>
      <w:r w:rsidR="004F4E48" w:rsidRPr="00901A33">
        <w:rPr>
          <w:rStyle w:val="emailstyle17"/>
          <w:rFonts w:ascii="Times New Roman" w:hAnsi="Times New Roman" w:cs="David" w:hint="cs"/>
          <w:b/>
          <w:bCs/>
          <w:color w:val="auto"/>
          <w:rtl/>
        </w:rPr>
        <w:t xml:space="preserve"> במועד הקבוע בחוק</w:t>
      </w:r>
      <w:r w:rsidR="002A5FA6" w:rsidRPr="00901A33">
        <w:rPr>
          <w:rStyle w:val="emailstyle17"/>
          <w:rFonts w:ascii="Times New Roman" w:hAnsi="Times New Roman" w:cs="David" w:hint="cs"/>
          <w:color w:val="auto"/>
          <w:rtl/>
        </w:rPr>
        <w:t xml:space="preserve"> ו</w:t>
      </w:r>
      <w:r w:rsidR="001C4413" w:rsidRPr="00901A33">
        <w:rPr>
          <w:rStyle w:val="emailstyle17"/>
          <w:rFonts w:ascii="Times New Roman" w:hAnsi="Times New Roman" w:cs="David" w:hint="cs"/>
          <w:color w:val="auto"/>
          <w:rtl/>
        </w:rPr>
        <w:t>ל</w:t>
      </w:r>
      <w:r w:rsidR="002A5FA6" w:rsidRPr="00901A33">
        <w:rPr>
          <w:rStyle w:val="emailstyle17"/>
          <w:rFonts w:ascii="Times New Roman" w:hAnsi="Times New Roman" w:cs="David" w:hint="cs"/>
          <w:color w:val="auto"/>
          <w:rtl/>
        </w:rPr>
        <w:t>א 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p>
    <w:p w14:paraId="23E45483" w14:textId="2D114ADD" w:rsidR="00606CEF" w:rsidRPr="00901A33" w:rsidRDefault="004F4E48" w:rsidP="00926F04">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eastAsia"/>
          <w:b/>
          <w:bCs/>
          <w:color w:val="auto"/>
          <w:rtl/>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הנושאת תאריך 15.8.2012,</w:t>
      </w:r>
      <w:r w:rsidR="003E0852" w:rsidRPr="00901A33">
        <w:rPr>
          <w:rStyle w:val="emailstyle17"/>
          <w:rFonts w:ascii="Times New Roman" w:hAnsi="Times New Roman" w:cs="David" w:hint="cs"/>
          <w:color w:val="auto"/>
          <w:rtl/>
        </w:rPr>
        <w:t xml:space="preserve"> 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(שכזכור אינו חל על התובע)</w:t>
      </w:r>
      <w:r w:rsidR="005011CD"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על הוצאתו של התובע ל</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b/>
          <w:bCs/>
          <w:color w:val="auto"/>
          <w:rtl/>
        </w:rPr>
        <w:t>קצבה מטע</w:t>
      </w:r>
      <w:r w:rsidR="00AD5442" w:rsidRPr="00901A33">
        <w:rPr>
          <w:rStyle w:val="emailstyle17"/>
          <w:rFonts w:ascii="Times New Roman" w:hAnsi="Times New Roman" w:cs="David" w:hint="cs"/>
          <w:b/>
          <w:bCs/>
          <w:color w:val="auto"/>
          <w:rtl/>
        </w:rPr>
        <w:t>מי גיל</w:t>
      </w:r>
      <w:r w:rsidR="003E0852" w:rsidRPr="00901A33">
        <w:rPr>
          <w:rStyle w:val="emailstyle17"/>
          <w:rFonts w:ascii="Times New Roman" w:hAnsi="Times New Roman" w:cs="David"/>
          <w:color w:val="auto"/>
          <w:rtl/>
        </w:rPr>
        <w:t>"</w:t>
      </w:r>
      <w:r w:rsidR="00AD5442" w:rsidRPr="00901A33">
        <w:rPr>
          <w:rStyle w:val="emailstyle17"/>
          <w:rFonts w:ascii="Times New Roman" w:hAnsi="Times New Roman" w:cs="David"/>
          <w:color w:val="auto"/>
          <w:rtl/>
        </w:rPr>
        <w:t xml:space="preserve"> </w:t>
      </w:r>
      <w:r w:rsidR="00AD5442" w:rsidRPr="00901A33">
        <w:rPr>
          <w:rStyle w:val="emailstyle17"/>
          <w:rFonts w:ascii="Times New Roman" w:hAnsi="Times New Roman" w:cs="David" w:hint="cs"/>
          <w:b/>
          <w:bCs/>
          <w:color w:val="auto"/>
          <w:rtl/>
        </w:rPr>
        <w:t>רטרואקטיבית</w:t>
      </w:r>
      <w:r w:rsidR="00A60AF2" w:rsidRPr="00901A33">
        <w:rPr>
          <w:rStyle w:val="emailstyle17"/>
          <w:rFonts w:ascii="Times New Roman" w:hAnsi="Times New Roman" w:cs="David" w:hint="cs"/>
          <w:b/>
          <w:bCs/>
          <w:color w:val="auto"/>
          <w:rtl/>
        </w:rPr>
        <w:t xml:space="preserve"> ביום 31.7.2012</w:t>
      </w:r>
      <w:r w:rsidR="00A60AF2" w:rsidRPr="00901A33">
        <w:rPr>
          <w:rStyle w:val="emailstyle17"/>
          <w:rFonts w:ascii="Times New Roman" w:hAnsi="Times New Roman" w:cs="David" w:hint="cs"/>
          <w:color w:val="auto"/>
          <w:rtl/>
        </w:rPr>
        <w:t>.</w:t>
      </w:r>
      <w:r w:rsidR="00A60AF2" w:rsidRPr="00901A33" w:rsidDel="009E1704">
        <w:rPr>
          <w:rStyle w:val="emailstyle17"/>
          <w:rFonts w:ascii="Times New Roman" w:hAnsi="Times New Roman" w:cs="David"/>
          <w:color w:val="auto"/>
          <w:rtl/>
        </w:rPr>
        <w:t xml:space="preserve"> </w:t>
      </w:r>
    </w:p>
    <w:p w14:paraId="63BF3080" w14:textId="0B71BF3A" w:rsidR="00577511" w:rsidRPr="00901A33" w:rsidRDefault="00606CEF" w:rsidP="004513E5">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יצוין עוד שה</w:t>
      </w:r>
      <w:r w:rsidR="00771425"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ודעה במסמך זה מציינת ש</w:t>
      </w:r>
      <w:r w:rsidRPr="00901A33">
        <w:rPr>
          <w:rStyle w:val="emailstyle17"/>
          <w:rFonts w:ascii="Times New Roman" w:hAnsi="Times New Roman" w:cs="David" w:hint="cs"/>
          <w:b/>
          <w:bCs/>
          <w:color w:val="auto"/>
          <w:rtl/>
        </w:rPr>
        <w:t xml:space="preserve">שיעור </w:t>
      </w:r>
      <w:proofErr w:type="spellStart"/>
      <w:r w:rsidRPr="00901A33">
        <w:rPr>
          <w:rStyle w:val="emailstyle17"/>
          <w:rFonts w:ascii="Times New Roman" w:hAnsi="Times New Roman" w:cs="David" w:hint="cs"/>
          <w:b/>
          <w:bCs/>
          <w:color w:val="auto"/>
          <w:rtl/>
        </w:rPr>
        <w:t>הגימלה</w:t>
      </w:r>
      <w:proofErr w:type="spellEnd"/>
      <w:r w:rsidRPr="00901A33">
        <w:rPr>
          <w:rStyle w:val="emailstyle17"/>
          <w:rFonts w:ascii="Times New Roman" w:hAnsi="Times New Roman" w:cs="David" w:hint="cs"/>
          <w:b/>
          <w:bCs/>
          <w:color w:val="auto"/>
          <w:rtl/>
        </w:rPr>
        <w:t xml:space="preserve">, יהיה "לפי 2% </w:t>
      </w:r>
      <w:proofErr w:type="spellStart"/>
      <w:r w:rsidRPr="00901A33">
        <w:rPr>
          <w:rStyle w:val="emailstyle17"/>
          <w:rFonts w:ascii="Times New Roman" w:hAnsi="Times New Roman" w:cs="David" w:hint="cs"/>
          <w:b/>
          <w:bCs/>
          <w:color w:val="auto"/>
          <w:rtl/>
        </w:rPr>
        <w:t>קיצבה</w:t>
      </w:r>
      <w:proofErr w:type="spellEnd"/>
      <w:r w:rsidRPr="00901A33">
        <w:rPr>
          <w:rStyle w:val="emailstyle17"/>
          <w:rFonts w:ascii="Times New Roman" w:hAnsi="Times New Roman" w:cs="David" w:hint="cs"/>
          <w:b/>
          <w:bCs/>
          <w:color w:val="auto"/>
          <w:rtl/>
        </w:rPr>
        <w:t xml:space="preserve"> לכל שנת שרות".</w:t>
      </w:r>
    </w:p>
    <w:p w14:paraId="19FF63F2" w14:textId="119ACC9E" w:rsidR="00577511" w:rsidRPr="00901A33" w:rsidRDefault="00091F94" w:rsidP="009E1704">
      <w:pPr>
        <w:pStyle w:val="11"/>
        <w:tabs>
          <w:tab w:val="left" w:pos="453"/>
        </w:tabs>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color w:val="auto"/>
          <w:rtl/>
        </w:rPr>
        <w:tab/>
      </w:r>
      <w:r w:rsidR="004F4E48"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r w:rsidR="003E0852" w:rsidRPr="00901A33">
        <w:rPr>
          <w:rStyle w:val="emailstyle17"/>
          <w:rFonts w:ascii="Times New Roman" w:hAnsi="Times New Roman" w:cs="David" w:hint="cs"/>
          <w:color w:val="auto"/>
          <w:rtl/>
        </w:rPr>
        <w:t xml:space="preserve">נושא את התאריך 15.8.2012 </w:t>
      </w:r>
      <w:r w:rsidR="004F4E48"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 xml:space="preserve">שבועיים </w:t>
      </w:r>
      <w:r w:rsidR="003E0852" w:rsidRPr="00901A33">
        <w:rPr>
          <w:rStyle w:val="emailstyle17"/>
          <w:rFonts w:ascii="Times New Roman" w:hAnsi="Times New Roman" w:cs="David" w:hint="eastAsia"/>
          <w:color w:val="auto"/>
          <w:rtl/>
        </w:rPr>
        <w:t>אחרי</w:t>
      </w:r>
      <w:r w:rsidR="004F4E48" w:rsidRPr="00901A33">
        <w:rPr>
          <w:rStyle w:val="emailstyle17"/>
          <w:rFonts w:ascii="Times New Roman" w:hAnsi="Times New Roman" w:cs="David" w:hint="cs"/>
          <w:color w:val="auto"/>
          <w:rtl/>
        </w:rPr>
        <w:t xml:space="preserve"> מועד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r w:rsidR="004F4E48" w:rsidRPr="00901A33">
        <w:rPr>
          <w:rStyle w:val="emailstyle17"/>
          <w:rFonts w:ascii="Times New Roman" w:hAnsi="Times New Roman" w:cs="David" w:hint="eastAsia"/>
          <w:b/>
          <w:bCs/>
          <w:color w:val="auto"/>
          <w:rtl/>
        </w:rPr>
        <w:t>נ</w:t>
      </w:r>
      <w:r w:rsidR="003E0852" w:rsidRPr="00901A33">
        <w:rPr>
          <w:rStyle w:val="emailstyle17"/>
          <w:rFonts w:ascii="Times New Roman" w:hAnsi="Times New Roman" w:cs="David" w:hint="eastAsia"/>
          <w:b/>
          <w:bCs/>
          <w:color w:val="auto"/>
          <w:rtl/>
        </w:rPr>
        <w:t>חתם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hint="eastAsia"/>
          <w:b/>
          <w:bCs/>
          <w:color w:val="auto"/>
          <w:rtl/>
        </w:rPr>
        <w:t>רק</w:t>
      </w:r>
      <w:r w:rsidR="003216EE"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ביום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21.11.2012</w:t>
      </w:r>
      <w:r w:rsidR="003216EE" w:rsidRPr="00901A33">
        <w:rPr>
          <w:rStyle w:val="emailstyle17"/>
          <w:rFonts w:ascii="Times New Roman" w:hAnsi="Times New Roman" w:cs="David"/>
          <w:b/>
          <w:bCs/>
          <w:color w:val="auto"/>
          <w:rtl/>
        </w:rPr>
        <w:t xml:space="preserve">, יותר משלושה חודשים(!!!) אחרי התאריך </w:t>
      </w:r>
      <w:r w:rsidR="009E1704" w:rsidRPr="00901A33">
        <w:rPr>
          <w:rStyle w:val="emailstyle17"/>
          <w:rFonts w:ascii="Times New Roman" w:hAnsi="Times New Roman" w:cs="David" w:hint="cs"/>
          <w:b/>
          <w:bCs/>
          <w:color w:val="auto"/>
          <w:rtl/>
        </w:rPr>
        <w:t xml:space="preserve">הנקוב </w:t>
      </w:r>
      <w:r w:rsidR="009E1704" w:rsidRPr="00901A33">
        <w:rPr>
          <w:rStyle w:val="emailstyle17"/>
          <w:rFonts w:ascii="Times New Roman" w:hAnsi="Times New Roman" w:cs="David" w:hint="eastAsia"/>
          <w:b/>
          <w:bCs/>
          <w:color w:val="auto"/>
          <w:rtl/>
        </w:rPr>
        <w:t>על</w:t>
      </w:r>
      <w:r w:rsidR="009E1704" w:rsidRPr="00901A33">
        <w:rPr>
          <w:rStyle w:val="emailstyle17"/>
          <w:rFonts w:ascii="Times New Roman" w:hAnsi="Times New Roman" w:cs="David"/>
          <w:b/>
          <w:bCs/>
          <w:color w:val="auto"/>
          <w:rtl/>
        </w:rPr>
        <w:t xml:space="preserve"> </w:t>
      </w:r>
      <w:r w:rsidR="003216EE"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w:t>
      </w:r>
      <w:r w:rsidR="009E1704" w:rsidRPr="00901A33">
        <w:rPr>
          <w:rStyle w:val="emailstyle17"/>
          <w:rFonts w:ascii="Times New Roman" w:hAnsi="Times New Roman" w:cs="David" w:hint="cs"/>
          <w:color w:val="auto"/>
          <w:rtl/>
        </w:rPr>
        <w:t xml:space="preserve"> למכתב צורפה גם חתימת סמנכ"לית המשרד (כפי שהיה עליה לעשות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p>
    <w:p w14:paraId="21786340" w14:textId="6C205545" w:rsidR="008453A3" w:rsidRPr="00901A33" w:rsidRDefault="00577511" w:rsidP="00577511">
      <w:pPr>
        <w:pStyle w:val="11"/>
        <w:tabs>
          <w:tab w:val="left" w:pos="530"/>
        </w:tabs>
        <w:spacing w:before="0" w:after="240" w:line="360" w:lineRule="auto"/>
        <w:ind w:left="510" w:hanging="425"/>
        <w:rPr>
          <w:b/>
          <w:bCs/>
          <w:i/>
          <w:iCs/>
          <w:sz w:val="24"/>
          <w:rtl/>
        </w:rPr>
      </w:pPr>
      <w:r w:rsidRPr="00901A33">
        <w:rPr>
          <w:rStyle w:val="emailstyle17"/>
          <w:rFonts w:ascii="Times New Roman" w:hAnsi="Times New Roman" w:cs="David"/>
          <w:color w:val="auto"/>
          <w:rtl/>
        </w:rPr>
        <w:tab/>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004F4E48"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3EC92FD1" w14:textId="35020BFB" w:rsidR="003E0852" w:rsidRPr="00901A33" w:rsidRDefault="008453A3"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15"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Pr="00901A33">
        <w:rPr>
          <w:i/>
          <w:iCs/>
          <w:sz w:val="24"/>
          <w:u w:val="single"/>
          <w:rtl/>
        </w:rPr>
        <w:t>9 א' – 9 ב'.</w:t>
      </w:r>
    </w:p>
    <w:bookmarkEnd w:id="15"/>
    <w:p w14:paraId="473C4B6D" w14:textId="35075123" w:rsidR="004F4E48" w:rsidRPr="00901A33"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עם קבלת ההודעה הנ"ל של נציב שרות המדינה, פנה התובע שוב, באמצעות בא כוחו, ליועץ המשפטי של משרד האוצר</w:t>
      </w:r>
      <w:r w:rsidR="004F4E48" w:rsidRPr="00901A33">
        <w:rPr>
          <w:rStyle w:val="emailstyle17"/>
          <w:rFonts w:ascii="Times New Roman" w:hAnsi="Times New Roman" w:cs="David" w:hint="cs"/>
          <w:color w:val="auto"/>
          <w:rtl/>
        </w:rPr>
        <w:t>, וחזר על דרישותיו בעניין וזכותו להמשיך לעבוד עד תום תקופת החוזה</w:t>
      </w:r>
      <w:r w:rsidR="003216EE" w:rsidRPr="00901A33">
        <w:rPr>
          <w:rStyle w:val="emailstyle17"/>
          <w:rFonts w:ascii="Times New Roman" w:hAnsi="Times New Roman" w:cs="David" w:hint="cs"/>
          <w:color w:val="auto"/>
          <w:rtl/>
        </w:rPr>
        <w:t xml:space="preserve"> ו</w:t>
      </w:r>
      <w:r w:rsidR="005430D4" w:rsidRPr="00901A33">
        <w:rPr>
          <w:rStyle w:val="emailstyle17"/>
          <w:rFonts w:ascii="Times New Roman" w:hAnsi="Times New Roman" w:cs="David" w:hint="cs"/>
          <w:color w:val="auto"/>
          <w:rtl/>
        </w:rPr>
        <w:t xml:space="preserve">דרישה לשלם את </w:t>
      </w:r>
      <w:r w:rsidR="003216EE" w:rsidRPr="00901A33">
        <w:rPr>
          <w:rStyle w:val="emailstyle17"/>
          <w:rFonts w:ascii="Times New Roman" w:hAnsi="Times New Roman" w:cs="David" w:hint="cs"/>
          <w:color w:val="auto"/>
          <w:rtl/>
        </w:rPr>
        <w:t>שכרו של התובע</w:t>
      </w:r>
      <w:r w:rsidR="00506C84" w:rsidRPr="00901A33">
        <w:rPr>
          <w:rStyle w:val="emailstyle17"/>
          <w:rFonts w:ascii="Times New Roman" w:hAnsi="Times New Roman" w:cs="David" w:hint="cs"/>
          <w:color w:val="auto"/>
          <w:rtl/>
        </w:rPr>
        <w:t>, אך לשווא</w:t>
      </w:r>
      <w:r w:rsidR="004F4E48" w:rsidRPr="00901A33">
        <w:rPr>
          <w:rStyle w:val="emailstyle17"/>
          <w:rFonts w:ascii="Times New Roman" w:hAnsi="Times New Roman" w:cs="David"/>
          <w:color w:val="auto"/>
          <w:rtl/>
        </w:rPr>
        <w:t xml:space="preserve">. </w:t>
      </w:r>
    </w:p>
    <w:p w14:paraId="6F268104" w14:textId="74C068EE" w:rsidR="003E0852" w:rsidRPr="00901A33" w:rsidRDefault="004F4E48" w:rsidP="000316EA">
      <w:pPr>
        <w:pStyle w:val="11"/>
        <w:tabs>
          <w:tab w:val="left" w:pos="453"/>
        </w:tabs>
        <w:spacing w:before="0" w:after="240" w:line="360" w:lineRule="auto"/>
        <w:ind w:left="510" w:hanging="425"/>
        <w:rPr>
          <w:i/>
          <w:iCs/>
          <w:sz w:val="24"/>
          <w:u w:val="single"/>
          <w:rtl/>
        </w:rPr>
      </w:pPr>
      <w:r w:rsidRPr="00901A33">
        <w:rPr>
          <w:i/>
          <w:iCs/>
          <w:sz w:val="24"/>
          <w:rtl/>
        </w:rPr>
        <w:t>*</w:t>
      </w:r>
      <w:r w:rsidRPr="00901A33">
        <w:rPr>
          <w:i/>
          <w:iCs/>
          <w:sz w:val="24"/>
          <w:rtl/>
        </w:rPr>
        <w:tab/>
      </w:r>
      <w:r w:rsidR="003E0852" w:rsidRPr="00901A33">
        <w:rPr>
          <w:i/>
          <w:iCs/>
          <w:sz w:val="24"/>
          <w:rtl/>
        </w:rPr>
        <w:t>רצ"</w:t>
      </w:r>
      <w:r w:rsidR="003E0852" w:rsidRPr="00901A33">
        <w:rPr>
          <w:rFonts w:hint="eastAsia"/>
          <w:i/>
          <w:iCs/>
          <w:sz w:val="24"/>
          <w:rtl/>
        </w:rPr>
        <w:t>ב</w:t>
      </w:r>
      <w:r w:rsidR="003E0852" w:rsidRPr="00901A33">
        <w:rPr>
          <w:i/>
          <w:iCs/>
          <w:sz w:val="24"/>
          <w:rtl/>
        </w:rPr>
        <w:t xml:space="preserve"> </w:t>
      </w:r>
      <w:bookmarkStart w:id="16" w:name="_Hlk18184465"/>
      <w:r w:rsidR="003E0852" w:rsidRPr="00901A33">
        <w:rPr>
          <w:rFonts w:hint="eastAsia"/>
          <w:i/>
          <w:iCs/>
          <w:sz w:val="24"/>
          <w:rtl/>
        </w:rPr>
        <w:t>מכתבו</w:t>
      </w:r>
      <w:r w:rsidR="003E0852" w:rsidRPr="00901A33">
        <w:rPr>
          <w:i/>
          <w:iCs/>
          <w:sz w:val="24"/>
          <w:rtl/>
        </w:rPr>
        <w:t xml:space="preserve"> </w:t>
      </w:r>
      <w:r w:rsidR="003E0852" w:rsidRPr="00901A33">
        <w:rPr>
          <w:rFonts w:hint="eastAsia"/>
          <w:i/>
          <w:iCs/>
          <w:sz w:val="24"/>
          <w:rtl/>
        </w:rPr>
        <w:t>של</w:t>
      </w:r>
      <w:r w:rsidR="003E0852" w:rsidRPr="00901A33">
        <w:rPr>
          <w:i/>
          <w:iCs/>
          <w:sz w:val="24"/>
          <w:rtl/>
        </w:rPr>
        <w:t xml:space="preserve"> </w:t>
      </w:r>
      <w:r w:rsidR="003E0852" w:rsidRPr="00901A33">
        <w:rPr>
          <w:rFonts w:hint="eastAsia"/>
          <w:i/>
          <w:iCs/>
          <w:sz w:val="24"/>
          <w:rtl/>
        </w:rPr>
        <w:t>ב</w:t>
      </w:r>
      <w:r w:rsidR="003E0852" w:rsidRPr="00901A33">
        <w:rPr>
          <w:i/>
          <w:iCs/>
          <w:sz w:val="24"/>
          <w:rtl/>
        </w:rPr>
        <w:t xml:space="preserve">"כ </w:t>
      </w:r>
      <w:r w:rsidR="003E0852" w:rsidRPr="00901A33">
        <w:rPr>
          <w:rFonts w:hint="eastAsia"/>
          <w:i/>
          <w:iCs/>
          <w:sz w:val="24"/>
          <w:rtl/>
        </w:rPr>
        <w:t>התובע</w:t>
      </w:r>
      <w:r w:rsidR="003E0852" w:rsidRPr="00901A33">
        <w:rPr>
          <w:i/>
          <w:iCs/>
          <w:sz w:val="24"/>
          <w:rtl/>
        </w:rPr>
        <w:t xml:space="preserve"> מיום 27.12.12, מסומ</w:t>
      </w:r>
      <w:r w:rsidRPr="00901A33">
        <w:rPr>
          <w:rFonts w:hint="eastAsia"/>
          <w:i/>
          <w:iCs/>
          <w:sz w:val="24"/>
          <w:rtl/>
        </w:rPr>
        <w:t>ן</w:t>
      </w:r>
      <w:r w:rsidR="003E0852" w:rsidRPr="00901A33">
        <w:rPr>
          <w:i/>
          <w:iCs/>
          <w:sz w:val="24"/>
          <w:rtl/>
        </w:rPr>
        <w:t xml:space="preserve"> </w:t>
      </w:r>
      <w:r w:rsidR="003E0852" w:rsidRPr="00901A33">
        <w:rPr>
          <w:i/>
          <w:iCs/>
          <w:sz w:val="24"/>
          <w:u w:val="single"/>
          <w:rtl/>
        </w:rPr>
        <w:t xml:space="preserve">כנספח </w:t>
      </w:r>
      <w:r w:rsidR="008453A3" w:rsidRPr="00901A33">
        <w:rPr>
          <w:i/>
          <w:iCs/>
          <w:sz w:val="24"/>
          <w:u w:val="single"/>
          <w:rtl/>
        </w:rPr>
        <w:t>10.</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16"/>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הפגיעה הקשה בזכויות הפנסיה של התובע</w:t>
      </w:r>
    </w:p>
    <w:p w14:paraId="1EBA5C18" w14:textId="1847FF13" w:rsidR="008130C8" w:rsidRPr="00901A33" w:rsidRDefault="00606CEF" w:rsidP="00B63209">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901A33">
        <w:rPr>
          <w:rFonts w:hint="cs"/>
          <w:sz w:val="24"/>
          <w:rtl/>
        </w:rPr>
        <w:t xml:space="preserve">בעקבות הודעת </w:t>
      </w:r>
      <w:proofErr w:type="spellStart"/>
      <w:r w:rsidRPr="00901A33">
        <w:rPr>
          <w:rFonts w:hint="cs"/>
          <w:sz w:val="24"/>
          <w:rtl/>
        </w:rPr>
        <w:t>הנש"מ</w:t>
      </w:r>
      <w:proofErr w:type="spellEnd"/>
      <w:r w:rsidRPr="00901A33">
        <w:rPr>
          <w:rFonts w:hint="cs"/>
          <w:sz w:val="24"/>
          <w:rtl/>
        </w:rPr>
        <w:t xml:space="preserve">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w:t>
      </w:r>
      <w:proofErr w:type="spellStart"/>
      <w:r w:rsidR="006D2E74" w:rsidRPr="00901A33">
        <w:rPr>
          <w:rFonts w:hint="cs"/>
          <w:sz w:val="24"/>
          <w:rtl/>
        </w:rPr>
        <w:t>לגימלאות</w:t>
      </w:r>
      <w:proofErr w:type="spellEnd"/>
      <w:r w:rsidR="006D2E74" w:rsidRPr="00901A33">
        <w:rPr>
          <w:rFonts w:hint="cs"/>
          <w:sz w:val="24"/>
          <w:rtl/>
        </w:rPr>
        <w:t>,</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w:t>
      </w:r>
      <w:proofErr w:type="spellStart"/>
      <w:r w:rsidR="00B314F0" w:rsidRPr="00901A33">
        <w:rPr>
          <w:rFonts w:hint="cs"/>
          <w:sz w:val="24"/>
          <w:rtl/>
        </w:rPr>
        <w:t>גימלאות</w:t>
      </w:r>
      <w:proofErr w:type="spellEnd"/>
      <w:r w:rsidR="00B314F0" w:rsidRPr="00901A33">
        <w:rPr>
          <w:rFonts w:hint="cs"/>
          <w:sz w:val="24"/>
          <w:rtl/>
        </w:rPr>
        <w:t xml:space="preserve">" מיום 10.12.2012, בחתימת </w:t>
      </w:r>
      <w:r w:rsidRPr="00901A33">
        <w:rPr>
          <w:rFonts w:hint="cs"/>
          <w:sz w:val="24"/>
          <w:rtl/>
        </w:rPr>
        <w:t xml:space="preserve">גב' חנה שוורץ, מנהלת תחום בכיר (גמלאות) </w:t>
      </w:r>
      <w:proofErr w:type="spellStart"/>
      <w:r w:rsidRPr="00901A33">
        <w:rPr>
          <w:rFonts w:hint="cs"/>
          <w:sz w:val="24"/>
          <w:rtl/>
        </w:rPr>
        <w:t>במינהל</w:t>
      </w:r>
      <w:proofErr w:type="spellEnd"/>
      <w:r w:rsidRPr="00901A33">
        <w:rPr>
          <w:rFonts w:hint="cs"/>
          <w:sz w:val="24"/>
          <w:rtl/>
        </w:rPr>
        <w:t xml:space="preserve"> </w:t>
      </w:r>
      <w:proofErr w:type="spellStart"/>
      <w:r w:rsidRPr="00901A33">
        <w:rPr>
          <w:rFonts w:hint="cs"/>
          <w:sz w:val="24"/>
          <w:rtl/>
        </w:rPr>
        <w:t>הגימלאות</w:t>
      </w:r>
      <w:proofErr w:type="spellEnd"/>
      <w:r w:rsidR="004513E5" w:rsidRPr="00901A33">
        <w:rPr>
          <w:rFonts w:hint="cs"/>
          <w:sz w:val="24"/>
          <w:rtl/>
        </w:rPr>
        <w:t xml:space="preserve"> (</w:t>
      </w:r>
      <w:r w:rsidR="00B63209" w:rsidRPr="00901A33">
        <w:rPr>
          <w:rFonts w:hint="cs"/>
          <w:sz w:val="24"/>
          <w:rtl/>
        </w:rPr>
        <w:t xml:space="preserve">הפועל במסגרת </w:t>
      </w:r>
      <w:r w:rsidR="004513E5" w:rsidRPr="00901A33">
        <w:rPr>
          <w:rFonts w:hint="cs"/>
          <w:sz w:val="24"/>
          <w:rtl/>
        </w:rPr>
        <w:t>נתבע 3)</w:t>
      </w:r>
      <w:r w:rsidR="00A26DC6" w:rsidRPr="00901A33">
        <w:rPr>
          <w:rFonts w:hint="cs"/>
          <w:sz w:val="24"/>
          <w:rtl/>
        </w:rPr>
        <w:t>.</w:t>
      </w:r>
      <w:r w:rsidR="00A26DC6" w:rsidRPr="00901A33">
        <w:rPr>
          <w:rStyle w:val="emailstyle17"/>
          <w:rFonts w:ascii="Times New Roman" w:hAnsi="Times New Roman" w:cs="David" w:hint="cs"/>
          <w:color w:val="auto"/>
          <w:rtl/>
        </w:rPr>
        <w:t xml:space="preserve"> </w:t>
      </w:r>
      <w:r w:rsidR="006D2E74" w:rsidRPr="00901A33">
        <w:rPr>
          <w:rStyle w:val="emailstyle17"/>
          <w:rFonts w:ascii="Times New Roman" w:hAnsi="Times New Roman" w:cs="David" w:hint="cs"/>
          <w:color w:val="auto"/>
          <w:rtl/>
        </w:rPr>
        <w:t xml:space="preserve">רק </w:t>
      </w:r>
      <w:r w:rsidR="00D26EA4" w:rsidRPr="00901A33">
        <w:rPr>
          <w:rStyle w:val="emailstyle17"/>
          <w:rFonts w:ascii="Times New Roman" w:hAnsi="Times New Roman" w:cs="David" w:hint="cs"/>
          <w:color w:val="auto"/>
          <w:rtl/>
        </w:rPr>
        <w:t xml:space="preserve">בתחילת ינואר 2013 </w:t>
      </w:r>
      <w:r w:rsidR="009D504B" w:rsidRPr="00901A33">
        <w:rPr>
          <w:rStyle w:val="emailstyle17"/>
          <w:rFonts w:ascii="Times New Roman" w:hAnsi="Times New Roman" w:cs="David" w:hint="cs"/>
          <w:color w:val="auto"/>
          <w:rtl/>
        </w:rPr>
        <w:t>קיבל התובע לראשונה ת</w:t>
      </w:r>
      <w:r w:rsidR="00B314F0" w:rsidRPr="00901A33">
        <w:rPr>
          <w:rStyle w:val="emailstyle17"/>
          <w:rFonts w:ascii="Times New Roman" w:hAnsi="Times New Roman" w:cs="David" w:hint="cs"/>
          <w:color w:val="auto"/>
          <w:rtl/>
        </w:rPr>
        <w:t xml:space="preserve">לוש פנסיה המפרט את </w:t>
      </w:r>
      <w:r w:rsidR="006D2E74" w:rsidRPr="00901A33">
        <w:rPr>
          <w:rStyle w:val="emailstyle17"/>
          <w:rFonts w:ascii="Times New Roman" w:hAnsi="Times New Roman" w:cs="David" w:hint="cs"/>
          <w:color w:val="auto"/>
          <w:rtl/>
        </w:rPr>
        <w:t>ה</w:t>
      </w:r>
      <w:r w:rsidR="00B314F0" w:rsidRPr="00901A33">
        <w:rPr>
          <w:rStyle w:val="emailstyle17"/>
          <w:rFonts w:ascii="Times New Roman" w:hAnsi="Times New Roman" w:cs="David" w:hint="cs"/>
          <w:color w:val="auto"/>
          <w:rtl/>
        </w:rPr>
        <w:t>תשלומים ששולמו לו ב</w:t>
      </w:r>
      <w:r w:rsidR="007B1E48" w:rsidRPr="00901A33">
        <w:rPr>
          <w:rStyle w:val="emailstyle17"/>
          <w:rFonts w:ascii="Times New Roman" w:hAnsi="Times New Roman" w:cs="David" w:hint="cs"/>
          <w:color w:val="auto"/>
          <w:rtl/>
        </w:rPr>
        <w:t>-</w:t>
      </w:r>
      <w:r w:rsidR="00B314F0" w:rsidRPr="00901A33">
        <w:rPr>
          <w:rStyle w:val="emailstyle17"/>
          <w:rFonts w:ascii="Times New Roman" w:hAnsi="Times New Roman" w:cs="David" w:hint="cs"/>
          <w:color w:val="auto"/>
          <w:rtl/>
        </w:rPr>
        <w:t xml:space="preserve">1.1.2013, </w:t>
      </w:r>
      <w:r w:rsidR="009D504B" w:rsidRPr="00901A33">
        <w:rPr>
          <w:rStyle w:val="emailstyle17"/>
          <w:rFonts w:ascii="Times New Roman" w:hAnsi="Times New Roman" w:cs="David" w:hint="cs"/>
          <w:color w:val="auto"/>
          <w:rtl/>
        </w:rPr>
        <w:t>(רטרואקטיבית מ-31.7.2012)</w:t>
      </w:r>
      <w:r w:rsidR="00B314F0" w:rsidRPr="00901A33">
        <w:rPr>
          <w:rStyle w:val="emailstyle17"/>
          <w:rFonts w:ascii="Times New Roman" w:hAnsi="Times New Roman" w:cs="David" w:hint="cs"/>
          <w:color w:val="auto"/>
          <w:rtl/>
        </w:rPr>
        <w:t>.</w:t>
      </w:r>
    </w:p>
    <w:p w14:paraId="395A5D1A" w14:textId="323E01C7" w:rsidR="001D0395" w:rsidRPr="00901A33" w:rsidRDefault="0052271B"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8130C8" w:rsidRPr="00901A33">
        <w:rPr>
          <w:rFonts w:hint="cs"/>
          <w:i/>
          <w:iCs/>
          <w:rtl/>
        </w:rPr>
        <w:t xml:space="preserve"> רצ"ב </w:t>
      </w:r>
      <w:bookmarkStart w:id="17" w:name="_Hlk18184499"/>
      <w:r w:rsidR="008130C8" w:rsidRPr="00901A33">
        <w:rPr>
          <w:rFonts w:hint="cs"/>
          <w:i/>
          <w:iCs/>
          <w:rtl/>
        </w:rPr>
        <w:t xml:space="preserve">מכתב אישור </w:t>
      </w:r>
      <w:proofErr w:type="spellStart"/>
      <w:r w:rsidR="008130C8" w:rsidRPr="00901A33">
        <w:rPr>
          <w:rFonts w:hint="cs"/>
          <w:i/>
          <w:iCs/>
          <w:rtl/>
        </w:rPr>
        <w:t>גימלאות</w:t>
      </w:r>
      <w:proofErr w:type="spellEnd"/>
      <w:r w:rsidR="008130C8" w:rsidRPr="00901A33">
        <w:rPr>
          <w:rFonts w:hint="cs"/>
          <w:i/>
          <w:iCs/>
          <w:rtl/>
        </w:rPr>
        <w:t xml:space="preserve"> מיום 10.12.12</w:t>
      </w:r>
      <w:r w:rsidRPr="00901A33">
        <w:rPr>
          <w:rFonts w:hint="cs"/>
          <w:i/>
          <w:iCs/>
          <w:rtl/>
        </w:rPr>
        <w:t xml:space="preserve">,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8453A3" w:rsidRPr="00901A33">
        <w:rPr>
          <w:i/>
          <w:iCs/>
          <w:sz w:val="24"/>
          <w:u w:val="single"/>
          <w:rtl/>
        </w:rPr>
        <w:t>11</w:t>
      </w:r>
      <w:r w:rsidRPr="00901A33">
        <w:rPr>
          <w:i/>
          <w:iCs/>
          <w:sz w:val="24"/>
          <w:u w:val="single"/>
          <w:rtl/>
        </w:rPr>
        <w:t>.</w:t>
      </w:r>
    </w:p>
    <w:bookmarkEnd w:id="17"/>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כך </w:t>
      </w:r>
      <w:r w:rsidR="004E3ABC" w:rsidRPr="00901A33">
        <w:rPr>
          <w:rStyle w:val="emailstyle17"/>
          <w:rFonts w:ascii="Times New Roman" w:hAnsi="Times New Roman" w:cs="David" w:hint="cs"/>
          <w:color w:val="auto"/>
          <w:sz w:val="24"/>
          <w:rtl/>
        </w:rPr>
        <w:t xml:space="preserve"> התברר לתובע,</w:t>
      </w:r>
      <w:r w:rsidR="00D26EA4"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כי</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בנוסף</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w:t>
      </w:r>
      <w:r w:rsidR="00CC48AF" w:rsidRPr="00901A33">
        <w:rPr>
          <w:rStyle w:val="emailstyle17"/>
          <w:rFonts w:ascii="Times New Roman" w:hAnsi="Times New Roman" w:cs="David" w:hint="eastAsia"/>
          <w:color w:val="auto"/>
          <w:sz w:val="24"/>
          <w:rtl/>
        </w:rPr>
        <w:t>פרישתו</w:t>
      </w:r>
      <w:r w:rsidR="004E3ABC" w:rsidRPr="00901A33">
        <w:rPr>
          <w:rStyle w:val="emailstyle17"/>
          <w:rFonts w:ascii="Times New Roman" w:hAnsi="Times New Roman" w:cs="David"/>
          <w:color w:val="auto"/>
          <w:sz w:val="24"/>
          <w:rtl/>
        </w:rPr>
        <w:t xml:space="preserve"> הכפויה,</w:t>
      </w:r>
      <w:r w:rsidR="00CC48AF" w:rsidRPr="00901A33">
        <w:rPr>
          <w:rStyle w:val="emailstyle17"/>
          <w:rFonts w:ascii="Times New Roman" w:hAnsi="Times New Roman" w:cs="David"/>
          <w:color w:val="auto"/>
          <w:sz w:val="24"/>
          <w:rtl/>
        </w:rPr>
        <w:t xml:space="preserve"> </w:t>
      </w:r>
      <w:r w:rsidR="00D26EA4" w:rsidRPr="00901A33">
        <w:rPr>
          <w:rStyle w:val="emailstyle17"/>
          <w:rFonts w:ascii="Times New Roman" w:hAnsi="Times New Roman" w:cs="David" w:hint="eastAsia"/>
          <w:color w:val="auto"/>
          <w:sz w:val="24"/>
          <w:rtl/>
        </w:rPr>
        <w:t>והעיכוב</w:t>
      </w:r>
      <w:r w:rsidR="00D26EA4" w:rsidRPr="00901A33">
        <w:rPr>
          <w:rStyle w:val="emailstyle17"/>
          <w:rFonts w:ascii="Times New Roman" w:hAnsi="Times New Roman" w:cs="David"/>
          <w:color w:val="auto"/>
          <w:sz w:val="24"/>
          <w:rtl/>
        </w:rPr>
        <w:t xml:space="preserve"> הממושך בתשלום הפנסיה, </w:t>
      </w:r>
      <w:r w:rsidRPr="00901A33">
        <w:rPr>
          <w:rStyle w:val="emailstyle17"/>
          <w:rFonts w:ascii="Times New Roman" w:hAnsi="Times New Roman" w:cs="David"/>
          <w:color w:val="auto"/>
          <w:sz w:val="24"/>
          <w:rtl/>
        </w:rPr>
        <w:t xml:space="preserve"> </w:t>
      </w:r>
      <w:proofErr w:type="spellStart"/>
      <w:r w:rsidR="00435A41" w:rsidRPr="00901A33">
        <w:rPr>
          <w:rStyle w:val="emailstyle17"/>
          <w:rFonts w:ascii="Times New Roman" w:hAnsi="Times New Roman" w:cs="David" w:hint="eastAsia"/>
          <w:color w:val="auto"/>
          <w:sz w:val="24"/>
          <w:rtl/>
        </w:rPr>
        <w:t>הגימלה</w:t>
      </w:r>
      <w:proofErr w:type="spellEnd"/>
      <w:r w:rsidR="00435A41"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המשולמת</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לו</w:t>
      </w:r>
      <w:r w:rsidR="00435A41" w:rsidRPr="00901A33">
        <w:rPr>
          <w:rStyle w:val="emailstyle17"/>
          <w:rFonts w:ascii="Times New Roman" w:hAnsi="Times New Roman" w:cs="David"/>
          <w:color w:val="auto"/>
          <w:sz w:val="24"/>
          <w:rtl/>
        </w:rPr>
        <w:t xml:space="preserve"> בפועל</w:t>
      </w:r>
      <w:r w:rsidR="009D504B"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נמוכה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מזאת</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המגיעה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לו</w:t>
      </w:r>
      <w:r w:rsidR="00794A53" w:rsidRPr="00901A33">
        <w:rPr>
          <w:rStyle w:val="emailstyle17"/>
          <w:rFonts w:ascii="Times New Roman" w:hAnsi="Times New Roman" w:cs="David"/>
          <w:color w:val="auto"/>
          <w:sz w:val="24"/>
          <w:rtl/>
        </w:rPr>
        <w:t xml:space="preserve"> </w:t>
      </w:r>
      <w:r w:rsidR="0069391A" w:rsidRPr="00901A33">
        <w:rPr>
          <w:rStyle w:val="emailstyle17"/>
          <w:rFonts w:ascii="Times New Roman" w:hAnsi="Times New Roman" w:cs="David" w:hint="eastAsia"/>
          <w:color w:val="auto"/>
          <w:sz w:val="24"/>
          <w:rtl/>
        </w:rPr>
        <w:t>ע</w:t>
      </w:r>
      <w:r w:rsidR="0069391A" w:rsidRPr="00901A33">
        <w:rPr>
          <w:rStyle w:val="emailstyle17"/>
          <w:rFonts w:ascii="Times New Roman" w:hAnsi="Times New Roman" w:cs="David"/>
          <w:color w:val="auto"/>
          <w:sz w:val="24"/>
          <w:rtl/>
        </w:rPr>
        <w:t>"פ החוזה</w:t>
      </w:r>
      <w:r w:rsidR="008453A3" w:rsidRPr="00901A3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58EBCD4C" w14:textId="77777777" w:rsidR="006B25CF" w:rsidRPr="00901A33" w:rsidRDefault="006B25CF" w:rsidP="006B25CF">
      <w:pPr>
        <w:pStyle w:val="11"/>
        <w:spacing w:before="0" w:after="240" w:line="360" w:lineRule="auto"/>
        <w:ind w:left="510" w:right="360" w:firstLine="0"/>
        <w:rPr>
          <w:rStyle w:val="emailstyle17"/>
          <w:rFonts w:ascii="Times New Roman" w:hAnsi="Times New Roman" w:cs="David"/>
          <w:color w:val="auto"/>
          <w:sz w:val="24"/>
        </w:rPr>
      </w:pPr>
    </w:p>
    <w:p w14:paraId="67F2FD75" w14:textId="159D8F30" w:rsidR="009D504B" w:rsidRPr="00901A33"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lastRenderedPageBreak/>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proofErr w:type="spellStart"/>
      <w:r w:rsidR="00124814" w:rsidRPr="00901A33">
        <w:rPr>
          <w:rStyle w:val="emailstyle17"/>
          <w:rFonts w:ascii="Times New Roman" w:hAnsi="Times New Roman" w:cs="David" w:hint="cs"/>
          <w:b/>
          <w:bCs/>
          <w:color w:val="auto"/>
          <w:sz w:val="24"/>
          <w:u w:val="single"/>
          <w:rtl/>
        </w:rPr>
        <w:t>גימלה</w:t>
      </w:r>
      <w:proofErr w:type="spellEnd"/>
      <w:r w:rsidR="00124814" w:rsidRPr="00901A33">
        <w:rPr>
          <w:rStyle w:val="emailstyle17"/>
          <w:rFonts w:ascii="Times New Roman" w:hAnsi="Times New Roman" w:cs="David" w:hint="cs"/>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proofErr w:type="spellStart"/>
      <w:r w:rsidRPr="00901A33">
        <w:rPr>
          <w:rStyle w:val="emailstyle17"/>
          <w:rFonts w:ascii="Times New Roman" w:hAnsi="Times New Roman" w:cs="David" w:hint="cs"/>
          <w:color w:val="auto"/>
          <w:sz w:val="24"/>
          <w:rtl/>
        </w:rPr>
        <w:t>גימלה</w:t>
      </w:r>
      <w:proofErr w:type="spellEnd"/>
      <w:r w:rsidRPr="00901A33">
        <w:rPr>
          <w:rStyle w:val="emailstyle17"/>
          <w:rFonts w:ascii="Times New Roman" w:hAnsi="Times New Roman" w:cs="David" w:hint="cs"/>
          <w:color w:val="auto"/>
          <w:sz w:val="24"/>
          <w:rtl/>
        </w:rPr>
        <w:t xml:space="preserve">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62AA8452" w:rsidR="008453A3" w:rsidRPr="00901A33" w:rsidRDefault="00794A53"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proofErr w:type="spellStart"/>
      <w:r w:rsidR="0052271B" w:rsidRPr="00901A33">
        <w:rPr>
          <w:rStyle w:val="emailstyle17"/>
          <w:rFonts w:ascii="Times New Roman" w:hAnsi="Times New Roman" w:cs="David" w:hint="eastAsia"/>
          <w:b/>
          <w:bCs/>
          <w:color w:val="auto"/>
          <w:sz w:val="24"/>
          <w:rtl/>
        </w:rPr>
        <w:t>לגימלה</w:t>
      </w:r>
      <w:proofErr w:type="spellEnd"/>
      <w:r w:rsidR="0052271B" w:rsidRPr="00901A33">
        <w:rPr>
          <w:rStyle w:val="emailstyle17"/>
          <w:rFonts w:ascii="Times New Roman" w:hAnsi="Times New Roman" w:cs="David"/>
          <w:b/>
          <w:bCs/>
          <w:color w:val="auto"/>
          <w:sz w:val="24"/>
          <w:rtl/>
        </w:rPr>
        <w:t xml:space="preserve"> עבור תקופת העבודה בחוזה בכירים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1D752BB8" w14:textId="50E055D2" w:rsidR="00BE14DA" w:rsidRPr="00901A33" w:rsidRDefault="008453A3" w:rsidP="00B63209">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ייאמר כבר עתה כי לתקופה זאת יש להוסיף </w:t>
      </w:r>
      <w:r w:rsidR="004513E5" w:rsidRPr="00901A33">
        <w:rPr>
          <w:rStyle w:val="emailstyle17"/>
          <w:rFonts w:ascii="Times New Roman" w:hAnsi="Times New Roman" w:cs="David" w:hint="cs"/>
          <w:color w:val="auto"/>
          <w:sz w:val="24"/>
          <w:rtl/>
        </w:rPr>
        <w:t>פנסיה בשיעור של 3.334% 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בחוזה בכירים, בגין  </w:t>
      </w:r>
      <w:r w:rsidRPr="00901A33">
        <w:rPr>
          <w:rStyle w:val="emailstyle17"/>
          <w:rFonts w:ascii="Times New Roman" w:hAnsi="Times New Roman" w:cs="David" w:hint="cs"/>
          <w:color w:val="auto"/>
          <w:sz w:val="24"/>
          <w:rtl/>
        </w:rPr>
        <w:t xml:space="preserve">יתרת התקופה </w:t>
      </w:r>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בחוזה העבודה לתקופה קצובה, שלא מומשה בשל פיטוריו של התובע במהלך התקופה הקצובה</w:t>
      </w:r>
      <w:r w:rsidR="00577511" w:rsidRPr="00901A33">
        <w:rPr>
          <w:rStyle w:val="emailstyle17"/>
          <w:rFonts w:ascii="Times New Roman" w:hAnsi="Times New Roman" w:cs="David" w:hint="cs"/>
          <w:color w:val="auto"/>
          <w:sz w:val="24"/>
          <w:rtl/>
        </w:rPr>
        <w:t xml:space="preserve">, כך שבסך </w:t>
      </w:r>
      <w:proofErr w:type="spellStart"/>
      <w:r w:rsidR="00577511" w:rsidRPr="00901A33">
        <w:rPr>
          <w:rStyle w:val="emailstyle17"/>
          <w:rFonts w:ascii="Times New Roman" w:hAnsi="Times New Roman" w:cs="David" w:hint="cs"/>
          <w:color w:val="auto"/>
          <w:sz w:val="24"/>
          <w:rtl/>
        </w:rPr>
        <w:t>הכל</w:t>
      </w:r>
      <w:proofErr w:type="spellEnd"/>
      <w:r w:rsidR="00577511" w:rsidRPr="00901A33">
        <w:rPr>
          <w:rStyle w:val="emailstyle17"/>
          <w:rFonts w:ascii="Times New Roman" w:hAnsi="Times New Roman" w:cs="David" w:hint="cs"/>
          <w:color w:val="auto"/>
          <w:sz w:val="24"/>
          <w:rtl/>
        </w:rPr>
        <w:t xml:space="preserve"> זכאי התובע </w:t>
      </w:r>
      <w:r w:rsidR="00577511" w:rsidRPr="00901A33">
        <w:rPr>
          <w:rStyle w:val="emailstyle17"/>
          <w:rFonts w:ascii="Times New Roman" w:hAnsi="Times New Roman" w:cs="David" w:hint="eastAsia"/>
          <w:b/>
          <w:bCs/>
          <w:color w:val="auto"/>
          <w:sz w:val="24"/>
          <w:rtl/>
        </w:rPr>
        <w:t>לפנסיה</w:t>
      </w:r>
      <w:r w:rsidR="00577511"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proofErr w:type="spellStart"/>
      <w:r w:rsidR="00124814" w:rsidRPr="00901A33">
        <w:rPr>
          <w:rStyle w:val="emailstyle17"/>
          <w:rFonts w:ascii="Times New Roman" w:hAnsi="Times New Roman" w:cs="David" w:hint="cs"/>
          <w:b/>
          <w:bCs/>
          <w:color w:val="auto"/>
          <w:sz w:val="24"/>
          <w:u w:val="single"/>
          <w:rtl/>
        </w:rPr>
        <w:t>גימלה</w:t>
      </w:r>
      <w:proofErr w:type="spellEnd"/>
      <w:r w:rsidR="00124814" w:rsidRPr="00901A33">
        <w:rPr>
          <w:rStyle w:val="emailstyle17"/>
          <w:rFonts w:ascii="Times New Roman" w:hAnsi="Times New Roman" w:cs="David" w:hint="cs"/>
          <w:b/>
          <w:bCs/>
          <w:color w:val="auto"/>
          <w:sz w:val="24"/>
          <w:u w:val="single"/>
          <w:rtl/>
        </w:rPr>
        <w:t xml:space="preserve">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proofErr w:type="spellStart"/>
      <w:r w:rsidRPr="00901A33">
        <w:rPr>
          <w:rStyle w:val="emailstyle17"/>
          <w:rFonts w:ascii="Times New Roman" w:hAnsi="Times New Roman" w:cs="David" w:hint="cs"/>
          <w:color w:val="auto"/>
          <w:sz w:val="24"/>
          <w:rtl/>
        </w:rPr>
        <w:t>גימלה</w:t>
      </w:r>
      <w:proofErr w:type="spellEnd"/>
      <w:r w:rsidRPr="00901A33">
        <w:rPr>
          <w:rStyle w:val="emailstyle17"/>
          <w:rFonts w:ascii="Times New Roman" w:hAnsi="Times New Roman" w:cs="David" w:hint="cs"/>
          <w:color w:val="auto"/>
          <w:sz w:val="24"/>
          <w:rtl/>
        </w:rPr>
        <w:t xml:space="preserve">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 xml:space="preserve">דרגה הגבוהה ביותר בסולם דירוג </w:t>
      </w:r>
      <w:proofErr w:type="spellStart"/>
      <w:r w:rsidR="00BE14DA" w:rsidRPr="00901A33">
        <w:rPr>
          <w:rStyle w:val="emailstyle17"/>
          <w:rFonts w:ascii="Times New Roman" w:hAnsi="Times New Roman" w:cs="David" w:hint="cs"/>
          <w:color w:val="auto"/>
          <w:sz w:val="24"/>
          <w:rtl/>
        </w:rPr>
        <w:t>המח"</w:t>
      </w:r>
      <w:r w:rsidR="00895329" w:rsidRPr="00901A33">
        <w:rPr>
          <w:rStyle w:val="emailstyle17"/>
          <w:rFonts w:ascii="Times New Roman" w:hAnsi="Times New Roman" w:cs="David" w:hint="cs"/>
          <w:color w:val="auto"/>
          <w:sz w:val="24"/>
          <w:rtl/>
        </w:rPr>
        <w:t>ר</w:t>
      </w:r>
      <w:proofErr w:type="spellEnd"/>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w:t>
      </w:r>
      <w:proofErr w:type="spellStart"/>
      <w:r w:rsidR="0052271B" w:rsidRPr="00901A33">
        <w:rPr>
          <w:rStyle w:val="emailstyle17"/>
          <w:rFonts w:ascii="Times New Roman" w:hAnsi="Times New Roman" w:cs="David" w:hint="cs"/>
          <w:b/>
          <w:bCs/>
          <w:color w:val="auto"/>
          <w:sz w:val="24"/>
          <w:rtl/>
        </w:rPr>
        <w:t>לגימלה</w:t>
      </w:r>
      <w:proofErr w:type="spellEnd"/>
      <w:r w:rsidR="0052271B" w:rsidRPr="00901A33">
        <w:rPr>
          <w:rStyle w:val="emailstyle17"/>
          <w:rFonts w:ascii="Times New Roman" w:hAnsi="Times New Roman" w:cs="David" w:hint="cs"/>
          <w:b/>
          <w:bCs/>
          <w:color w:val="auto"/>
          <w:sz w:val="24"/>
          <w:rtl/>
        </w:rPr>
        <w:t xml:space="preserve">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proofErr w:type="spellStart"/>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proofErr w:type="spellEnd"/>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75A1F7FD" w:rsidR="0052271B" w:rsidRPr="00901A33" w:rsidRDefault="0052271B" w:rsidP="00666C0A">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כל אחת </w:t>
      </w:r>
      <w:proofErr w:type="spellStart"/>
      <w:r w:rsidR="002E597B" w:rsidRPr="00901A33">
        <w:rPr>
          <w:rStyle w:val="emailstyle17"/>
          <w:rFonts w:ascii="Times New Roman" w:hAnsi="Times New Roman" w:cs="David" w:hint="cs"/>
          <w:color w:val="auto"/>
          <w:sz w:val="24"/>
          <w:rtl/>
        </w:rPr>
        <w:t>מהגימלאות</w:t>
      </w:r>
      <w:proofErr w:type="spellEnd"/>
      <w:r w:rsidR="002E597B"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r w:rsidR="009B108F"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בדומה להפרדה שנעשית</w:t>
      </w:r>
      <w:r w:rsidRPr="00901A33">
        <w:rPr>
          <w:rStyle w:val="emailstyle17"/>
          <w:rFonts w:ascii="Times New Roman" w:hAnsi="Times New Roman" w:cs="David" w:hint="cs"/>
          <w:color w:val="auto"/>
          <w:sz w:val="24"/>
          <w:rtl/>
        </w:rPr>
        <w:t xml:space="preserve"> בתלוש </w:t>
      </w:r>
      <w:proofErr w:type="spellStart"/>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proofErr w:type="spellEnd"/>
      <w:r w:rsidR="00A26DC6" w:rsidRPr="00901A33">
        <w:rPr>
          <w:rStyle w:val="emailstyle17"/>
          <w:rFonts w:ascii="Times New Roman" w:hAnsi="Times New Roman" w:cs="David" w:hint="cs"/>
          <w:color w:val="auto"/>
          <w:sz w:val="24"/>
          <w:rtl/>
        </w:rPr>
        <w:t>,</w:t>
      </w:r>
      <w:r w:rsidR="00C92FE1"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 xml:space="preserve">ים </w:t>
      </w:r>
      <w:r w:rsidR="00666C0A" w:rsidRPr="00901A33">
        <w:rPr>
          <w:rStyle w:val="emailstyle17"/>
          <w:rFonts w:ascii="Times New Roman" w:hAnsi="Times New Roman" w:cs="David" w:hint="cs"/>
          <w:color w:val="auto"/>
          <w:sz w:val="24"/>
          <w:rtl/>
        </w:rPr>
        <w:t xml:space="preserve">והנתונים </w:t>
      </w:r>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w:t>
      </w:r>
      <w:proofErr w:type="spellStart"/>
      <w:r w:rsidR="00C92FE1" w:rsidRPr="00901A33">
        <w:rPr>
          <w:rStyle w:val="emailstyle17"/>
          <w:rFonts w:ascii="Times New Roman" w:hAnsi="Times New Roman" w:cs="David" w:hint="cs"/>
          <w:color w:val="auto"/>
          <w:sz w:val="24"/>
          <w:rtl/>
        </w:rPr>
        <w:t>הגימלאות</w:t>
      </w:r>
      <w:proofErr w:type="spellEnd"/>
      <w:r w:rsidR="00C92FE1" w:rsidRPr="00901A33">
        <w:rPr>
          <w:rStyle w:val="emailstyle17"/>
          <w:rFonts w:ascii="Times New Roman" w:hAnsi="Times New Roman" w:cs="David" w:hint="cs"/>
          <w:color w:val="auto"/>
          <w:sz w:val="24"/>
          <w:rtl/>
        </w:rPr>
        <w:t xml:space="preserve"> המשולמות לו</w:t>
      </w:r>
      <w:r w:rsidR="007E5580" w:rsidRPr="00901A33">
        <w:rPr>
          <w:rStyle w:val="emailstyle17"/>
          <w:rFonts w:ascii="Times New Roman" w:hAnsi="Times New Roman" w:cs="David" w:hint="cs"/>
          <w:color w:val="auto"/>
          <w:sz w:val="24"/>
          <w:rtl/>
        </w:rPr>
        <w:t xml:space="preserve">. </w:t>
      </w:r>
    </w:p>
    <w:p w14:paraId="180FF8B6" w14:textId="494945EF" w:rsidR="00083E98" w:rsidRPr="00901A33" w:rsidRDefault="00083E98" w:rsidP="00A26DC6">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 </w:t>
      </w:r>
      <w:r w:rsidR="00B926CB" w:rsidRPr="00901A33">
        <w:rPr>
          <w:rStyle w:val="emailstyle17"/>
          <w:rFonts w:ascii="Times New Roman" w:hAnsi="Times New Roman" w:cs="David" w:hint="eastAsia"/>
          <w:b/>
          <w:bCs/>
          <w:color w:val="auto"/>
          <w:sz w:val="24"/>
          <w:rtl/>
        </w:rPr>
        <w:t>הפרשות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פנסיוניות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ומלמדות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כיצד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פירשו</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הנתבעות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בזמן</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אמת</w:t>
      </w:r>
      <w:r w:rsidR="00B926CB" w:rsidRPr="00901A33">
        <w:rPr>
          <w:rStyle w:val="emailstyle17"/>
          <w:rFonts w:ascii="Times New Roman" w:hAnsi="Times New Roman" w:cs="David" w:hint="cs"/>
          <w:color w:val="auto"/>
          <w:sz w:val="24"/>
          <w:rtl/>
        </w:rPr>
        <w:t xml:space="preserve">. כאשר הפנה התובע את תשומת ליבן של הנתבעות לניכוי האמור, נטען בפניו כי </w:t>
      </w:r>
      <w:r w:rsidR="00B926CB" w:rsidRPr="00901A33">
        <w:rPr>
          <w:rStyle w:val="emailstyle17"/>
          <w:rFonts w:ascii="Times New Roman" w:hAnsi="Times New Roman" w:cs="David" w:hint="eastAsia"/>
          <w:b/>
          <w:bCs/>
          <w:color w:val="auto"/>
          <w:sz w:val="24"/>
          <w:rtl/>
        </w:rPr>
        <w:t>מדובר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r w:rsidR="00B926CB" w:rsidRPr="00901A33">
        <w:rPr>
          <w:rStyle w:val="emailstyle17"/>
          <w:rFonts w:ascii="Times New Roman" w:hAnsi="Times New Roman" w:cs="David" w:hint="cs"/>
          <w:color w:val="auto"/>
          <w:sz w:val="24"/>
          <w:rtl/>
        </w:rPr>
        <w:t>, ועל כך נרחיב בהמשך.</w:t>
      </w:r>
    </w:p>
    <w:p w14:paraId="63E9930C" w14:textId="4F0A8205" w:rsidR="00D74361" w:rsidRPr="00901A33" w:rsidRDefault="00B926CB" w:rsidP="00F159A8">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r w:rsidR="00B63209" w:rsidRPr="00901A33">
        <w:rPr>
          <w:rStyle w:val="emailstyle17"/>
          <w:rFonts w:ascii="Times New Roman" w:hAnsi="Times New Roman" w:cs="David" w:hint="cs"/>
          <w:color w:val="auto"/>
          <w:sz w:val="24"/>
          <w:rtl/>
        </w:rPr>
        <w:t>ש</w:t>
      </w:r>
      <w:r w:rsidR="00E26C3B" w:rsidRPr="00901A33">
        <w:rPr>
          <w:rStyle w:val="emailstyle17"/>
          <w:rFonts w:ascii="Times New Roman" w:hAnsi="Times New Roman" w:cs="David" w:hint="cs"/>
          <w:color w:val="auto"/>
          <w:sz w:val="24"/>
          <w:rtl/>
        </w:rPr>
        <w:t>תשלם לו את שתי הפנסיות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r w:rsidR="00F159A8">
        <w:rPr>
          <w:rStyle w:val="emailstyle17"/>
          <w:rFonts w:ascii="Times New Roman" w:hAnsi="Times New Roman" w:cs="David" w:hint="cs"/>
          <w:color w:val="auto"/>
          <w:sz w:val="24"/>
          <w:rtl/>
        </w:rPr>
        <w:t xml:space="preserve"> בהתאם להוראות חוזה</w:t>
      </w:r>
      <w:r w:rsidR="00F159A8">
        <w:rPr>
          <w:rFonts w:hint="cs"/>
          <w:rtl/>
        </w:rPr>
        <w:t xml:space="preserve"> הבכירים</w:t>
      </w:r>
      <w:r w:rsidR="00E26C3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w:t>
      </w:r>
      <w:proofErr w:type="spellStart"/>
      <w:r w:rsidR="00A26DC6" w:rsidRPr="00901A33">
        <w:rPr>
          <w:rStyle w:val="emailstyle17"/>
          <w:rFonts w:ascii="Times New Roman" w:hAnsi="Times New Roman" w:cs="David" w:hint="cs"/>
          <w:color w:val="auto"/>
          <w:sz w:val="24"/>
          <w:rtl/>
        </w:rPr>
        <w:t>הגימלאות</w:t>
      </w:r>
      <w:proofErr w:type="spellEnd"/>
      <w:r w:rsidR="00A26DC6"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 xml:space="preserve">כאילו היה מדובר </w:t>
      </w:r>
      <w:proofErr w:type="spellStart"/>
      <w:r w:rsidR="007E5580" w:rsidRPr="00901A33">
        <w:rPr>
          <w:rStyle w:val="emailstyle17"/>
          <w:rFonts w:ascii="Times New Roman" w:hAnsi="Times New Roman" w:cs="David" w:hint="cs"/>
          <w:b/>
          <w:bCs/>
          <w:color w:val="auto"/>
          <w:sz w:val="24"/>
          <w:rtl/>
        </w:rPr>
        <w:t>בגימלה</w:t>
      </w:r>
      <w:proofErr w:type="spellEnd"/>
      <w:r w:rsidR="007E5580" w:rsidRPr="00901A33">
        <w:rPr>
          <w:rStyle w:val="emailstyle17"/>
          <w:rFonts w:ascii="Times New Roman" w:hAnsi="Times New Roman" w:cs="David" w:hint="cs"/>
          <w:b/>
          <w:bCs/>
          <w:color w:val="auto"/>
          <w:sz w:val="24"/>
          <w:rtl/>
        </w:rPr>
        <w:t xml:space="preserve">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r w:rsidR="002E597B"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color w:val="auto"/>
          <w:sz w:val="24"/>
          <w:rtl/>
        </w:rPr>
        <w:t xml:space="preserve">(שאינה מוזכרת ואינה קיימת בחוזה)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 לשקלול שתי התקופות</w:t>
      </w:r>
      <w:r w:rsidR="000D04D6"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b/>
          <w:bCs/>
          <w:color w:val="auto"/>
          <w:sz w:val="24"/>
          <w:rtl/>
        </w:rPr>
        <w:t>שנקבעה חד צדדית ע"י נתבעת 1 אחרי תום העסקתו של התובע</w:t>
      </w:r>
      <w:r w:rsidR="00C71F6A" w:rsidRPr="00901A33">
        <w:rPr>
          <w:rStyle w:val="emailstyle17"/>
          <w:rFonts w:ascii="Times New Roman" w:hAnsi="Times New Roman" w:cs="David" w:hint="cs"/>
          <w:color w:val="auto"/>
          <w:sz w:val="24"/>
          <w:rtl/>
        </w:rPr>
        <w:t xml:space="preserve"> למר</w:t>
      </w:r>
      <w:r w:rsidR="00B63209" w:rsidRPr="00901A33">
        <w:rPr>
          <w:rStyle w:val="emailstyle17"/>
          <w:rFonts w:ascii="Times New Roman" w:hAnsi="Times New Roman" w:cs="David" w:hint="cs"/>
          <w:color w:val="auto"/>
          <w:sz w:val="24"/>
          <w:rtl/>
        </w:rPr>
        <w:t>ות שאינה קיימת בחוזה ו/או בחוק</w:t>
      </w:r>
      <w:r w:rsidR="00C747EA" w:rsidRPr="00901A33">
        <w:rPr>
          <w:rStyle w:val="emailstyle17"/>
          <w:rFonts w:ascii="Times New Roman" w:hAnsi="Times New Roman" w:cs="David" w:hint="cs"/>
          <w:color w:val="auto"/>
          <w:sz w:val="24"/>
          <w:rtl/>
        </w:rPr>
        <w:t>.</w:t>
      </w:r>
      <w:r w:rsidR="00F539C1" w:rsidRPr="00901A33">
        <w:rPr>
          <w:rStyle w:val="emailstyle17"/>
          <w:rFonts w:ascii="Times New Roman" w:hAnsi="Times New Roman" w:cs="David" w:hint="cs"/>
          <w:color w:val="auto"/>
          <w:sz w:val="24"/>
          <w:rtl/>
        </w:rPr>
        <w:t xml:space="preserve"> </w:t>
      </w:r>
    </w:p>
    <w:p w14:paraId="31DC5F7F" w14:textId="29CC57D1" w:rsidR="00895329" w:rsidRPr="00901A33" w:rsidRDefault="009E1704" w:rsidP="00810A8C">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התוצאה, הבלתי מתקבלת על הדעת ממש, היא </w:t>
      </w:r>
      <w:r w:rsidR="00D74361" w:rsidRPr="00901A33">
        <w:rPr>
          <w:rStyle w:val="emailstyle17"/>
          <w:rFonts w:ascii="Times New Roman" w:hAnsi="Times New Roman" w:cs="David" w:hint="cs"/>
          <w:color w:val="auto"/>
          <w:sz w:val="24"/>
          <w:rtl/>
        </w:rPr>
        <w:t>ש</w:t>
      </w:r>
      <w:r w:rsidRPr="00901A33">
        <w:rPr>
          <w:rStyle w:val="emailstyle17"/>
          <w:rFonts w:ascii="Times New Roman" w:hAnsi="Times New Roman" w:cs="David" w:hint="cs"/>
          <w:color w:val="auto"/>
          <w:sz w:val="24"/>
          <w:rtl/>
        </w:rPr>
        <w:t xml:space="preserve">לתובע משולמות שתי </w:t>
      </w:r>
      <w:proofErr w:type="spellStart"/>
      <w:r w:rsidRPr="00901A33">
        <w:rPr>
          <w:rStyle w:val="emailstyle17"/>
          <w:rFonts w:ascii="Times New Roman" w:hAnsi="Times New Roman" w:cs="David" w:hint="cs"/>
          <w:color w:val="auto"/>
          <w:sz w:val="24"/>
          <w:rtl/>
        </w:rPr>
        <w:t>גימלאות</w:t>
      </w:r>
      <w:proofErr w:type="spellEnd"/>
      <w:r w:rsidRPr="00901A33">
        <w:rPr>
          <w:rStyle w:val="emailstyle17"/>
          <w:rFonts w:ascii="Times New Roman" w:hAnsi="Times New Roman" w:cs="David" w:hint="cs"/>
          <w:color w:val="auto"/>
          <w:sz w:val="24"/>
          <w:rtl/>
        </w:rPr>
        <w:t xml:space="preserve"> חסרות וחלקיות בשיעורים</w:t>
      </w:r>
      <w:r w:rsidR="00810A8C" w:rsidRPr="00901A33">
        <w:rPr>
          <w:rStyle w:val="emailstyle17"/>
          <w:rFonts w:ascii="Times New Roman" w:hAnsi="Times New Roman" w:cs="David" w:hint="cs"/>
          <w:color w:val="auto"/>
          <w:sz w:val="24"/>
          <w:rtl/>
        </w:rPr>
        <w:t xml:space="preserve"> המפורטים מדי חודש בתלושי </w:t>
      </w:r>
      <w:proofErr w:type="spellStart"/>
      <w:r w:rsidR="00810A8C" w:rsidRPr="00901A33">
        <w:rPr>
          <w:rStyle w:val="emailstyle17"/>
          <w:rFonts w:ascii="Times New Roman" w:hAnsi="Times New Roman" w:cs="David" w:hint="cs"/>
          <w:color w:val="auto"/>
          <w:sz w:val="24"/>
          <w:rtl/>
        </w:rPr>
        <w:t>הגימלה</w:t>
      </w:r>
      <w:proofErr w:type="spellEnd"/>
      <w:r w:rsidR="00D74361" w:rsidRPr="00901A33">
        <w:rPr>
          <w:rStyle w:val="emailstyle17"/>
          <w:rFonts w:ascii="Times New Roman" w:hAnsi="Times New Roman" w:cs="David" w:hint="cs"/>
          <w:color w:val="auto"/>
          <w:sz w:val="24"/>
          <w:rtl/>
        </w:rPr>
        <w:t>, כ</w:t>
      </w:r>
      <w:r w:rsidRPr="00901A33">
        <w:rPr>
          <w:rStyle w:val="emailstyle17"/>
          <w:rFonts w:ascii="Times New Roman" w:hAnsi="Times New Roman" w:cs="David" w:hint="cs"/>
          <w:color w:val="auto"/>
          <w:sz w:val="24"/>
          <w:rtl/>
        </w:rPr>
        <w:t>להלן</w:t>
      </w:r>
      <w:r w:rsidR="00435A41" w:rsidRPr="00901A33">
        <w:rPr>
          <w:rStyle w:val="emailstyle17"/>
          <w:rFonts w:ascii="Times New Roman" w:hAnsi="Times New Roman" w:cs="David"/>
          <w:color w:val="auto"/>
          <w:sz w:val="24"/>
          <w:rtl/>
        </w:rPr>
        <w:t>:</w:t>
      </w:r>
    </w:p>
    <w:p w14:paraId="76FC0481" w14:textId="335103C2" w:rsidR="00895329" w:rsidRPr="00901A33" w:rsidRDefault="00A26DC6" w:rsidP="00926F04">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proofErr w:type="spellStart"/>
      <w:r w:rsidR="0060732F" w:rsidRPr="00901A33">
        <w:rPr>
          <w:rStyle w:val="emailstyle17"/>
          <w:rFonts w:ascii="Times New Roman" w:hAnsi="Times New Roman" w:cs="David" w:hint="cs"/>
          <w:b/>
          <w:bCs/>
          <w:color w:val="auto"/>
          <w:sz w:val="24"/>
          <w:rtl/>
        </w:rPr>
        <w:t>גימלה</w:t>
      </w:r>
      <w:proofErr w:type="spellEnd"/>
      <w:r w:rsidR="0060732F" w:rsidRPr="00901A33">
        <w:rPr>
          <w:rStyle w:val="emailstyle17"/>
          <w:rFonts w:ascii="Times New Roman" w:hAnsi="Times New Roman" w:cs="David" w:hint="cs"/>
          <w:b/>
          <w:bCs/>
          <w:color w:val="auto"/>
          <w:sz w:val="24"/>
          <w:rtl/>
        </w:rPr>
        <w:t xml:space="preserve">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העבודה בחוזה: 36.64%</w:t>
      </w:r>
      <w:r w:rsidR="00435A41" w:rsidRPr="00901A33">
        <w:rPr>
          <w:rStyle w:val="emailstyle17"/>
          <w:rFonts w:ascii="Times New Roman" w:hAnsi="Times New Roman" w:cs="David" w:hint="cs"/>
          <w:color w:val="auto"/>
          <w:sz w:val="24"/>
          <w:rtl/>
        </w:rPr>
        <w:t xml:space="preserve"> בלבד (במקום 44.66% כאמור) ממשכורת הקובעת לחוזה</w:t>
      </w:r>
      <w:r w:rsidR="0060732F" w:rsidRPr="00901A33">
        <w:rPr>
          <w:rStyle w:val="emailstyle17"/>
          <w:rFonts w:ascii="Times New Roman" w:hAnsi="Times New Roman" w:cs="David" w:hint="cs"/>
          <w:color w:val="auto"/>
          <w:sz w:val="24"/>
          <w:rtl/>
        </w:rPr>
        <w:t xml:space="preserve">, דהיינו </w:t>
      </w:r>
      <w:proofErr w:type="spellStart"/>
      <w:r w:rsidR="0060732F" w:rsidRPr="00901A33">
        <w:rPr>
          <w:rStyle w:val="emailstyle17"/>
          <w:rFonts w:ascii="Times New Roman" w:hAnsi="Times New Roman" w:cs="David" w:hint="cs"/>
          <w:color w:val="auto"/>
          <w:sz w:val="24"/>
          <w:rtl/>
        </w:rPr>
        <w:t>גימלה</w:t>
      </w:r>
      <w:proofErr w:type="spellEnd"/>
      <w:r w:rsidR="0060732F" w:rsidRPr="00901A33">
        <w:rPr>
          <w:rStyle w:val="emailstyle17"/>
          <w:rFonts w:ascii="Times New Roman" w:hAnsi="Times New Roman" w:cs="David" w:hint="cs"/>
          <w:color w:val="auto"/>
          <w:sz w:val="24"/>
          <w:rtl/>
        </w:rPr>
        <w:t xml:space="preserve">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עבודה בחוזה</w:t>
      </w:r>
      <w:r w:rsidR="006D2E74" w:rsidRPr="00901A33">
        <w:rPr>
          <w:rStyle w:val="emailstyle17"/>
          <w:rFonts w:ascii="Times New Roman" w:hAnsi="Times New Roman" w:cs="David" w:hint="cs"/>
          <w:color w:val="auto"/>
          <w:sz w:val="24"/>
          <w:rtl/>
        </w:rPr>
        <w:t>.</w:t>
      </w:r>
      <w:r w:rsidR="0060732F" w:rsidRPr="00901A33" w:rsidDel="0060732F">
        <w:rPr>
          <w:rStyle w:val="emailstyle17"/>
          <w:rFonts w:ascii="Times New Roman" w:hAnsi="Times New Roman" w:cs="David"/>
          <w:color w:val="auto"/>
          <w:sz w:val="24"/>
          <w:rtl/>
        </w:rPr>
        <w:t xml:space="preserve"> </w:t>
      </w:r>
    </w:p>
    <w:p w14:paraId="56FDCC4A" w14:textId="54CE82AB" w:rsidR="00365660" w:rsidRPr="00901A33" w:rsidRDefault="00A26DC6" w:rsidP="00D1623C">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lastRenderedPageBreak/>
        <w:t>-</w:t>
      </w:r>
      <w:r w:rsidRPr="00901A33">
        <w:rPr>
          <w:rStyle w:val="emailstyle17"/>
          <w:rFonts w:ascii="Times New Roman" w:hAnsi="Times New Roman" w:cs="David" w:hint="cs"/>
          <w:b/>
          <w:bCs/>
          <w:color w:val="auto"/>
          <w:sz w:val="24"/>
          <w:rtl/>
        </w:rPr>
        <w:tab/>
      </w:r>
      <w:proofErr w:type="spellStart"/>
      <w:r w:rsidR="0060732F" w:rsidRPr="00901A33">
        <w:rPr>
          <w:rStyle w:val="emailstyle17"/>
          <w:rFonts w:ascii="Times New Roman" w:hAnsi="Times New Roman" w:cs="David" w:hint="cs"/>
          <w:b/>
          <w:bCs/>
          <w:color w:val="auto"/>
          <w:sz w:val="24"/>
          <w:rtl/>
        </w:rPr>
        <w:t>גימלה</w:t>
      </w:r>
      <w:proofErr w:type="spellEnd"/>
      <w:r w:rsidR="00895329"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r w:rsidR="00365660" w:rsidRPr="00901A33">
        <w:rPr>
          <w:rStyle w:val="emailstyle17"/>
          <w:rFonts w:ascii="Times New Roman" w:hAnsi="Times New Roman" w:cs="David"/>
          <w:b/>
          <w:bCs/>
          <w:color w:val="auto"/>
          <w:sz w:val="24"/>
          <w:rtl/>
        </w:rPr>
        <w:t>: 33.36%</w:t>
      </w:r>
      <w:r w:rsidR="00365660" w:rsidRPr="00901A33">
        <w:rPr>
          <w:rStyle w:val="emailstyle17"/>
          <w:rFonts w:ascii="Times New Roman" w:hAnsi="Times New Roman" w:cs="David" w:hint="cs"/>
          <w:color w:val="auto"/>
          <w:sz w:val="24"/>
          <w:rtl/>
        </w:rPr>
        <w:t xml:space="preserve"> בלבד (במקום 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365660" w:rsidRPr="00901A33">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w:t>
      </w:r>
      <w:proofErr w:type="spellStart"/>
      <w:r w:rsidR="004A6302" w:rsidRPr="00901A33">
        <w:rPr>
          <w:rStyle w:val="emailstyle17"/>
          <w:rFonts w:ascii="Times New Roman" w:hAnsi="Times New Roman" w:cs="David" w:hint="cs"/>
          <w:color w:val="auto"/>
          <w:sz w:val="24"/>
          <w:rtl/>
        </w:rPr>
        <w:t>גימלה</w:t>
      </w:r>
      <w:proofErr w:type="spellEnd"/>
      <w:r w:rsidR="004A6302" w:rsidRPr="00901A33">
        <w:rPr>
          <w:rStyle w:val="emailstyle17"/>
          <w:rFonts w:ascii="Times New Roman" w:hAnsi="Times New Roman" w:cs="David" w:hint="cs"/>
          <w:color w:val="auto"/>
          <w:sz w:val="24"/>
          <w:rtl/>
        </w:rPr>
        <w:t xml:space="preserve">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 xml:space="preserve">מתחת לדרגת השיא בסולם דרגות </w:t>
      </w:r>
      <w:proofErr w:type="spellStart"/>
      <w:r w:rsidR="009B108F" w:rsidRPr="00901A33">
        <w:rPr>
          <w:rStyle w:val="emailstyle17"/>
          <w:rFonts w:ascii="Times New Roman" w:hAnsi="Times New Roman" w:cs="David" w:hint="cs"/>
          <w:color w:val="auto"/>
          <w:sz w:val="24"/>
          <w:rtl/>
        </w:rPr>
        <w:t>המח"ר</w:t>
      </w:r>
      <w:proofErr w:type="spellEnd"/>
      <w:r w:rsidR="00F539C1" w:rsidRPr="00901A33">
        <w:rPr>
          <w:rStyle w:val="emailstyle17"/>
          <w:rFonts w:ascii="Times New Roman" w:hAnsi="Times New Roman" w:cs="David" w:hint="cs"/>
          <w:color w:val="auto"/>
          <w:sz w:val="24"/>
          <w:rtl/>
        </w:rPr>
        <w:t xml:space="preserve"> (+46)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22A6D76E" w:rsidR="00810A8C" w:rsidRPr="00901A33" w:rsidRDefault="00B63209" w:rsidP="00901A33">
      <w:pPr>
        <w:pStyle w:val="11"/>
        <w:tabs>
          <w:tab w:val="left" w:pos="453"/>
        </w:tabs>
        <w:spacing w:before="0" w:after="240" w:line="360" w:lineRule="auto"/>
        <w:ind w:left="510" w:hanging="425"/>
        <w:rPr>
          <w:i/>
          <w:iCs/>
          <w:sz w:val="24"/>
          <w:rtl/>
        </w:rPr>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proofErr w:type="spellStart"/>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proofErr w:type="spellEnd"/>
      <w:r w:rsidR="00810A8C" w:rsidRPr="00901A33">
        <w:rPr>
          <w:rStyle w:val="emailstyle17"/>
          <w:rFonts w:ascii="Times New Roman" w:hAnsi="Times New Roman" w:cs="David"/>
          <w:i/>
          <w:iCs/>
          <w:color w:val="auto"/>
          <w:sz w:val="24"/>
          <w:rtl/>
        </w:rPr>
        <w:t xml:space="preserve"> לדוגמה (של חודש </w:t>
      </w:r>
      <w:r w:rsidR="00A84126" w:rsidRPr="00901A33">
        <w:rPr>
          <w:rStyle w:val="emailstyle17"/>
          <w:rFonts w:ascii="Times New Roman" w:hAnsi="Times New Roman" w:cs="David" w:hint="cs"/>
          <w:i/>
          <w:iCs/>
          <w:color w:val="auto"/>
          <w:sz w:val="24"/>
          <w:rtl/>
        </w:rPr>
        <w:t>מאי</w:t>
      </w:r>
      <w:r w:rsidR="00810A8C" w:rsidRPr="00901A33">
        <w:rPr>
          <w:rStyle w:val="emailstyle17"/>
          <w:rFonts w:ascii="Times New Roman" w:hAnsi="Times New Roman" w:cs="David"/>
          <w:i/>
          <w:iCs/>
          <w:color w:val="auto"/>
          <w:sz w:val="24"/>
          <w:rtl/>
        </w:rPr>
        <w:t xml:space="preserve"> 2019), המפרט את שיעורי </w:t>
      </w:r>
      <w:proofErr w:type="spellStart"/>
      <w:r w:rsidR="00810A8C" w:rsidRPr="00901A33">
        <w:rPr>
          <w:rStyle w:val="emailstyle17"/>
          <w:rFonts w:ascii="Times New Roman" w:hAnsi="Times New Roman" w:cs="David" w:hint="eastAsia"/>
          <w:i/>
          <w:iCs/>
          <w:color w:val="auto"/>
          <w:sz w:val="24"/>
          <w:rtl/>
        </w:rPr>
        <w:t>הגימלה</w:t>
      </w:r>
      <w:proofErr w:type="spellEnd"/>
      <w:r w:rsidR="00810A8C" w:rsidRPr="00901A33">
        <w:rPr>
          <w:rStyle w:val="emailstyle17"/>
          <w:rFonts w:ascii="Times New Roman" w:hAnsi="Times New Roman" w:cs="David"/>
          <w:i/>
          <w:iCs/>
          <w:color w:val="auto"/>
          <w:sz w:val="24"/>
          <w:rtl/>
        </w:rPr>
        <w:t xml:space="preserve"> (באחוזים) ואת סכומי </w:t>
      </w:r>
      <w:proofErr w:type="spellStart"/>
      <w:r w:rsidR="00810A8C" w:rsidRPr="00901A33">
        <w:rPr>
          <w:rStyle w:val="emailstyle17"/>
          <w:rFonts w:ascii="Times New Roman" w:hAnsi="Times New Roman" w:cs="David" w:hint="eastAsia"/>
          <w:i/>
          <w:iCs/>
          <w:color w:val="auto"/>
          <w:sz w:val="24"/>
          <w:rtl/>
        </w:rPr>
        <w:t>הגימלה</w:t>
      </w:r>
      <w:proofErr w:type="spellEnd"/>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12</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מן הראוי לציין עוד, שבדיעבד התברר לתובע </w:t>
      </w:r>
      <w:r w:rsidR="00B63209" w:rsidRPr="00901A33">
        <w:rPr>
          <w:rStyle w:val="emailstyle17"/>
          <w:rFonts w:ascii="Times New Roman" w:hAnsi="Times New Roman" w:cs="David" w:hint="cs"/>
          <w:color w:val="auto"/>
          <w:sz w:val="24"/>
          <w:rtl/>
        </w:rPr>
        <w:t>שרכישת הזכויות שביצע עבור תקופת עבודתו במעמד של ארעי, שנעשתה</w:t>
      </w:r>
      <w:r w:rsidRPr="00901A33">
        <w:rPr>
          <w:rStyle w:val="emailstyle17"/>
          <w:rFonts w:ascii="Times New Roman" w:hAnsi="Times New Roman" w:cs="David" w:hint="cs"/>
          <w:color w:val="auto"/>
          <w:sz w:val="24"/>
          <w:rtl/>
        </w:rPr>
        <w:t xml:space="preserve"> לאחר שהובהר לו כי אם יעשה זאת תוגדל  </w:t>
      </w:r>
      <w:proofErr w:type="spellStart"/>
      <w:r w:rsidRPr="00901A33">
        <w:rPr>
          <w:rStyle w:val="emailstyle17"/>
          <w:rFonts w:ascii="Times New Roman" w:hAnsi="Times New Roman" w:cs="David" w:hint="cs"/>
          <w:color w:val="auto"/>
          <w:sz w:val="24"/>
          <w:rtl/>
        </w:rPr>
        <w:t>גימלתו</w:t>
      </w:r>
      <w:proofErr w:type="spellEnd"/>
      <w:r w:rsidRPr="00901A33">
        <w:rPr>
          <w:rStyle w:val="emailstyle17"/>
          <w:rFonts w:ascii="Times New Roman" w:hAnsi="Times New Roman" w:cs="David" w:hint="cs"/>
          <w:color w:val="auto"/>
          <w:sz w:val="24"/>
          <w:rtl/>
        </w:rPr>
        <w:t xml:space="preserve"> בגין תקופת המינוי ב-1.33%, לא רק שלא התממשה</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אלא אף הקטינה את </w:t>
      </w:r>
      <w:proofErr w:type="spellStart"/>
      <w:r w:rsidRPr="00901A33">
        <w:rPr>
          <w:rStyle w:val="emailstyle17"/>
          <w:rFonts w:ascii="Times New Roman" w:hAnsi="Times New Roman" w:cs="David" w:hint="cs"/>
          <w:color w:val="auto"/>
          <w:sz w:val="24"/>
          <w:rtl/>
        </w:rPr>
        <w:t>גימלתו</w:t>
      </w:r>
      <w:proofErr w:type="spellEnd"/>
      <w:r w:rsidR="00FB09FD" w:rsidRPr="00901A33">
        <w:rPr>
          <w:rStyle w:val="emailstyle17"/>
          <w:rFonts w:ascii="Times New Roman" w:hAnsi="Times New Roman" w:cs="David" w:hint="cs"/>
          <w:color w:val="auto"/>
          <w:sz w:val="24"/>
          <w:rtl/>
        </w:rPr>
        <w:t xml:space="preserve"> ב</w:t>
      </w:r>
      <w:r w:rsidR="00B63209" w:rsidRPr="00901A33">
        <w:rPr>
          <w:rStyle w:val="emailstyle17"/>
          <w:rFonts w:ascii="Times New Roman" w:hAnsi="Times New Roman" w:cs="David" w:hint="cs"/>
          <w:color w:val="auto"/>
          <w:sz w:val="24"/>
          <w:rtl/>
        </w:rPr>
        <w:t xml:space="preserve">גין </w:t>
      </w:r>
      <w:r w:rsidR="00FB09FD" w:rsidRPr="00901A33">
        <w:rPr>
          <w:rStyle w:val="emailstyle17"/>
          <w:rFonts w:ascii="Times New Roman" w:hAnsi="Times New Roman" w:cs="David" w:hint="cs"/>
          <w:color w:val="auto"/>
          <w:sz w:val="24"/>
          <w:rtl/>
        </w:rPr>
        <w:t xml:space="preserve">נוסחת </w:t>
      </w:r>
      <w:proofErr w:type="spellStart"/>
      <w:r w:rsidR="00FB09FD" w:rsidRPr="00901A33">
        <w:rPr>
          <w:rStyle w:val="emailstyle17"/>
          <w:rFonts w:ascii="Times New Roman" w:hAnsi="Times New Roman" w:cs="David" w:hint="cs"/>
          <w:color w:val="auto"/>
          <w:sz w:val="24"/>
          <w:rtl/>
        </w:rPr>
        <w:t>השיקלול</w:t>
      </w:r>
      <w:proofErr w:type="spellEnd"/>
      <w:r w:rsidR="00FB09FD" w:rsidRPr="00901A33">
        <w:rPr>
          <w:rStyle w:val="emailstyle17"/>
          <w:rFonts w:ascii="Times New Roman" w:hAnsi="Times New Roman" w:cs="David" w:hint="cs"/>
          <w:color w:val="auto"/>
          <w:sz w:val="24"/>
          <w:rtl/>
        </w:rPr>
        <w:t xml:space="preserve"> הנ"ל</w:t>
      </w:r>
      <w:r w:rsidR="00B63209" w:rsidRPr="00901A33">
        <w:rPr>
          <w:rStyle w:val="emailstyle17"/>
          <w:rFonts w:ascii="Times New Roman" w:hAnsi="Times New Roman" w:cs="David" w:hint="cs"/>
          <w:color w:val="auto"/>
          <w:sz w:val="24"/>
          <w:rtl/>
        </w:rPr>
        <w:t>,</w:t>
      </w:r>
      <w:r w:rsidR="00FB09FD" w:rsidRPr="00901A33">
        <w:rPr>
          <w:rStyle w:val="emailstyle17"/>
          <w:rFonts w:ascii="Times New Roman" w:hAnsi="Times New Roman" w:cs="David" w:hint="cs"/>
          <w:color w:val="auto"/>
          <w:sz w:val="24"/>
          <w:rtl/>
        </w:rPr>
        <w:t xml:space="preserve"> בנוסף לכך שזכויותיו בקרן מבטחים</w:t>
      </w:r>
      <w:r w:rsidR="00B63209" w:rsidRPr="00901A33">
        <w:rPr>
          <w:rStyle w:val="emailstyle17"/>
          <w:rFonts w:ascii="Times New Roman" w:hAnsi="Times New Roman" w:cs="David" w:hint="cs"/>
          <w:color w:val="auto"/>
          <w:sz w:val="24"/>
          <w:rtl/>
        </w:rPr>
        <w:t xml:space="preserve"> בגין תקופה זאת,</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 xml:space="preserve">ואשר היו צבורות לזכותו כ </w:t>
      </w:r>
      <w:r w:rsidR="00B63209" w:rsidRPr="00901A33">
        <w:rPr>
          <w:rStyle w:val="emailstyle17"/>
          <w:rFonts w:ascii="Times New Roman" w:hAnsi="Times New Roman" w:cs="David"/>
          <w:color w:val="auto"/>
          <w:sz w:val="24"/>
          <w:rtl/>
        </w:rPr>
        <w:t>–</w:t>
      </w:r>
      <w:r w:rsidR="00B63209" w:rsidRPr="00901A33">
        <w:rPr>
          <w:rStyle w:val="emailstyle17"/>
          <w:rFonts w:ascii="Times New Roman" w:hAnsi="Times New Roman" w:cs="David" w:hint="cs"/>
          <w:color w:val="auto"/>
          <w:sz w:val="24"/>
          <w:rtl/>
        </w:rPr>
        <w:t xml:space="preserve"> 45 שנים(!)</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נמחקו</w:t>
      </w:r>
      <w:r w:rsidR="00FB09FD" w:rsidRPr="00901A33">
        <w:rPr>
          <w:rStyle w:val="emailstyle17"/>
          <w:rFonts w:ascii="Times New Roman" w:hAnsi="Times New Roman" w:cs="David" w:hint="cs"/>
          <w:color w:val="auto"/>
          <w:sz w:val="24"/>
          <w:rtl/>
        </w:rPr>
        <w:t>.</w:t>
      </w:r>
    </w:p>
    <w:p w14:paraId="17959E67" w14:textId="3039A79A" w:rsidR="002E597B" w:rsidRPr="00901A33" w:rsidRDefault="002E597B" w:rsidP="00B63209">
      <w:pPr>
        <w:pStyle w:val="11"/>
        <w:numPr>
          <w:ilvl w:val="0"/>
          <w:numId w:val="14"/>
        </w:numPr>
        <w:tabs>
          <w:tab w:val="num" w:pos="530"/>
        </w:tabs>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7777777" w:rsidR="0074668B" w:rsidRPr="00901A33" w:rsidRDefault="0074668B"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הסחבת הבלתי נסבלת בטיפול בפניותיו של התובע</w:t>
      </w:r>
    </w:p>
    <w:p w14:paraId="721C1ADD" w14:textId="77777777" w:rsidR="0074668B" w:rsidRPr="00901A33" w:rsidRDefault="0074668B" w:rsidP="00926F04">
      <w:pPr>
        <w:pStyle w:val="11"/>
        <w:numPr>
          <w:ilvl w:val="0"/>
          <w:numId w:val="14"/>
        </w:numPr>
        <w:spacing w:before="0" w:after="240" w:line="360" w:lineRule="auto"/>
        <w:ind w:left="510" w:right="0" w:hanging="425"/>
        <w:rPr>
          <w:rStyle w:val="emailstyle17"/>
          <w:rFonts w:cs="David"/>
          <w:b/>
          <w:bCs/>
          <w:color w:val="auto"/>
          <w:sz w:val="22"/>
          <w:szCs w:val="28"/>
          <w:u w:val="single"/>
        </w:rPr>
      </w:pPr>
      <w:r w:rsidRPr="00901A33">
        <w:rPr>
          <w:rStyle w:val="emailstyle17"/>
          <w:rFonts w:cs="David" w:hint="eastAsia"/>
          <w:color w:val="auto"/>
          <w:sz w:val="22"/>
          <w:rtl/>
        </w:rPr>
        <w:t>התובע</w:t>
      </w:r>
      <w:r w:rsidRPr="00901A33">
        <w:rPr>
          <w:rStyle w:val="emailstyle17"/>
          <w:rFonts w:cs="David"/>
          <w:color w:val="auto"/>
          <w:sz w:val="22"/>
          <w:rtl/>
        </w:rPr>
        <w:t xml:space="preserve">, בתמימותו, האמין כי </w:t>
      </w:r>
      <w:r w:rsidRPr="00901A33">
        <w:rPr>
          <w:rStyle w:val="emailstyle17"/>
          <w:rFonts w:cs="David" w:hint="eastAsia"/>
          <w:color w:val="auto"/>
          <w:sz w:val="22"/>
          <w:rtl/>
        </w:rPr>
        <w:t>לאחר</w:t>
      </w:r>
      <w:r w:rsidRPr="00901A33">
        <w:rPr>
          <w:rStyle w:val="emailstyle17"/>
          <w:rFonts w:cs="David"/>
          <w:color w:val="auto"/>
          <w:sz w:val="22"/>
          <w:rtl/>
        </w:rPr>
        <w:t xml:space="preserve"> </w:t>
      </w:r>
      <w:r w:rsidRPr="00901A33">
        <w:rPr>
          <w:rStyle w:val="emailstyle17"/>
          <w:rFonts w:cs="David" w:hint="eastAsia"/>
          <w:color w:val="auto"/>
          <w:sz w:val="22"/>
          <w:rtl/>
        </w:rPr>
        <w:t>הצגת</w:t>
      </w:r>
      <w:r w:rsidRPr="00901A33">
        <w:rPr>
          <w:rStyle w:val="emailstyle17"/>
          <w:rFonts w:cs="David"/>
          <w:color w:val="auto"/>
          <w:sz w:val="22"/>
          <w:rtl/>
        </w:rPr>
        <w:t xml:space="preserve"> </w:t>
      </w:r>
      <w:r w:rsidRPr="00901A33">
        <w:rPr>
          <w:rStyle w:val="emailstyle17"/>
          <w:rFonts w:cs="David" w:hint="eastAsia"/>
          <w:color w:val="auto"/>
          <w:sz w:val="22"/>
          <w:rtl/>
        </w:rPr>
        <w:t>טענותיו</w:t>
      </w:r>
      <w:r w:rsidRPr="00901A33">
        <w:rPr>
          <w:rStyle w:val="emailstyle17"/>
          <w:rFonts w:cs="David"/>
          <w:color w:val="auto"/>
          <w:sz w:val="22"/>
          <w:rtl/>
        </w:rPr>
        <w:t xml:space="preserve"> </w:t>
      </w:r>
      <w:r w:rsidRPr="00901A33">
        <w:rPr>
          <w:rStyle w:val="emailstyle17"/>
          <w:rFonts w:cs="David" w:hint="eastAsia"/>
          <w:color w:val="auto"/>
          <w:sz w:val="22"/>
          <w:rtl/>
        </w:rPr>
        <w:t>תתקן</w:t>
      </w:r>
      <w:r w:rsidRPr="00901A33">
        <w:rPr>
          <w:rStyle w:val="emailstyle17"/>
          <w:rFonts w:cs="David"/>
          <w:color w:val="auto"/>
          <w:sz w:val="22"/>
          <w:rtl/>
        </w:rPr>
        <w:t xml:space="preserve"> </w:t>
      </w:r>
      <w:r w:rsidRPr="00901A33">
        <w:rPr>
          <w:rStyle w:val="emailstyle17"/>
          <w:rFonts w:cs="David" w:hint="eastAsia"/>
          <w:color w:val="auto"/>
          <w:sz w:val="22"/>
          <w:rtl/>
        </w:rPr>
        <w:t>המדינה</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w:t>
      </w:r>
      <w:r w:rsidRPr="00901A33">
        <w:rPr>
          <w:rStyle w:val="emailstyle17"/>
          <w:rFonts w:cs="David" w:hint="eastAsia"/>
          <w:color w:val="auto"/>
          <w:sz w:val="22"/>
          <w:rtl/>
        </w:rPr>
        <w:t>הטעויות</w:t>
      </w:r>
      <w:r w:rsidRPr="00901A33">
        <w:rPr>
          <w:rStyle w:val="emailstyle17"/>
          <w:rFonts w:cs="David"/>
          <w:color w:val="auto"/>
          <w:sz w:val="22"/>
          <w:rtl/>
        </w:rPr>
        <w:t xml:space="preserve"> </w:t>
      </w:r>
      <w:r w:rsidRPr="00901A33">
        <w:rPr>
          <w:rStyle w:val="emailstyle17"/>
          <w:rFonts w:cs="David" w:hint="eastAsia"/>
          <w:color w:val="auto"/>
          <w:sz w:val="22"/>
          <w:rtl/>
        </w:rPr>
        <w:t>שנפלו</w:t>
      </w:r>
      <w:r w:rsidRPr="00901A33">
        <w:rPr>
          <w:rStyle w:val="emailstyle17"/>
          <w:rFonts w:cs="David"/>
          <w:color w:val="auto"/>
          <w:sz w:val="22"/>
          <w:rtl/>
        </w:rPr>
        <w:t xml:space="preserve"> </w:t>
      </w:r>
      <w:r w:rsidRPr="00901A33">
        <w:rPr>
          <w:rStyle w:val="emailstyle17"/>
          <w:rFonts w:cs="David" w:hint="eastAsia"/>
          <w:color w:val="auto"/>
          <w:sz w:val="22"/>
          <w:rtl/>
        </w:rPr>
        <w:t>בעניינו</w:t>
      </w:r>
      <w:r w:rsidRPr="00901A33">
        <w:rPr>
          <w:rStyle w:val="emailstyle17"/>
          <w:rFonts w:cs="David"/>
          <w:color w:val="auto"/>
          <w:sz w:val="22"/>
          <w:rtl/>
        </w:rPr>
        <w:t xml:space="preserve">, </w:t>
      </w:r>
      <w:r w:rsidRPr="00901A33">
        <w:rPr>
          <w:rStyle w:val="emailstyle17"/>
          <w:rFonts w:cs="David" w:hint="eastAsia"/>
          <w:color w:val="auto"/>
          <w:sz w:val="22"/>
          <w:rtl/>
        </w:rPr>
        <w:t>ללא</w:t>
      </w:r>
      <w:r w:rsidRPr="00901A33">
        <w:rPr>
          <w:rStyle w:val="emailstyle17"/>
          <w:rFonts w:cs="David"/>
          <w:color w:val="auto"/>
          <w:sz w:val="22"/>
          <w:rtl/>
        </w:rPr>
        <w:t xml:space="preserve"> </w:t>
      </w:r>
      <w:r w:rsidRPr="00901A33">
        <w:rPr>
          <w:rStyle w:val="emailstyle17"/>
          <w:rFonts w:cs="David" w:hint="eastAsia"/>
          <w:color w:val="auto"/>
          <w:sz w:val="22"/>
          <w:rtl/>
        </w:rPr>
        <w:t>צורך</w:t>
      </w:r>
      <w:r w:rsidRPr="00901A33">
        <w:rPr>
          <w:rStyle w:val="emailstyle17"/>
          <w:rFonts w:cs="David"/>
          <w:color w:val="auto"/>
          <w:sz w:val="22"/>
          <w:rtl/>
        </w:rPr>
        <w:t xml:space="preserve"> </w:t>
      </w:r>
      <w:r w:rsidRPr="00901A33">
        <w:rPr>
          <w:rStyle w:val="emailstyle17"/>
          <w:rFonts w:cs="David" w:hint="eastAsia"/>
          <w:color w:val="auto"/>
          <w:sz w:val="22"/>
          <w:rtl/>
        </w:rPr>
        <w:t>בהתערבות</w:t>
      </w:r>
      <w:r w:rsidRPr="00901A33">
        <w:rPr>
          <w:rStyle w:val="emailstyle17"/>
          <w:rFonts w:cs="David"/>
          <w:color w:val="auto"/>
          <w:sz w:val="22"/>
          <w:rtl/>
        </w:rPr>
        <w:t xml:space="preserve"> </w:t>
      </w:r>
      <w:r w:rsidRPr="00901A33">
        <w:rPr>
          <w:rStyle w:val="emailstyle17"/>
          <w:rFonts w:cs="David" w:hint="eastAsia"/>
          <w:color w:val="auto"/>
          <w:sz w:val="22"/>
          <w:rtl/>
        </w:rPr>
        <w:t>של</w:t>
      </w:r>
      <w:r w:rsidRPr="00901A33">
        <w:rPr>
          <w:rStyle w:val="emailstyle17"/>
          <w:rFonts w:cs="David"/>
          <w:color w:val="auto"/>
          <w:sz w:val="22"/>
          <w:rtl/>
        </w:rPr>
        <w:t xml:space="preserve"> </w:t>
      </w:r>
      <w:r w:rsidRPr="00901A33">
        <w:rPr>
          <w:rStyle w:val="emailstyle17"/>
          <w:rFonts w:cs="David" w:hint="eastAsia"/>
          <w:color w:val="auto"/>
          <w:sz w:val="22"/>
          <w:rtl/>
        </w:rPr>
        <w:t>בתי</w:t>
      </w:r>
      <w:r w:rsidRPr="00901A33">
        <w:rPr>
          <w:rStyle w:val="emailstyle17"/>
          <w:rFonts w:cs="David"/>
          <w:color w:val="auto"/>
          <w:sz w:val="22"/>
          <w:rtl/>
        </w:rPr>
        <w:t xml:space="preserve"> </w:t>
      </w:r>
      <w:r w:rsidRPr="00901A33">
        <w:rPr>
          <w:rStyle w:val="emailstyle17"/>
          <w:rFonts w:cs="David" w:hint="eastAsia"/>
          <w:color w:val="auto"/>
          <w:sz w:val="22"/>
          <w:rtl/>
        </w:rPr>
        <w:t>המשפט</w:t>
      </w:r>
      <w:r w:rsidRPr="00901A33">
        <w:rPr>
          <w:rStyle w:val="emailstyle17"/>
          <w:rFonts w:cs="David"/>
          <w:color w:val="auto"/>
          <w:sz w:val="22"/>
          <w:rtl/>
        </w:rPr>
        <w:t xml:space="preserve">, </w:t>
      </w:r>
      <w:r w:rsidRPr="00901A33">
        <w:rPr>
          <w:rStyle w:val="emailstyle17"/>
          <w:rFonts w:cs="David" w:hint="eastAsia"/>
          <w:color w:val="auto"/>
          <w:sz w:val="22"/>
          <w:rtl/>
        </w:rPr>
        <w:t>ובהתאם</w:t>
      </w:r>
      <w:r w:rsidRPr="00901A33">
        <w:rPr>
          <w:rStyle w:val="emailstyle17"/>
          <w:rFonts w:cs="David"/>
          <w:color w:val="auto"/>
          <w:sz w:val="22"/>
          <w:rtl/>
        </w:rPr>
        <w:t xml:space="preserve"> לכך </w:t>
      </w:r>
      <w:r w:rsidRPr="00901A33">
        <w:rPr>
          <w:rStyle w:val="emailstyle17"/>
          <w:rFonts w:cs="David" w:hint="eastAsia"/>
          <w:color w:val="auto"/>
          <w:sz w:val="22"/>
          <w:rtl/>
        </w:rPr>
        <w:t>הוא</w:t>
      </w:r>
      <w:r w:rsidRPr="00901A33">
        <w:rPr>
          <w:rStyle w:val="emailstyle17"/>
          <w:rFonts w:cs="David"/>
          <w:color w:val="auto"/>
          <w:sz w:val="22"/>
          <w:rtl/>
        </w:rPr>
        <w:t xml:space="preserve"> פנה לכל הגורמים הרלוונטיים על מנת </w:t>
      </w:r>
      <w:r w:rsidRPr="00901A33">
        <w:rPr>
          <w:rStyle w:val="emailstyle17"/>
          <w:rFonts w:cs="David" w:hint="eastAsia"/>
          <w:color w:val="auto"/>
          <w:sz w:val="22"/>
          <w:rtl/>
        </w:rPr>
        <w:t>למצוא</w:t>
      </w:r>
      <w:r w:rsidRPr="00901A33">
        <w:rPr>
          <w:rStyle w:val="emailstyle17"/>
          <w:rFonts w:cs="David"/>
          <w:color w:val="auto"/>
          <w:sz w:val="22"/>
          <w:rtl/>
        </w:rPr>
        <w:t xml:space="preserve"> פתרון. </w:t>
      </w:r>
    </w:p>
    <w:p w14:paraId="0F3730C9" w14:textId="3B3F7584" w:rsidR="0074668B" w:rsidRPr="00901A33" w:rsidRDefault="002E597B" w:rsidP="00926F04">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eastAsia"/>
          <w:color w:val="auto"/>
          <w:sz w:val="22"/>
          <w:rtl/>
        </w:rPr>
        <w:t>כדי</w:t>
      </w:r>
      <w:r w:rsidRPr="00901A33">
        <w:rPr>
          <w:rStyle w:val="emailstyle17"/>
          <w:rFonts w:cs="David"/>
          <w:color w:val="auto"/>
          <w:sz w:val="22"/>
          <w:rtl/>
        </w:rPr>
        <w:t xml:space="preserve"> לא להלאות את בית הדין הנכבד, לא נפרט  </w:t>
      </w:r>
      <w:r w:rsidRPr="00901A33">
        <w:rPr>
          <w:rStyle w:val="emailstyle17"/>
          <w:rFonts w:cs="David" w:hint="eastAsia"/>
          <w:color w:val="auto"/>
          <w:sz w:val="22"/>
          <w:rtl/>
        </w:rPr>
        <w:t>ב</w:t>
      </w:r>
      <w:r w:rsidR="004E6BD2" w:rsidRPr="00901A33">
        <w:rPr>
          <w:rStyle w:val="emailstyle17"/>
          <w:rFonts w:cs="David" w:hint="eastAsia"/>
          <w:color w:val="auto"/>
          <w:sz w:val="22"/>
          <w:rtl/>
        </w:rPr>
        <w:t>שלב</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זה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ב</w:t>
      </w:r>
      <w:r w:rsidRPr="00901A33">
        <w:rPr>
          <w:rStyle w:val="emailstyle17"/>
          <w:rFonts w:cs="David" w:hint="eastAsia"/>
          <w:color w:val="auto"/>
          <w:sz w:val="22"/>
          <w:rtl/>
        </w:rPr>
        <w:t>מסגרת</w:t>
      </w:r>
      <w:r w:rsidRPr="00901A33">
        <w:rPr>
          <w:rStyle w:val="emailstyle17"/>
          <w:rFonts w:cs="David"/>
          <w:color w:val="auto"/>
          <w:sz w:val="22"/>
          <w:rtl/>
        </w:rPr>
        <w:t xml:space="preserve"> </w:t>
      </w:r>
      <w:r w:rsidRPr="00901A33">
        <w:rPr>
          <w:rStyle w:val="emailstyle17"/>
          <w:rFonts w:cs="David" w:hint="eastAsia"/>
          <w:color w:val="auto"/>
          <w:sz w:val="22"/>
          <w:rtl/>
        </w:rPr>
        <w:t>כתב</w:t>
      </w:r>
      <w:r w:rsidRPr="00901A33">
        <w:rPr>
          <w:rStyle w:val="emailstyle17"/>
          <w:rFonts w:cs="David"/>
          <w:color w:val="auto"/>
          <w:sz w:val="22"/>
          <w:rtl/>
        </w:rPr>
        <w:t xml:space="preserve"> </w:t>
      </w:r>
      <w:r w:rsidRPr="00901A33">
        <w:rPr>
          <w:rStyle w:val="emailstyle17"/>
          <w:rFonts w:cs="David" w:hint="eastAsia"/>
          <w:color w:val="auto"/>
          <w:sz w:val="22"/>
          <w:rtl/>
        </w:rPr>
        <w:t>התביעה</w:t>
      </w:r>
      <w:r w:rsidR="004E6BD2" w:rsidRPr="00901A33">
        <w:rPr>
          <w:rStyle w:val="emailstyle17"/>
          <w:rFonts w:cs="David"/>
          <w:color w:val="auto"/>
          <w:sz w:val="22"/>
          <w:rtl/>
        </w:rPr>
        <w:t>,</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כל הפניות הרבות של התובע לנתבע</w:t>
      </w:r>
      <w:r w:rsidR="00D1623C" w:rsidRPr="00901A33">
        <w:rPr>
          <w:rStyle w:val="emailstyle17"/>
          <w:rFonts w:cs="David" w:hint="eastAsia"/>
          <w:color w:val="auto"/>
          <w:sz w:val="22"/>
          <w:rtl/>
        </w:rPr>
        <w:t>ו</w:t>
      </w:r>
      <w:r w:rsidRPr="00901A33">
        <w:rPr>
          <w:rStyle w:val="emailstyle17"/>
          <w:rFonts w:cs="David"/>
          <w:color w:val="auto"/>
          <w:sz w:val="22"/>
          <w:rtl/>
        </w:rPr>
        <w:t>ת</w:t>
      </w:r>
      <w:r w:rsidR="00D1623C" w:rsidRPr="00901A33">
        <w:rPr>
          <w:rStyle w:val="emailstyle17"/>
          <w:rFonts w:cs="David"/>
          <w:color w:val="auto"/>
          <w:sz w:val="22"/>
          <w:rtl/>
        </w:rPr>
        <w:t xml:space="preserve"> או מי מהן</w:t>
      </w:r>
      <w:r w:rsidRPr="00901A33">
        <w:rPr>
          <w:rStyle w:val="emailstyle17"/>
          <w:rFonts w:cs="David"/>
          <w:color w:val="auto"/>
          <w:sz w:val="22"/>
          <w:rtl/>
        </w:rPr>
        <w:t>, את ההת</w:t>
      </w:r>
      <w:r w:rsidR="00EC4280" w:rsidRPr="00901A33">
        <w:rPr>
          <w:rStyle w:val="emailstyle17"/>
          <w:rFonts w:cs="David" w:hint="eastAsia"/>
          <w:color w:val="auto"/>
          <w:sz w:val="22"/>
          <w:rtl/>
        </w:rPr>
        <w:t>חמקות</w:t>
      </w:r>
      <w:r w:rsidR="00EC4280" w:rsidRPr="00901A33">
        <w:rPr>
          <w:rStyle w:val="emailstyle17"/>
          <w:rFonts w:cs="David"/>
          <w:color w:val="auto"/>
          <w:sz w:val="22"/>
          <w:rtl/>
        </w:rPr>
        <w:t xml:space="preserve"> השיטתית </w:t>
      </w:r>
      <w:r w:rsidR="00D1623C" w:rsidRPr="00901A33">
        <w:rPr>
          <w:rStyle w:val="emailstyle17"/>
          <w:rFonts w:cs="David" w:hint="eastAsia"/>
          <w:color w:val="auto"/>
          <w:sz w:val="22"/>
          <w:rtl/>
        </w:rPr>
        <w:t>מפניותיו</w:t>
      </w:r>
      <w:r w:rsidR="00D1623C" w:rsidRPr="00901A33">
        <w:rPr>
          <w:rStyle w:val="emailstyle17"/>
          <w:rFonts w:cs="David"/>
          <w:color w:val="auto"/>
          <w:sz w:val="22"/>
          <w:rtl/>
        </w:rPr>
        <w:t xml:space="preserve"> </w:t>
      </w:r>
      <w:r w:rsidR="00D1623C" w:rsidRPr="00901A33">
        <w:rPr>
          <w:rStyle w:val="emailstyle17"/>
          <w:rFonts w:cs="David" w:hint="eastAsia"/>
          <w:color w:val="auto"/>
          <w:sz w:val="22"/>
          <w:rtl/>
        </w:rPr>
        <w:t>וטענותיו</w:t>
      </w:r>
      <w:r w:rsidR="00D1623C" w:rsidRPr="00901A33">
        <w:rPr>
          <w:rStyle w:val="emailstyle17"/>
          <w:rFonts w:cs="David"/>
          <w:color w:val="auto"/>
          <w:sz w:val="22"/>
          <w:rtl/>
        </w:rPr>
        <w:t>,</w:t>
      </w:r>
      <w:r w:rsidR="00EC4280" w:rsidRPr="00901A33">
        <w:rPr>
          <w:rStyle w:val="emailstyle17"/>
          <w:rFonts w:cs="David"/>
          <w:color w:val="auto"/>
          <w:sz w:val="22"/>
          <w:rtl/>
        </w:rPr>
        <w:t xml:space="preserve"> </w:t>
      </w:r>
      <w:r w:rsidR="00D1623C" w:rsidRPr="00901A33">
        <w:rPr>
          <w:rStyle w:val="emailstyle17"/>
          <w:rFonts w:cs="David" w:hint="eastAsia"/>
          <w:color w:val="auto"/>
          <w:sz w:val="22"/>
          <w:rtl/>
        </w:rPr>
        <w:t>כמו</w:t>
      </w:r>
      <w:r w:rsidR="00D1623C" w:rsidRPr="00901A33">
        <w:rPr>
          <w:rStyle w:val="emailstyle17"/>
          <w:rFonts w:cs="David"/>
          <w:color w:val="auto"/>
          <w:sz w:val="22"/>
          <w:rtl/>
        </w:rPr>
        <w:t xml:space="preserve"> גם </w:t>
      </w:r>
      <w:r w:rsidRPr="00901A33">
        <w:rPr>
          <w:rStyle w:val="emailstyle17"/>
          <w:rFonts w:cs="David"/>
          <w:color w:val="auto"/>
          <w:sz w:val="22"/>
          <w:rtl/>
        </w:rPr>
        <w:t>את עגמת הנפש הקשה והמתמשכת שנגרמה לו מתחושת "החיזור אחר הפתחים"</w:t>
      </w:r>
      <w:r w:rsidR="004E6BD2" w:rsidRPr="00901A33">
        <w:rPr>
          <w:rStyle w:val="emailstyle17"/>
          <w:rFonts w:cs="David"/>
          <w:color w:val="auto"/>
          <w:sz w:val="22"/>
          <w:rtl/>
        </w:rPr>
        <w:t xml:space="preserve"> ומ</w:t>
      </w:r>
      <w:r w:rsidR="000F458D" w:rsidRPr="00901A33">
        <w:rPr>
          <w:rStyle w:val="emailstyle17"/>
          <w:rFonts w:cs="David" w:hint="eastAsia"/>
          <w:color w:val="auto"/>
          <w:sz w:val="22"/>
          <w:rtl/>
        </w:rPr>
        <w:t>ה</w:t>
      </w:r>
      <w:r w:rsidR="004E6BD2" w:rsidRPr="00901A33">
        <w:rPr>
          <w:rStyle w:val="emailstyle17"/>
          <w:rFonts w:cs="David" w:hint="eastAsia"/>
          <w:color w:val="auto"/>
          <w:sz w:val="22"/>
          <w:rtl/>
        </w:rPr>
        <w:t>תגובות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w:t>
      </w:r>
      <w:r w:rsidR="000F458D" w:rsidRPr="00901A33">
        <w:rPr>
          <w:rStyle w:val="emailstyle17"/>
          <w:rFonts w:cs="David" w:hint="eastAsia"/>
          <w:color w:val="auto"/>
          <w:sz w:val="22"/>
          <w:rtl/>
        </w:rPr>
        <w:t>קיבל</w:t>
      </w:r>
      <w:r w:rsidR="000F458D" w:rsidRPr="00901A33">
        <w:rPr>
          <w:rStyle w:val="emailstyle17"/>
          <w:rFonts w:cs="David"/>
          <w:color w:val="auto"/>
          <w:sz w:val="22"/>
          <w:rtl/>
        </w:rPr>
        <w:t xml:space="preserve">, </w:t>
      </w:r>
      <w:r w:rsidR="000F458D" w:rsidRPr="00901A33">
        <w:rPr>
          <w:rStyle w:val="emailstyle17"/>
          <w:rFonts w:cs="David" w:hint="eastAsia"/>
          <w:color w:val="auto"/>
          <w:sz w:val="22"/>
          <w:rtl/>
        </w:rPr>
        <w:t>ש</w:t>
      </w:r>
      <w:r w:rsidR="004E6BD2" w:rsidRPr="00901A33">
        <w:rPr>
          <w:rStyle w:val="emailstyle17"/>
          <w:rFonts w:cs="David" w:hint="eastAsia"/>
          <w:color w:val="auto"/>
          <w:sz w:val="22"/>
          <w:rtl/>
        </w:rPr>
        <w:t>עיקרן</w:t>
      </w:r>
      <w:r w:rsidR="004E6BD2" w:rsidRPr="00901A33">
        <w:rPr>
          <w:rStyle w:val="emailstyle17"/>
          <w:rFonts w:cs="David"/>
          <w:color w:val="auto"/>
          <w:sz w:val="22"/>
          <w:rtl/>
        </w:rPr>
        <w:t xml:space="preserve"> "תמתין" </w:t>
      </w:r>
      <w:r w:rsidR="004E6BD2" w:rsidRPr="00901A33">
        <w:rPr>
          <w:rStyle w:val="emailstyle17"/>
          <w:rFonts w:cs="David" w:hint="eastAsia"/>
          <w:color w:val="auto"/>
          <w:sz w:val="22"/>
          <w:rtl/>
        </w:rPr>
        <w:t>ו</w:t>
      </w:r>
      <w:r w:rsidR="004E6BD2" w:rsidRPr="00901A33">
        <w:rPr>
          <w:rStyle w:val="emailstyle17"/>
          <w:rFonts w:cs="David"/>
          <w:color w:val="auto"/>
          <w:sz w:val="22"/>
          <w:rtl/>
        </w:rPr>
        <w:t xml:space="preserve">"בודקים" </w:t>
      </w:r>
      <w:r w:rsidR="004E6BD2" w:rsidRPr="00901A33">
        <w:rPr>
          <w:rStyle w:val="emailstyle17"/>
          <w:rFonts w:cs="David" w:hint="eastAsia"/>
          <w:color w:val="auto"/>
          <w:sz w:val="22"/>
          <w:rtl/>
        </w:rPr>
        <w:t>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הנושא</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וזאת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לאורך</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תקופה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של</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כ</w:t>
      </w:r>
      <w:r w:rsidR="004E6BD2" w:rsidRPr="00901A33">
        <w:rPr>
          <w:rStyle w:val="emailstyle17"/>
          <w:rFonts w:cs="David"/>
          <w:color w:val="auto"/>
          <w:sz w:val="22"/>
          <w:rtl/>
        </w:rPr>
        <w:t xml:space="preserve">-6 </w:t>
      </w:r>
      <w:r w:rsidR="004E6BD2" w:rsidRPr="00901A33">
        <w:rPr>
          <w:rStyle w:val="emailstyle17"/>
          <w:rFonts w:cs="David" w:hint="eastAsia"/>
          <w:color w:val="auto"/>
          <w:sz w:val="22"/>
          <w:rtl/>
        </w:rPr>
        <w:t>שנים</w:t>
      </w:r>
      <w:r w:rsidR="004E6BD2" w:rsidRPr="00901A33">
        <w:rPr>
          <w:rStyle w:val="emailstyle17"/>
          <w:rFonts w:cs="David"/>
          <w:color w:val="auto"/>
          <w:sz w:val="22"/>
          <w:rtl/>
        </w:rPr>
        <w:t>(!)</w:t>
      </w:r>
      <w:r w:rsidR="00FC5238" w:rsidRPr="00901A33">
        <w:rPr>
          <w:rStyle w:val="emailstyle17"/>
          <w:rFonts w:cs="David"/>
          <w:color w:val="auto"/>
          <w:sz w:val="22"/>
          <w:rtl/>
        </w:rPr>
        <w:t>.</w:t>
      </w:r>
      <w:r w:rsidRPr="00901A33">
        <w:rPr>
          <w:rStyle w:val="emailstyle17"/>
          <w:rFonts w:cs="David"/>
          <w:color w:val="auto"/>
          <w:sz w:val="22"/>
          <w:rtl/>
        </w:rPr>
        <w:t xml:space="preserve"> </w:t>
      </w:r>
    </w:p>
    <w:p w14:paraId="00BF4EDC" w14:textId="612AEA5B" w:rsidR="004E6BD2" w:rsidRPr="00901A33" w:rsidRDefault="00FC5238" w:rsidP="00926F04">
      <w:pPr>
        <w:pStyle w:val="11"/>
        <w:spacing w:before="0" w:after="240" w:line="360" w:lineRule="auto"/>
        <w:ind w:left="510" w:firstLine="0"/>
        <w:rPr>
          <w:rStyle w:val="emailstyle17"/>
          <w:rFonts w:cs="David"/>
          <w:color w:val="auto"/>
          <w:sz w:val="22"/>
        </w:rPr>
      </w:pPr>
      <w:r w:rsidRPr="00901A33">
        <w:rPr>
          <w:rStyle w:val="emailstyle17"/>
          <w:rFonts w:cs="David" w:hint="cs"/>
          <w:color w:val="auto"/>
          <w:sz w:val="22"/>
          <w:rtl/>
        </w:rPr>
        <w:t xml:space="preserve">התובע </w:t>
      </w:r>
      <w:r w:rsidR="00F159A8">
        <w:rPr>
          <w:rStyle w:val="emailstyle17"/>
          <w:rFonts w:cs="David" w:hint="cs"/>
          <w:color w:val="auto"/>
          <w:sz w:val="22"/>
          <w:rtl/>
        </w:rPr>
        <w:t xml:space="preserve">חש כי </w:t>
      </w:r>
      <w:r w:rsidR="000F458D" w:rsidRPr="00901A33">
        <w:rPr>
          <w:rStyle w:val="emailstyle17"/>
          <w:rFonts w:cs="David" w:hint="cs"/>
          <w:color w:val="auto"/>
          <w:sz w:val="22"/>
          <w:rtl/>
        </w:rPr>
        <w:t>הפס</w:t>
      </w:r>
      <w:r w:rsidRPr="00901A33">
        <w:rPr>
          <w:rStyle w:val="emailstyle17"/>
          <w:rFonts w:cs="David" w:hint="cs"/>
          <w:color w:val="auto"/>
          <w:sz w:val="22"/>
          <w:rtl/>
        </w:rPr>
        <w:t>י</w:t>
      </w:r>
      <w:r w:rsidR="000F458D" w:rsidRPr="00901A33">
        <w:rPr>
          <w:rStyle w:val="emailstyle17"/>
          <w:rFonts w:cs="David" w:hint="cs"/>
          <w:color w:val="auto"/>
          <w:sz w:val="22"/>
          <w:rtl/>
        </w:rPr>
        <w:t xml:space="preserve">ד </w:t>
      </w:r>
      <w:r w:rsidRPr="00901A33">
        <w:rPr>
          <w:rStyle w:val="emailstyle17"/>
          <w:rFonts w:cs="David" w:hint="cs"/>
          <w:color w:val="auto"/>
          <w:sz w:val="22"/>
          <w:rtl/>
        </w:rPr>
        <w:t xml:space="preserve">את </w:t>
      </w:r>
      <w:r w:rsidR="000F458D" w:rsidRPr="00901A33">
        <w:rPr>
          <w:rStyle w:val="emailstyle17"/>
          <w:rFonts w:cs="David" w:hint="cs"/>
          <w:color w:val="auto"/>
          <w:sz w:val="22"/>
          <w:rtl/>
        </w:rPr>
        <w:t xml:space="preserve">השנים הטובות ביותר של תקופת </w:t>
      </w:r>
      <w:proofErr w:type="spellStart"/>
      <w:r w:rsidR="000F458D" w:rsidRPr="00901A33">
        <w:rPr>
          <w:rStyle w:val="emailstyle17"/>
          <w:rFonts w:cs="David" w:hint="cs"/>
          <w:color w:val="auto"/>
          <w:sz w:val="22"/>
          <w:rtl/>
        </w:rPr>
        <w:t>הגימלאות</w:t>
      </w:r>
      <w:proofErr w:type="spellEnd"/>
      <w:r w:rsidR="00D1623C" w:rsidRPr="00901A33">
        <w:rPr>
          <w:rStyle w:val="emailstyle17"/>
          <w:rFonts w:cs="David" w:hint="cs"/>
          <w:color w:val="auto"/>
          <w:sz w:val="22"/>
          <w:rtl/>
        </w:rPr>
        <w:t>,</w:t>
      </w:r>
      <w:r w:rsidR="000F458D" w:rsidRPr="00901A33">
        <w:rPr>
          <w:rStyle w:val="emailstyle17"/>
          <w:rFonts w:cs="David" w:hint="cs"/>
          <w:color w:val="auto"/>
          <w:sz w:val="22"/>
          <w:rtl/>
        </w:rPr>
        <w:t xml:space="preserve"> אות</w:t>
      </w:r>
      <w:r w:rsidR="00D1623C" w:rsidRPr="00901A33">
        <w:rPr>
          <w:rStyle w:val="emailstyle17"/>
          <w:rFonts w:cs="David" w:hint="cs"/>
          <w:color w:val="auto"/>
          <w:sz w:val="22"/>
          <w:rtl/>
        </w:rPr>
        <w:t>ן</w:t>
      </w:r>
      <w:r w:rsidR="000F458D" w:rsidRPr="00901A33">
        <w:rPr>
          <w:rStyle w:val="emailstyle17"/>
          <w:rFonts w:cs="David" w:hint="cs"/>
          <w:color w:val="auto"/>
          <w:sz w:val="22"/>
          <w:rtl/>
        </w:rPr>
        <w:t xml:space="preserve"> נאלץ </w:t>
      </w:r>
      <w:r w:rsidR="002E597B" w:rsidRPr="00901A33">
        <w:rPr>
          <w:rStyle w:val="emailstyle17"/>
          <w:rFonts w:cs="David"/>
          <w:color w:val="auto"/>
          <w:sz w:val="22"/>
          <w:rtl/>
        </w:rPr>
        <w:t xml:space="preserve">להשקיע </w:t>
      </w:r>
      <w:r w:rsidR="000F458D" w:rsidRPr="00901A33">
        <w:rPr>
          <w:rStyle w:val="emailstyle17"/>
          <w:rFonts w:cs="David" w:hint="cs"/>
          <w:color w:val="auto"/>
          <w:sz w:val="22"/>
          <w:rtl/>
        </w:rPr>
        <w:t>בנ</w:t>
      </w:r>
      <w:r w:rsidR="00D1623C" w:rsidRPr="00901A33">
        <w:rPr>
          <w:rStyle w:val="emailstyle17"/>
          <w:rFonts w:cs="David" w:hint="cs"/>
          <w:color w:val="auto"/>
          <w:sz w:val="22"/>
          <w:rtl/>
        </w:rPr>
        <w:t>י</w:t>
      </w:r>
      <w:r w:rsidR="000F458D" w:rsidRPr="00901A33">
        <w:rPr>
          <w:rStyle w:val="emailstyle17"/>
          <w:rFonts w:cs="David" w:hint="cs"/>
          <w:color w:val="auto"/>
          <w:sz w:val="22"/>
          <w:rtl/>
        </w:rPr>
        <w:t>סיונותיו הממושכים</w:t>
      </w:r>
      <w:r w:rsidR="002E597B" w:rsidRPr="00901A33">
        <w:rPr>
          <w:rStyle w:val="emailstyle17"/>
          <w:rFonts w:cs="David"/>
          <w:color w:val="auto"/>
          <w:sz w:val="22"/>
          <w:rtl/>
        </w:rPr>
        <w:t xml:space="preserve"> לנסות לקבל את זכויו</w:t>
      </w:r>
      <w:r w:rsidR="002E597B" w:rsidRPr="00901A33">
        <w:rPr>
          <w:rStyle w:val="emailstyle17"/>
          <w:rFonts w:cs="David" w:hint="cs"/>
          <w:color w:val="auto"/>
          <w:sz w:val="22"/>
          <w:rtl/>
        </w:rPr>
        <w:t xml:space="preserve">תיו. די אם נציין כי מדובר בעשרות פניות (לכל הפחות) מהן התעלמו הנתבעות או השיבו באיחור ולאחר עיכובים ותזכורות רבות מספור. </w:t>
      </w:r>
    </w:p>
    <w:p w14:paraId="256FC447" w14:textId="77777777" w:rsidR="00E90066" w:rsidRPr="00901A33" w:rsidRDefault="004E6BD2" w:rsidP="00B44C01">
      <w:pPr>
        <w:pStyle w:val="11"/>
        <w:numPr>
          <w:ilvl w:val="0"/>
          <w:numId w:val="14"/>
        </w:numPr>
        <w:spacing w:before="0" w:after="120" w:line="360" w:lineRule="auto"/>
        <w:ind w:left="521" w:right="0" w:hanging="425"/>
        <w:rPr>
          <w:rFonts w:ascii="David" w:hAnsi="David"/>
          <w:sz w:val="22"/>
          <w:szCs w:val="22"/>
        </w:rPr>
      </w:pPr>
      <w:r w:rsidRPr="00901A33">
        <w:rPr>
          <w:rStyle w:val="emailstyle17"/>
          <w:rFonts w:cs="David" w:hint="cs"/>
          <w:color w:val="auto"/>
          <w:sz w:val="22"/>
          <w:rtl/>
        </w:rPr>
        <w:t xml:space="preserve">נציין </w:t>
      </w:r>
      <w:r w:rsidR="000F458D" w:rsidRPr="00901A33">
        <w:rPr>
          <w:rStyle w:val="emailstyle17"/>
          <w:rFonts w:cs="David" w:hint="cs"/>
          <w:color w:val="auto"/>
          <w:sz w:val="22"/>
          <w:rtl/>
        </w:rPr>
        <w:t xml:space="preserve">עוד, </w:t>
      </w:r>
      <w:r w:rsidRPr="00901A33">
        <w:rPr>
          <w:rFonts w:hint="cs"/>
          <w:rtl/>
        </w:rPr>
        <w:t xml:space="preserve">כי לנוכח ההתנהלות, האכזרית </w:t>
      </w:r>
      <w:r w:rsidR="00B44C01" w:rsidRPr="00901A33">
        <w:rPr>
          <w:rFonts w:hint="cs"/>
          <w:rtl/>
        </w:rPr>
        <w:t>ממש</w:t>
      </w:r>
      <w:r w:rsidRPr="00901A33">
        <w:rPr>
          <w:rFonts w:hint="cs"/>
          <w:rtl/>
        </w:rPr>
        <w:t xml:space="preserve"> של המערכת</w:t>
      </w:r>
      <w:r w:rsidR="00B44C01" w:rsidRPr="00901A33">
        <w:rPr>
          <w:rFonts w:hint="cs"/>
          <w:rtl/>
        </w:rPr>
        <w:t>,</w:t>
      </w:r>
      <w:r w:rsidRPr="00901A33">
        <w:rPr>
          <w:rFonts w:hint="cs"/>
          <w:rtl/>
        </w:rPr>
        <w:t xml:space="preserve"> ומתוך אמונה שלמרות היחס המזלזל והמשפיל ניתן למצות את ההליכים </w:t>
      </w:r>
      <w:r w:rsidR="00B44C01" w:rsidRPr="00901A33">
        <w:rPr>
          <w:rFonts w:hint="cs"/>
          <w:rtl/>
        </w:rPr>
        <w:t xml:space="preserve">לקבלת </w:t>
      </w:r>
      <w:r w:rsidRPr="00901A33">
        <w:rPr>
          <w:rFonts w:hint="cs"/>
          <w:rtl/>
        </w:rPr>
        <w:t xml:space="preserve">הפנסיה המגיעה לו </w:t>
      </w:r>
      <w:r w:rsidR="00B44C01" w:rsidRPr="00901A33">
        <w:rPr>
          <w:rFonts w:hint="cs"/>
          <w:rtl/>
        </w:rPr>
        <w:t>ללא צורך בהטרדת הערכאות</w:t>
      </w:r>
      <w:r w:rsidRPr="00901A33">
        <w:rPr>
          <w:rFonts w:hint="cs"/>
          <w:rtl/>
        </w:rPr>
        <w:t xml:space="preserve">,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w:t>
      </w:r>
    </w:p>
    <w:p w14:paraId="789E6664" w14:textId="4BC9942F" w:rsidR="004E6BD2" w:rsidRPr="00901A33" w:rsidRDefault="004E6BD2" w:rsidP="00E90066">
      <w:pPr>
        <w:pStyle w:val="11"/>
        <w:spacing w:before="0" w:after="120" w:line="360" w:lineRule="auto"/>
        <w:ind w:left="521" w:right="360" w:firstLine="0"/>
        <w:rPr>
          <w:rFonts w:ascii="David" w:hAnsi="David"/>
          <w:sz w:val="22"/>
          <w:szCs w:val="22"/>
        </w:rPr>
      </w:pPr>
      <w:r w:rsidRPr="00901A33">
        <w:rPr>
          <w:rFonts w:hint="cs"/>
          <w:rtl/>
        </w:rPr>
        <w:t>לעניינינו, שני קטעים בתשובה מת</w:t>
      </w:r>
      <w:r w:rsidR="005249AE" w:rsidRPr="00901A33">
        <w:rPr>
          <w:rFonts w:hint="cs"/>
          <w:rtl/>
        </w:rPr>
        <w:t>מ</w:t>
      </w:r>
      <w:r w:rsidRPr="00901A33">
        <w:rPr>
          <w:rFonts w:hint="cs"/>
          <w:rtl/>
        </w:rPr>
        <w:t>צתים אותה:</w:t>
      </w:r>
    </w:p>
    <w:p w14:paraId="4F00FAC2" w14:textId="4A3836F3" w:rsidR="006B25CF"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b/>
          <w:bCs/>
          <w:sz w:val="24"/>
          <w:rtl/>
        </w:rPr>
        <w:t>"</w:t>
      </w:r>
      <w:r w:rsidRPr="00901A33">
        <w:rPr>
          <w:rFonts w:ascii="David" w:hAnsi="David"/>
          <w:b/>
          <w:bCs/>
          <w:i/>
          <w:iCs/>
          <w:sz w:val="24"/>
          <w:rtl/>
        </w:rPr>
        <w:t>נציבות תלונות הציבור</w:t>
      </w:r>
      <w:r w:rsidRPr="00901A33">
        <w:rPr>
          <w:rFonts w:ascii="David" w:hAnsi="David"/>
          <w:i/>
          <w:iCs/>
          <w:sz w:val="24"/>
          <w:rtl/>
        </w:rPr>
        <w:t xml:space="preserve">, </w:t>
      </w:r>
      <w:r w:rsidRPr="00901A33">
        <w:rPr>
          <w:rFonts w:ascii="David" w:hAnsi="David"/>
          <w:b/>
          <w:bCs/>
          <w:i/>
          <w:iCs/>
          <w:sz w:val="24"/>
          <w:rtl/>
        </w:rPr>
        <w:t>בשונה מבתי הדין לעבודה</w:t>
      </w:r>
      <w:r w:rsidRPr="00901A33">
        <w:rPr>
          <w:rFonts w:ascii="David" w:hAnsi="David"/>
          <w:i/>
          <w:iCs/>
          <w:sz w:val="24"/>
          <w:u w:val="single"/>
          <w:rtl/>
        </w:rPr>
        <w:t>,</w:t>
      </w:r>
      <w:r w:rsidRPr="00901A33">
        <w:rPr>
          <w:rFonts w:ascii="David" w:hAnsi="David"/>
          <w:i/>
          <w:iCs/>
          <w:sz w:val="24"/>
          <w:rtl/>
        </w:rPr>
        <w:t xml:space="preserve"> מוגבלת מאוד בבירור תלונות של עובדים בעניינים הנוגעים לשירותם כעובדים</w:t>
      </w:r>
      <w:r w:rsidRPr="00901A33">
        <w:rPr>
          <w:rFonts w:ascii="David" w:hAnsi="David"/>
          <w:sz w:val="24"/>
          <w:rtl/>
        </w:rPr>
        <w:t xml:space="preserve">". </w:t>
      </w:r>
    </w:p>
    <w:p w14:paraId="6FCB07AE" w14:textId="5D13E38E" w:rsidR="004E6BD2" w:rsidRPr="00901A33"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hint="eastAsia"/>
          <w:sz w:val="24"/>
          <w:rtl/>
        </w:rPr>
        <w:lastRenderedPageBreak/>
        <w:t>מאחר</w:t>
      </w:r>
      <w:r w:rsidRPr="00901A33">
        <w:rPr>
          <w:rFonts w:ascii="David" w:hAnsi="David"/>
          <w:sz w:val="24"/>
          <w:rtl/>
        </w:rPr>
        <w:t xml:space="preserve"> "</w:t>
      </w:r>
      <w:r w:rsidRPr="00901A33">
        <w:rPr>
          <w:rFonts w:ascii="David" w:hAnsi="David" w:hint="eastAsia"/>
          <w:b/>
          <w:bCs/>
          <w:i/>
          <w:iCs/>
          <w:sz w:val="24"/>
          <w:rtl/>
        </w:rPr>
        <w:t>ש</w:t>
      </w:r>
      <w:r w:rsidRPr="00901A33">
        <w:rPr>
          <w:rFonts w:ascii="David" w:hAnsi="David"/>
          <w:b/>
          <w:bCs/>
          <w:i/>
          <w:iCs/>
          <w:sz w:val="24"/>
          <w:rtl/>
        </w:rPr>
        <w:t xml:space="preserve">מדובר לכל היותר בחריגה מהוראות חוזה העבודה האישי שנחתם </w:t>
      </w:r>
      <w:proofErr w:type="spellStart"/>
      <w:r w:rsidRPr="00901A33">
        <w:rPr>
          <w:rFonts w:ascii="David" w:hAnsi="David"/>
          <w:b/>
          <w:bCs/>
          <w:i/>
          <w:iCs/>
          <w:sz w:val="24"/>
          <w:rtl/>
        </w:rPr>
        <w:t>עימך</w:t>
      </w:r>
      <w:proofErr w:type="spellEnd"/>
      <w:r w:rsidRPr="00901A33">
        <w:rPr>
          <w:rFonts w:ascii="David" w:hAnsi="David"/>
          <w:b/>
          <w:bCs/>
          <w:i/>
          <w:iCs/>
          <w:sz w:val="24"/>
          <w:rtl/>
        </w:rPr>
        <w:t>,</w:t>
      </w:r>
      <w:r w:rsidRPr="00901A33">
        <w:rPr>
          <w:rFonts w:ascii="David" w:hAnsi="David"/>
          <w:i/>
          <w:iCs/>
          <w:sz w:val="24"/>
          <w:rtl/>
        </w:rPr>
        <w:t xml:space="preserve"> כפי שאתה עצמך טענת במכתביך השונים לנציבות שירות המדינה" ולכן...."</w:t>
      </w:r>
      <w:r w:rsidRPr="00901A33">
        <w:rPr>
          <w:rFonts w:ascii="David" w:hAnsi="David" w:hint="eastAsia"/>
          <w:b/>
          <w:bCs/>
          <w:i/>
          <w:iCs/>
          <w:sz w:val="24"/>
          <w:rtl/>
        </w:rPr>
        <w:t>לא</w:t>
      </w:r>
      <w:r w:rsidRPr="00901A33">
        <w:rPr>
          <w:rFonts w:ascii="David" w:hAnsi="David"/>
          <w:b/>
          <w:bCs/>
          <w:i/>
          <w:iCs/>
          <w:sz w:val="24"/>
          <w:rtl/>
        </w:rPr>
        <w:t xml:space="preserve"> קמה עילה שבדין להתערבותה של נציבות תלונות הציבור בעניין המועלה בתלונ</w:t>
      </w:r>
      <w:r w:rsidR="00B44C01" w:rsidRPr="00901A33">
        <w:rPr>
          <w:rFonts w:ascii="David" w:hAnsi="David" w:hint="cs"/>
          <w:b/>
          <w:bCs/>
          <w:i/>
          <w:iCs/>
          <w:sz w:val="24"/>
          <w:rtl/>
        </w:rPr>
        <w:t>ו</w:t>
      </w:r>
      <w:r w:rsidRPr="00901A33">
        <w:rPr>
          <w:rFonts w:ascii="David" w:hAnsi="David"/>
          <w:b/>
          <w:bCs/>
          <w:i/>
          <w:iCs/>
          <w:sz w:val="24"/>
          <w:rtl/>
        </w:rPr>
        <w:t>ת</w:t>
      </w:r>
      <w:r w:rsidRPr="00901A33">
        <w:rPr>
          <w:rFonts w:ascii="David" w:hAnsi="David"/>
          <w:sz w:val="24"/>
        </w:rPr>
        <w:t>".</w:t>
      </w:r>
      <w:r w:rsidRPr="00901A33">
        <w:rPr>
          <w:rFonts w:ascii="David" w:hAnsi="David"/>
          <w:sz w:val="24"/>
          <w:rtl/>
        </w:rPr>
        <w:t xml:space="preserve">(ההדגשה </w:t>
      </w:r>
      <w:r w:rsidRPr="00901A33">
        <w:rPr>
          <w:rFonts w:ascii="David" w:hAnsi="David" w:hint="eastAsia"/>
          <w:sz w:val="24"/>
          <w:rtl/>
        </w:rPr>
        <w:t>לא</w:t>
      </w:r>
      <w:r w:rsidRPr="00901A33">
        <w:rPr>
          <w:rFonts w:ascii="David" w:hAnsi="David"/>
          <w:sz w:val="24"/>
          <w:rtl/>
        </w:rPr>
        <w:t xml:space="preserve"> </w:t>
      </w:r>
      <w:r w:rsidRPr="00901A33">
        <w:rPr>
          <w:rFonts w:ascii="David" w:hAnsi="David" w:hint="eastAsia"/>
          <w:sz w:val="24"/>
          <w:rtl/>
        </w:rPr>
        <w:t>במקור</w:t>
      </w:r>
      <w:r w:rsidRPr="00901A33">
        <w:rPr>
          <w:rFonts w:ascii="David" w:hAnsi="David"/>
          <w:sz w:val="24"/>
          <w:rtl/>
        </w:rPr>
        <w:t>).</w:t>
      </w:r>
    </w:p>
    <w:p w14:paraId="172C3CE1" w14:textId="05DE20B4" w:rsidR="002E597B" w:rsidRPr="00901A33" w:rsidRDefault="002E597B" w:rsidP="00F74B8A">
      <w:pPr>
        <w:pStyle w:val="11"/>
        <w:numPr>
          <w:ilvl w:val="0"/>
          <w:numId w:val="14"/>
        </w:numPr>
        <w:spacing w:before="0" w:after="240" w:line="360" w:lineRule="auto"/>
        <w:ind w:left="523" w:right="0"/>
        <w:rPr>
          <w:rStyle w:val="emailstyle17"/>
          <w:rFonts w:cs="David"/>
          <w:color w:val="auto"/>
          <w:sz w:val="22"/>
          <w:rtl/>
        </w:rPr>
      </w:pPr>
      <w:r w:rsidRPr="00901A33">
        <w:rPr>
          <w:rStyle w:val="emailstyle17"/>
          <w:rFonts w:cs="David" w:hint="cs"/>
          <w:color w:val="auto"/>
          <w:sz w:val="22"/>
          <w:rtl/>
        </w:rPr>
        <w:t xml:space="preserve">לעת הזאת נצרף אך ורק את תשובתם האחרונה של </w:t>
      </w:r>
      <w:r w:rsidR="00B40C55" w:rsidRPr="00901A33">
        <w:rPr>
          <w:rStyle w:val="emailstyle17"/>
          <w:rFonts w:cs="David" w:hint="eastAsia"/>
          <w:color w:val="auto"/>
          <w:sz w:val="22"/>
          <w:rtl/>
        </w:rPr>
        <w:t>ממלא</w:t>
      </w:r>
      <w:r w:rsidR="00B40C55" w:rsidRPr="00901A33">
        <w:rPr>
          <w:rStyle w:val="emailstyle17"/>
          <w:rFonts w:cs="David"/>
          <w:color w:val="auto"/>
          <w:sz w:val="22"/>
          <w:rtl/>
        </w:rPr>
        <w:t xml:space="preserve"> </w:t>
      </w:r>
      <w:r w:rsidR="00B40C55" w:rsidRPr="00901A33">
        <w:rPr>
          <w:rStyle w:val="emailstyle17"/>
          <w:rFonts w:cs="David" w:hint="eastAsia"/>
          <w:color w:val="auto"/>
          <w:sz w:val="22"/>
          <w:rtl/>
        </w:rPr>
        <w:t>מקום</w:t>
      </w:r>
      <w:r w:rsidR="00B40C55" w:rsidRPr="00901A33">
        <w:rPr>
          <w:rStyle w:val="emailstyle17"/>
          <w:rFonts w:cs="David" w:hint="cs"/>
          <w:color w:val="auto"/>
          <w:sz w:val="22"/>
          <w:rtl/>
        </w:rPr>
        <w:t xml:space="preserve"> </w:t>
      </w:r>
      <w:r w:rsidRPr="00901A33">
        <w:rPr>
          <w:rStyle w:val="emailstyle17"/>
          <w:rFonts w:cs="David" w:hint="cs"/>
          <w:color w:val="auto"/>
          <w:sz w:val="22"/>
          <w:rtl/>
        </w:rPr>
        <w:t xml:space="preserve">נציב השירות </w:t>
      </w:r>
      <w:r w:rsidR="000F458D" w:rsidRPr="00901A33">
        <w:rPr>
          <w:rStyle w:val="emailstyle17"/>
          <w:rFonts w:cs="David" w:hint="cs"/>
          <w:color w:val="auto"/>
          <w:sz w:val="22"/>
          <w:rtl/>
        </w:rPr>
        <w:t xml:space="preserve"> </w:t>
      </w:r>
      <w:r w:rsidR="00CD6B01" w:rsidRPr="00901A33">
        <w:rPr>
          <w:rStyle w:val="emailstyle17"/>
          <w:rFonts w:cs="David" w:hint="cs"/>
          <w:color w:val="auto"/>
          <w:sz w:val="22"/>
          <w:rtl/>
        </w:rPr>
        <w:t>(</w:t>
      </w:r>
      <w:r w:rsidR="00CD6B01" w:rsidRPr="009008EE">
        <w:rPr>
          <w:rStyle w:val="emailstyle17"/>
          <w:rFonts w:cs="David" w:hint="cs"/>
          <w:b/>
          <w:bCs/>
          <w:color w:val="auto"/>
          <w:sz w:val="22"/>
          <w:rtl/>
        </w:rPr>
        <w:t xml:space="preserve">שהגיע במהלך ההמתנה לתשובת נציב תלונות </w:t>
      </w:r>
      <w:r w:rsidR="00B44C01" w:rsidRPr="009008EE">
        <w:rPr>
          <w:rStyle w:val="emailstyle17"/>
          <w:rFonts w:cs="David" w:hint="cs"/>
          <w:b/>
          <w:bCs/>
          <w:color w:val="auto"/>
          <w:sz w:val="22"/>
          <w:rtl/>
        </w:rPr>
        <w:t>צ</w:t>
      </w:r>
      <w:r w:rsidR="00CD6B01" w:rsidRPr="009008EE">
        <w:rPr>
          <w:rStyle w:val="emailstyle17"/>
          <w:rFonts w:cs="David" w:hint="cs"/>
          <w:b/>
          <w:bCs/>
          <w:color w:val="auto"/>
          <w:sz w:val="22"/>
          <w:rtl/>
        </w:rPr>
        <w:t>יבור</w:t>
      </w:r>
      <w:r w:rsidR="00CD6B01" w:rsidRPr="00901A33">
        <w:rPr>
          <w:rStyle w:val="emailstyle17"/>
          <w:rFonts w:cs="David" w:hint="cs"/>
          <w:color w:val="auto"/>
          <w:sz w:val="22"/>
          <w:rtl/>
        </w:rPr>
        <w:t xml:space="preserve">) </w:t>
      </w:r>
      <w:r w:rsidR="00B44C01" w:rsidRPr="00901A33">
        <w:rPr>
          <w:rStyle w:val="emailstyle17"/>
          <w:rFonts w:cs="David" w:hint="cs"/>
          <w:color w:val="auto"/>
          <w:sz w:val="22"/>
          <w:rtl/>
        </w:rPr>
        <w:t xml:space="preserve">ושל </w:t>
      </w:r>
      <w:r w:rsidR="004E6BD2" w:rsidRPr="00901A33">
        <w:rPr>
          <w:rStyle w:val="emailstyle17"/>
          <w:rFonts w:cs="David" w:hint="cs"/>
          <w:color w:val="auto"/>
          <w:sz w:val="22"/>
          <w:rtl/>
        </w:rPr>
        <w:t>נציב תלונות הציבו</w:t>
      </w:r>
      <w:r w:rsidR="000F458D" w:rsidRPr="00901A33">
        <w:rPr>
          <w:rStyle w:val="emailstyle17"/>
          <w:rFonts w:cs="David" w:hint="cs"/>
          <w:color w:val="auto"/>
          <w:sz w:val="22"/>
          <w:rtl/>
        </w:rPr>
        <w:t>ר</w:t>
      </w:r>
      <w:r w:rsidR="0036443D" w:rsidRPr="00901A33">
        <w:rPr>
          <w:rStyle w:val="emailstyle17"/>
          <w:rFonts w:cs="David"/>
          <w:color w:val="auto"/>
          <w:sz w:val="22"/>
          <w:rtl/>
        </w:rPr>
        <w:t>.</w:t>
      </w:r>
    </w:p>
    <w:p w14:paraId="3956AEE9" w14:textId="0D156A13" w:rsidR="002E597B" w:rsidRPr="00901A33" w:rsidRDefault="002E597B" w:rsidP="00901A33">
      <w:pPr>
        <w:pStyle w:val="11"/>
        <w:tabs>
          <w:tab w:val="left" w:pos="530"/>
        </w:tabs>
        <w:spacing w:before="0" w:after="240" w:line="360" w:lineRule="auto"/>
        <w:ind w:left="530" w:hanging="360"/>
        <w:rPr>
          <w:i/>
          <w:iCs/>
          <w:rtl/>
        </w:rPr>
      </w:pPr>
      <w:r w:rsidRPr="00901A33">
        <w:rPr>
          <w:rStyle w:val="emailstyle17"/>
          <w:rFonts w:ascii="Times New Roman" w:hAnsi="Times New Roman" w:cs="David"/>
          <w:i/>
          <w:iCs/>
          <w:color w:val="auto"/>
          <w:rtl/>
        </w:rPr>
        <w:t>*</w:t>
      </w:r>
      <w:r w:rsidR="008453A3" w:rsidRPr="00901A33">
        <w:rPr>
          <w:rStyle w:val="emailstyle17"/>
          <w:rFonts w:ascii="Times New Roman" w:hAnsi="Times New Roman" w:cs="David"/>
          <w:i/>
          <w:iCs/>
          <w:color w:val="auto"/>
          <w:rtl/>
        </w:rPr>
        <w:tab/>
      </w:r>
      <w:r w:rsidRPr="00901A33">
        <w:rPr>
          <w:rStyle w:val="emailstyle17"/>
          <w:rFonts w:ascii="Times New Roman" w:hAnsi="Times New Roman" w:cs="David" w:hint="eastAsia"/>
          <w:i/>
          <w:iCs/>
          <w:color w:val="auto"/>
          <w:rtl/>
        </w:rPr>
        <w:t>רצ</w:t>
      </w:r>
      <w:r w:rsidRPr="00901A33">
        <w:rPr>
          <w:rStyle w:val="emailstyle17"/>
          <w:rFonts w:ascii="Times New Roman" w:hAnsi="Times New Roman" w:cs="David"/>
          <w:i/>
          <w:iCs/>
          <w:color w:val="auto"/>
          <w:rtl/>
        </w:rPr>
        <w:t xml:space="preserve">"ב </w:t>
      </w:r>
      <w:bookmarkStart w:id="18" w:name="_Hlk18185050"/>
      <w:r w:rsidRPr="00901A33">
        <w:rPr>
          <w:rStyle w:val="emailstyle17"/>
          <w:rFonts w:ascii="Times New Roman" w:hAnsi="Times New Roman" w:cs="David" w:hint="eastAsia"/>
          <w:i/>
          <w:iCs/>
          <w:color w:val="auto"/>
          <w:rtl/>
        </w:rPr>
        <w:t>תשובת</w:t>
      </w:r>
      <w:r w:rsidRPr="00901A33" w:rsidDel="00BB4FE9">
        <w:rPr>
          <w:rStyle w:val="emailstyle17"/>
          <w:rFonts w:ascii="Times New Roman" w:hAnsi="Times New Roman" w:cs="David" w:hint="eastAsia"/>
          <w:i/>
          <w:iCs/>
          <w:color w:val="auto"/>
          <w:rtl/>
        </w:rPr>
        <w:t>ם</w:t>
      </w:r>
      <w:r w:rsidRPr="00901A33" w:rsidDel="00BB4FE9">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האחרונה</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של</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נציבות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שרות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המדינה</w:t>
      </w:r>
      <w:r w:rsidR="00B44C01" w:rsidRPr="00901A33">
        <w:rPr>
          <w:rStyle w:val="emailstyle17"/>
          <w:rFonts w:ascii="Times New Roman" w:hAnsi="Times New Roman" w:cs="David" w:hint="cs"/>
          <w:i/>
          <w:iCs/>
          <w:color w:val="auto"/>
          <w:rtl/>
        </w:rPr>
        <w:t xml:space="preserve"> ונציב תלונות הציבור</w:t>
      </w:r>
      <w:r w:rsidRPr="00901A33">
        <w:rPr>
          <w:rStyle w:val="emailstyle17"/>
          <w:rFonts w:ascii="Times New Roman" w:hAnsi="Times New Roman" w:cs="David" w:hint="cs"/>
          <w:i/>
          <w:iCs/>
          <w:color w:val="auto"/>
          <w:rtl/>
        </w:rPr>
        <w:t xml:space="preserve">, מסומנות </w:t>
      </w:r>
      <w:r w:rsidRPr="00901A33">
        <w:rPr>
          <w:rStyle w:val="emailstyle17"/>
          <w:rFonts w:ascii="Times New Roman" w:hAnsi="Times New Roman" w:cs="David" w:hint="cs"/>
          <w:i/>
          <w:iCs/>
          <w:color w:val="auto"/>
          <w:u w:val="single"/>
          <w:rtl/>
        </w:rPr>
        <w:t xml:space="preserve">כנספחים </w:t>
      </w:r>
      <w:r w:rsidR="00CC350F" w:rsidRPr="00901A33">
        <w:rPr>
          <w:rFonts w:hint="cs"/>
          <w:i/>
          <w:iCs/>
          <w:u w:val="single"/>
          <w:rtl/>
        </w:rPr>
        <w:t>1</w:t>
      </w:r>
      <w:r w:rsidR="00901A33" w:rsidRPr="00901A33">
        <w:rPr>
          <w:rFonts w:hint="cs"/>
          <w:i/>
          <w:iCs/>
          <w:u w:val="single"/>
          <w:rtl/>
        </w:rPr>
        <w:t>3</w:t>
      </w:r>
      <w:r w:rsidR="00CC350F" w:rsidRPr="00901A33">
        <w:rPr>
          <w:rFonts w:hint="cs"/>
          <w:i/>
          <w:iCs/>
          <w:u w:val="single"/>
          <w:rtl/>
        </w:rPr>
        <w:t xml:space="preserve">א' </w:t>
      </w:r>
      <w:r w:rsidR="00CC350F" w:rsidRPr="00901A33">
        <w:rPr>
          <w:i/>
          <w:iCs/>
          <w:u w:val="single"/>
          <w:rtl/>
        </w:rPr>
        <w:t>–</w:t>
      </w:r>
      <w:r w:rsidR="00CC350F" w:rsidRPr="00901A33">
        <w:rPr>
          <w:rFonts w:hint="cs"/>
          <w:i/>
          <w:iCs/>
          <w:u w:val="single"/>
          <w:rtl/>
        </w:rPr>
        <w:t xml:space="preserve"> 1</w:t>
      </w:r>
      <w:r w:rsidR="00901A33" w:rsidRPr="00901A33">
        <w:rPr>
          <w:rFonts w:hint="cs"/>
          <w:i/>
          <w:iCs/>
          <w:u w:val="single"/>
          <w:rtl/>
        </w:rPr>
        <w:t>3</w:t>
      </w:r>
      <w:r w:rsidR="00CC350F" w:rsidRPr="00901A33">
        <w:rPr>
          <w:rFonts w:hint="cs"/>
          <w:i/>
          <w:iCs/>
          <w:u w:val="single"/>
          <w:rtl/>
        </w:rPr>
        <w:t>ב'</w:t>
      </w:r>
      <w:r w:rsidRPr="00901A33">
        <w:rPr>
          <w:rFonts w:hint="cs"/>
          <w:i/>
          <w:iCs/>
          <w:rtl/>
        </w:rPr>
        <w:t xml:space="preserve">. </w:t>
      </w:r>
      <w:bookmarkEnd w:id="18"/>
    </w:p>
    <w:p w14:paraId="646BA547" w14:textId="3044672C" w:rsidR="004F4E48" w:rsidRPr="00901A33" w:rsidRDefault="004F4E48" w:rsidP="00F74B8A">
      <w:pPr>
        <w:pStyle w:val="11"/>
        <w:spacing w:before="0" w:after="240" w:line="360" w:lineRule="auto"/>
        <w:rPr>
          <w:rStyle w:val="emailstyle17"/>
          <w:rFonts w:ascii="Times New Roman" w:hAnsi="Times New Roman" w:cs="David"/>
          <w:b/>
          <w:bCs/>
          <w:color w:val="auto"/>
        </w:rPr>
      </w:pPr>
      <w:r w:rsidRPr="00901A33">
        <w:rPr>
          <w:rStyle w:val="emailstyle17"/>
          <w:rFonts w:ascii="Times New Roman" w:hAnsi="Times New Roman" w:cs="David" w:hint="cs"/>
          <w:b/>
          <w:bCs/>
          <w:color w:val="auto"/>
          <w:rtl/>
        </w:rPr>
        <w:t>בנסיבות אלה</w:t>
      </w:r>
      <w:r w:rsidR="008E5BF9" w:rsidRPr="00901A33">
        <w:rPr>
          <w:rStyle w:val="emailstyle17"/>
          <w:rFonts w:ascii="Times New Roman" w:hAnsi="Times New Roman" w:cs="David" w:hint="cs"/>
          <w:b/>
          <w:bCs/>
          <w:color w:val="auto"/>
          <w:rtl/>
        </w:rPr>
        <w:t xml:space="preserve"> </w:t>
      </w:r>
      <w:r w:rsidR="008E5BF9" w:rsidRPr="00901A33">
        <w:rPr>
          <w:rStyle w:val="emailstyle17"/>
          <w:rFonts w:ascii="Times New Roman" w:hAnsi="Times New Roman" w:cs="David"/>
          <w:b/>
          <w:bCs/>
          <w:color w:val="auto"/>
          <w:rtl/>
        </w:rPr>
        <w:t>–</w:t>
      </w:r>
      <w:r w:rsidR="008E5BF9" w:rsidRPr="00901A33">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901A33">
        <w:rPr>
          <w:rStyle w:val="emailstyle17"/>
          <w:rFonts w:ascii="Times New Roman" w:hAnsi="Times New Roman" w:cs="David" w:hint="cs"/>
          <w:b/>
          <w:bCs/>
          <w:color w:val="auto"/>
          <w:rtl/>
        </w:rPr>
        <w:t>, ולאחר תקופה מסוימת בה נב</w:t>
      </w:r>
      <w:r w:rsidR="00BB4FE9" w:rsidRPr="00901A33">
        <w:rPr>
          <w:rStyle w:val="emailstyle17"/>
          <w:rFonts w:ascii="Times New Roman" w:hAnsi="Times New Roman" w:cs="David" w:hint="cs"/>
          <w:b/>
          <w:bCs/>
          <w:color w:val="auto"/>
          <w:rtl/>
        </w:rPr>
        <w:t>צ</w:t>
      </w:r>
      <w:r w:rsidRPr="00901A33">
        <w:rPr>
          <w:rStyle w:val="emailstyle17"/>
          <w:rFonts w:ascii="Times New Roman" w:hAnsi="Times New Roman" w:cs="David" w:hint="cs"/>
          <w:b/>
          <w:bCs/>
          <w:color w:val="auto"/>
          <w:rtl/>
        </w:rPr>
        <w:t xml:space="preserve">ר מהתובע לעסוק בעניין זה בשל נסיבות אישיות, ולמרות שהתובע </w:t>
      </w:r>
      <w:r w:rsidR="00CD6B01" w:rsidRPr="00901A33">
        <w:rPr>
          <w:rStyle w:val="emailstyle17"/>
          <w:rFonts w:ascii="Times New Roman" w:hAnsi="Times New Roman" w:cs="David" w:hint="cs"/>
          <w:b/>
          <w:bCs/>
          <w:color w:val="auto"/>
          <w:rtl/>
        </w:rPr>
        <w:t>ניסה בכל כוחו למצות את ההליכים ב</w:t>
      </w:r>
      <w:r w:rsidRPr="00901A33">
        <w:rPr>
          <w:rStyle w:val="emailstyle17"/>
          <w:rFonts w:ascii="Times New Roman" w:hAnsi="Times New Roman" w:cs="David" w:hint="cs"/>
          <w:b/>
          <w:bCs/>
          <w:color w:val="auto"/>
          <w:rtl/>
        </w:rPr>
        <w:t xml:space="preserve">לא </w:t>
      </w:r>
      <w:r w:rsidR="00CD6B01" w:rsidRPr="00901A33">
        <w:rPr>
          <w:rStyle w:val="emailstyle17"/>
          <w:rFonts w:ascii="Times New Roman" w:hAnsi="Times New Roman" w:cs="David" w:hint="cs"/>
          <w:b/>
          <w:bCs/>
          <w:color w:val="auto"/>
          <w:rtl/>
        </w:rPr>
        <w:t>להטריח את בית המשפט ובתקוה שלא יהיה צורך לתבוע ב</w:t>
      </w:r>
      <w:r w:rsidRPr="00901A33">
        <w:rPr>
          <w:rStyle w:val="emailstyle17"/>
          <w:rFonts w:ascii="Times New Roman" w:hAnsi="Times New Roman" w:cs="David" w:hint="cs"/>
          <w:b/>
          <w:bCs/>
          <w:color w:val="auto"/>
          <w:rtl/>
        </w:rPr>
        <w:t xml:space="preserve">ערכאות </w:t>
      </w:r>
      <w:r w:rsidR="00CD6B01" w:rsidRPr="00901A33">
        <w:rPr>
          <w:rStyle w:val="emailstyle17"/>
          <w:rFonts w:ascii="Times New Roman" w:hAnsi="Times New Roman" w:cs="David" w:hint="cs"/>
          <w:b/>
          <w:bCs/>
          <w:color w:val="auto"/>
          <w:rtl/>
        </w:rPr>
        <w:t xml:space="preserve">את </w:t>
      </w:r>
      <w:r w:rsidRPr="00901A33">
        <w:rPr>
          <w:rStyle w:val="emailstyle17"/>
          <w:rFonts w:ascii="Times New Roman" w:hAnsi="Times New Roman" w:cs="David" w:hint="cs"/>
          <w:b/>
          <w:bCs/>
          <w:color w:val="auto"/>
          <w:rtl/>
        </w:rPr>
        <w:t>המקום בו עבד כארבעים ושתיים שנים, מוגשת תביעה זאת.</w:t>
      </w:r>
    </w:p>
    <w:p w14:paraId="10B07275" w14:textId="77777777" w:rsidR="008F6405" w:rsidRPr="00901A33" w:rsidRDefault="008F6405" w:rsidP="00926F04">
      <w:pPr>
        <w:pStyle w:val="11"/>
        <w:spacing w:before="0" w:line="360" w:lineRule="auto"/>
        <w:ind w:firstLine="0"/>
        <w:rPr>
          <w:rStyle w:val="emailstyle17"/>
          <w:rFonts w:cs="David"/>
          <w:color w:val="auto"/>
          <w:sz w:val="22"/>
          <w:u w:val="single"/>
          <w:rtl/>
        </w:rPr>
      </w:pPr>
    </w:p>
    <w:p w14:paraId="3546F203" w14:textId="44DFE5B9" w:rsidR="00B67C81" w:rsidRPr="00901A33" w:rsidRDefault="00B67C81" w:rsidP="00303211">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 xml:space="preserve">העילות </w:t>
      </w:r>
      <w:proofErr w:type="spellStart"/>
      <w:r w:rsidRPr="00901A33">
        <w:rPr>
          <w:rFonts w:hint="cs"/>
          <w:sz w:val="28"/>
          <w:rtl/>
          <w:lang w:eastAsia="en-US"/>
        </w:rPr>
        <w:t>והסעדים</w:t>
      </w:r>
      <w:proofErr w:type="spellEnd"/>
      <w:r w:rsidRPr="00901A33">
        <w:rPr>
          <w:rFonts w:hint="cs"/>
          <w:sz w:val="28"/>
          <w:rtl/>
          <w:lang w:eastAsia="en-US"/>
        </w:rPr>
        <w:t xml:space="preserve"> המבוקשים בשל הפרת </w:t>
      </w:r>
      <w:r w:rsidR="005C32A9" w:rsidRPr="00901A33">
        <w:rPr>
          <w:rFonts w:hint="cs"/>
          <w:sz w:val="28"/>
          <w:rtl/>
          <w:lang w:eastAsia="en-US"/>
        </w:rPr>
        <w:t xml:space="preserve"> </w:t>
      </w:r>
      <w:r w:rsidRPr="00901A33">
        <w:rPr>
          <w:rFonts w:hint="cs"/>
          <w:sz w:val="28"/>
          <w:rtl/>
          <w:lang w:eastAsia="en-US"/>
        </w:rPr>
        <w:t>חוזה העבודה ופיטוריו של התובע</w:t>
      </w:r>
    </w:p>
    <w:p w14:paraId="33C33E7F" w14:textId="77777777" w:rsidR="00FD06A7" w:rsidRPr="00901A33" w:rsidRDefault="00CD659C" w:rsidP="00D74F54">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ה</w:t>
      </w:r>
      <w:r w:rsidR="00FD06A7" w:rsidRPr="00901A33">
        <w:rPr>
          <w:rFonts w:hint="cs"/>
          <w:szCs w:val="24"/>
          <w:rtl/>
          <w:lang w:eastAsia="en-US"/>
        </w:rPr>
        <w:t>וראות החוזה הרלוונטיות לעניין פרישתו של התובע</w:t>
      </w:r>
    </w:p>
    <w:p w14:paraId="2D127D73" w14:textId="774D7439" w:rsidR="00FD06A7" w:rsidRPr="00901A33" w:rsidRDefault="00FD06A7" w:rsidP="00FD06A7">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901A33"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4.א. לחוזה</w:t>
      </w:r>
      <w:r w:rsidRPr="00901A33">
        <w:rPr>
          <w:rStyle w:val="emailstyle17"/>
          <w:rFonts w:ascii="Times New Roman" w:hAnsi="Times New Roman" w:cs="David" w:hint="cs"/>
          <w:color w:val="auto"/>
          <w:rtl/>
        </w:rPr>
        <w:t xml:space="preserve"> - תוקפו של החוזה הוא לארבע שנים "</w:t>
      </w:r>
      <w:r w:rsidRPr="00901A33">
        <w:rPr>
          <w:rStyle w:val="emailstyle17"/>
          <w:rFonts w:ascii="Times New Roman" w:hAnsi="Times New Roman" w:cs="David" w:hint="cs"/>
          <w:b/>
          <w:bCs/>
          <w:i/>
          <w:iCs/>
          <w:color w:val="auto"/>
          <w:u w:val="single"/>
          <w:rtl/>
        </w:rPr>
        <w:t>ויוארך מאליו</w:t>
      </w:r>
      <w:r w:rsidRPr="00901A33">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901A33">
        <w:rPr>
          <w:rStyle w:val="emailstyle17"/>
          <w:rFonts w:ascii="Times New Roman" w:hAnsi="Times New Roman" w:cs="David" w:hint="cs"/>
          <w:color w:val="auto"/>
          <w:rtl/>
        </w:rPr>
        <w:t>" (</w:t>
      </w:r>
      <w:r w:rsidRPr="00901A33">
        <w:rPr>
          <w:rStyle w:val="emailstyle17"/>
          <w:rFonts w:ascii="Times New Roman" w:hAnsi="Times New Roman" w:cs="David" w:hint="cs"/>
          <w:i/>
          <w:iCs/>
          <w:color w:val="auto"/>
          <w:rtl/>
        </w:rPr>
        <w:t xml:space="preserve">ההדגשה אינה במקור </w:t>
      </w:r>
      <w:r w:rsidRPr="00901A33">
        <w:rPr>
          <w:rStyle w:val="emailstyle17"/>
          <w:rFonts w:ascii="Times New Roman" w:hAnsi="Times New Roman" w:cs="David"/>
          <w:i/>
          <w:iCs/>
          <w:color w:val="auto"/>
          <w:rtl/>
        </w:rPr>
        <w:t>–</w:t>
      </w:r>
      <w:r w:rsidRPr="00901A33">
        <w:rPr>
          <w:rStyle w:val="emailstyle17"/>
          <w:rFonts w:ascii="Times New Roman" w:hAnsi="Times New Roman" w:cs="David" w:hint="cs"/>
          <w:i/>
          <w:iCs/>
          <w:color w:val="auto"/>
          <w:rtl/>
        </w:rPr>
        <w:t xml:space="preserve"> הח"מ</w:t>
      </w:r>
      <w:r w:rsidRPr="00901A33">
        <w:rPr>
          <w:rStyle w:val="emailstyle17"/>
          <w:rFonts w:ascii="Times New Roman" w:hAnsi="Times New Roman" w:cs="David" w:hint="cs"/>
          <w:color w:val="auto"/>
          <w:rtl/>
        </w:rPr>
        <w:t xml:space="preserve">). </w:t>
      </w:r>
    </w:p>
    <w:p w14:paraId="3728BA27" w14:textId="77777777" w:rsidR="00FD06A7" w:rsidRPr="00901A33"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ודוק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אם המדינה או התובע לא הודיעו לפחות שלושה חודשים לפני תום תקופת ההתקשרות על אי רצונם בהארכת החוזה, החוזה </w:t>
      </w:r>
      <w:r w:rsidRPr="00901A33">
        <w:rPr>
          <w:rStyle w:val="emailstyle17"/>
          <w:rFonts w:ascii="Times New Roman" w:hAnsi="Times New Roman" w:cs="David" w:hint="cs"/>
          <w:b/>
          <w:bCs/>
          <w:color w:val="auto"/>
          <w:u w:val="single"/>
          <w:rtl/>
        </w:rPr>
        <w:t>מתחדש מאליו</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b/>
          <w:bCs/>
          <w:color w:val="auto"/>
          <w:rtl/>
        </w:rPr>
        <w:t>ללא צורך בהודעה מוקדמת או חתימה על מסמך הארכה כלשהו</w:t>
      </w:r>
      <w:r w:rsidRPr="00901A33">
        <w:rPr>
          <w:rStyle w:val="emailstyle17"/>
          <w:rFonts w:ascii="Times New Roman" w:hAnsi="Times New Roman" w:cs="David" w:hint="cs"/>
          <w:color w:val="auto"/>
          <w:rtl/>
        </w:rPr>
        <w:t>.</w:t>
      </w:r>
    </w:p>
    <w:p w14:paraId="307A30C0" w14:textId="77777777" w:rsidR="00FD06A7" w:rsidRPr="00901A33" w:rsidRDefault="00FD06A7" w:rsidP="00EE1C6E">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4.ב.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הפסקת העסקתו של העובד במהלך התקופה תהיה "</w:t>
      </w:r>
      <w:r w:rsidRPr="00901A33">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901A33">
        <w:rPr>
          <w:rStyle w:val="emailstyle17"/>
          <w:rFonts w:ascii="Times New Roman" w:hAnsi="Times New Roman" w:cs="David"/>
          <w:b/>
          <w:bCs/>
          <w:i/>
          <w:iCs/>
          <w:color w:val="auto"/>
          <w:rtl/>
        </w:rPr>
        <w:t>–</w:t>
      </w:r>
      <w:r w:rsidRPr="00901A33">
        <w:rPr>
          <w:rStyle w:val="emailstyle17"/>
          <w:rFonts w:ascii="Times New Roman" w:hAnsi="Times New Roman" w:cs="David" w:hint="cs"/>
          <w:b/>
          <w:bCs/>
          <w:i/>
          <w:iCs/>
          <w:color w:val="auto"/>
          <w:rtl/>
        </w:rPr>
        <w:t xml:space="preserve"> לרבות אי חידוש החוזה בתום תוקפו"</w:t>
      </w:r>
      <w:r w:rsidRPr="00901A33">
        <w:rPr>
          <w:rStyle w:val="emailstyle17"/>
          <w:rFonts w:ascii="Times New Roman" w:hAnsi="Times New Roman" w:cs="David" w:hint="cs"/>
          <w:color w:val="auto"/>
          <w:rtl/>
        </w:rPr>
        <w:t>.</w:t>
      </w:r>
    </w:p>
    <w:p w14:paraId="5AAD13A2" w14:textId="7DF9FB4B" w:rsidR="00FD06A7" w:rsidRPr="00901A33" w:rsidRDefault="00FD06A7" w:rsidP="00A501D9">
      <w:pPr>
        <w:pStyle w:val="11"/>
        <w:tabs>
          <w:tab w:val="left" w:pos="1088"/>
        </w:tabs>
        <w:spacing w:before="0" w:after="240" w:line="360" w:lineRule="auto"/>
        <w:ind w:left="1088"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ייאמר כבר עתה כי </w:t>
      </w:r>
      <w:r w:rsidRPr="00901A33">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sidRPr="00901A33">
        <w:rPr>
          <w:rStyle w:val="emailstyle17"/>
          <w:rFonts w:ascii="Times New Roman" w:hAnsi="Times New Roman" w:cs="David" w:hint="cs"/>
          <w:color w:val="auto"/>
          <w:rtl/>
        </w:rPr>
        <w:t xml:space="preserve">. למיטב ידיעתו של התובע לא </w:t>
      </w:r>
      <w:proofErr w:type="spellStart"/>
      <w:r w:rsidRPr="00901A33">
        <w:rPr>
          <w:rStyle w:val="emailstyle17"/>
          <w:rFonts w:ascii="Times New Roman" w:hAnsi="Times New Roman" w:cs="David" w:hint="cs"/>
          <w:color w:val="auto"/>
          <w:rtl/>
        </w:rPr>
        <w:t>היתה</w:t>
      </w:r>
      <w:proofErr w:type="spellEnd"/>
      <w:r w:rsidRPr="00901A33">
        <w:rPr>
          <w:rStyle w:val="emailstyle17"/>
          <w:rFonts w:ascii="Times New Roman" w:hAnsi="Times New Roman" w:cs="David" w:hint="cs"/>
          <w:color w:val="auto"/>
          <w:rtl/>
        </w:rPr>
        <w:t xml:space="preserve">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t>
      </w:r>
    </w:p>
    <w:p w14:paraId="3CD71E8B" w14:textId="77777777" w:rsidR="00FD06A7" w:rsidRPr="00901A33" w:rsidRDefault="00FD06A7" w:rsidP="00EE1C6E">
      <w:pPr>
        <w:pStyle w:val="11"/>
        <w:numPr>
          <w:ilvl w:val="1"/>
          <w:numId w:val="14"/>
        </w:numPr>
        <w:tabs>
          <w:tab w:val="left" w:pos="1088"/>
        </w:tabs>
        <w:spacing w:before="0" w:after="120" w:line="360" w:lineRule="auto"/>
        <w:ind w:left="1089"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lastRenderedPageBreak/>
        <w:t>סעיף 11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קובע כי </w:t>
      </w:r>
      <w:r w:rsidRPr="00901A33">
        <w:rPr>
          <w:rStyle w:val="emailstyle17"/>
          <w:rFonts w:ascii="Times New Roman" w:hAnsi="Times New Roman" w:cs="David" w:hint="cs"/>
          <w:b/>
          <w:bCs/>
          <w:color w:val="auto"/>
          <w:rtl/>
        </w:rPr>
        <w:t>חוק שירות המדינה (</w:t>
      </w:r>
      <w:proofErr w:type="spellStart"/>
      <w:r w:rsidRPr="00901A33">
        <w:rPr>
          <w:rStyle w:val="emailstyle17"/>
          <w:rFonts w:ascii="Times New Roman" w:hAnsi="Times New Roman" w:cs="David" w:hint="cs"/>
          <w:b/>
          <w:bCs/>
          <w:color w:val="auto"/>
          <w:rtl/>
        </w:rPr>
        <w:t>גימלאות</w:t>
      </w:r>
      <w:proofErr w:type="spellEnd"/>
      <w:r w:rsidRPr="00901A33">
        <w:rPr>
          <w:rStyle w:val="emailstyle17"/>
          <w:rFonts w:ascii="Times New Roman" w:hAnsi="Times New Roman" w:cs="David" w:hint="cs"/>
          <w:b/>
          <w:bCs/>
          <w:color w:val="auto"/>
          <w:rtl/>
        </w:rPr>
        <w:t xml:space="preserve">) [נוסח משולב], </w:t>
      </w:r>
      <w:proofErr w:type="spellStart"/>
      <w:r w:rsidRPr="00901A33">
        <w:rPr>
          <w:rStyle w:val="emailstyle17"/>
          <w:rFonts w:ascii="Times New Roman" w:hAnsi="Times New Roman" w:cs="David" w:hint="cs"/>
          <w:b/>
          <w:bCs/>
          <w:color w:val="auto"/>
          <w:rtl/>
        </w:rPr>
        <w:t>התש"ל</w:t>
      </w:r>
      <w:proofErr w:type="spellEnd"/>
      <w:r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1970, לא יחול על העסקתו של התובע</w:t>
      </w:r>
      <w:r w:rsidRPr="00901A33">
        <w:rPr>
          <w:rStyle w:val="emailstyle17"/>
          <w:rFonts w:ascii="Times New Roman" w:hAnsi="Times New Roman" w:cs="David" w:hint="cs"/>
          <w:color w:val="auto"/>
          <w:rtl/>
        </w:rPr>
        <w:t xml:space="preserve">. </w:t>
      </w:r>
    </w:p>
    <w:p w14:paraId="23BB9B88" w14:textId="77777777" w:rsidR="00FD06A7" w:rsidRPr="00901A33" w:rsidRDefault="00FD06A7" w:rsidP="00B44C01">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כידוע, סעיף 18 לחוק </w:t>
      </w:r>
      <w:proofErr w:type="spellStart"/>
      <w:r w:rsidRPr="00901A33">
        <w:rPr>
          <w:rStyle w:val="emailstyle17"/>
          <w:rFonts w:ascii="Times New Roman" w:hAnsi="Times New Roman" w:cs="David" w:hint="cs"/>
          <w:color w:val="auto"/>
          <w:rtl/>
        </w:rPr>
        <w:t>הגימלאות</w:t>
      </w:r>
      <w:proofErr w:type="spellEnd"/>
      <w:r w:rsidRPr="00901A33">
        <w:rPr>
          <w:rStyle w:val="emailstyle17"/>
          <w:rFonts w:ascii="Times New Roman" w:hAnsi="Times New Roman" w:cs="David" w:hint="cs"/>
          <w:color w:val="auto"/>
          <w:rtl/>
        </w:rPr>
        <w:t xml:space="preserve"> הוא שקובע את חובת נציב שרות המדינה להחליט על יציאת עובד מדינה </w:t>
      </w:r>
      <w:proofErr w:type="spellStart"/>
      <w:r w:rsidRPr="00901A33">
        <w:rPr>
          <w:rStyle w:val="emailstyle17"/>
          <w:rFonts w:ascii="Times New Roman" w:hAnsi="Times New Roman" w:cs="David" w:hint="cs"/>
          <w:color w:val="auto"/>
          <w:rtl/>
        </w:rPr>
        <w:t>לקיצבה</w:t>
      </w:r>
      <w:proofErr w:type="spellEnd"/>
      <w:r w:rsidRPr="00901A33">
        <w:rPr>
          <w:rStyle w:val="emailstyle17"/>
          <w:rFonts w:ascii="Times New Roman" w:hAnsi="Times New Roman" w:cs="David" w:hint="cs"/>
          <w:color w:val="auto"/>
          <w:rtl/>
        </w:rPr>
        <w:t xml:space="preserve"> אם הגיע לגיל פרישה, כמשמעו בחוק גיל פרישה, תשס"ד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2004. </w:t>
      </w:r>
      <w:r w:rsidRPr="00901A33">
        <w:rPr>
          <w:rStyle w:val="emailstyle17"/>
          <w:rFonts w:ascii="Times New Roman" w:hAnsi="Times New Roman" w:cs="David" w:hint="cs"/>
          <w:b/>
          <w:bCs/>
          <w:color w:val="auto"/>
          <w:rtl/>
        </w:rPr>
        <w:t xml:space="preserve">משקבעה הנתבעת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בחוזה אותו היא עצמה ערכה וניסחה - כי חוק </w:t>
      </w:r>
      <w:proofErr w:type="spellStart"/>
      <w:r w:rsidRPr="00901A33">
        <w:rPr>
          <w:rStyle w:val="emailstyle17"/>
          <w:rFonts w:ascii="Times New Roman" w:hAnsi="Times New Roman" w:cs="David" w:hint="cs"/>
          <w:b/>
          <w:bCs/>
          <w:color w:val="auto"/>
          <w:rtl/>
        </w:rPr>
        <w:t>הגימלאות</w:t>
      </w:r>
      <w:proofErr w:type="spellEnd"/>
      <w:r w:rsidRPr="00901A33">
        <w:rPr>
          <w:rStyle w:val="emailstyle17"/>
          <w:rFonts w:ascii="Times New Roman" w:hAnsi="Times New Roman" w:cs="David" w:hint="cs"/>
          <w:b/>
          <w:bCs/>
          <w:color w:val="auto"/>
          <w:rtl/>
        </w:rPr>
        <w:t xml:space="preserve"> אינו חל על התובע, הרי שנשמטה החובה להוציאו </w:t>
      </w:r>
      <w:proofErr w:type="spellStart"/>
      <w:r w:rsidRPr="00901A33">
        <w:rPr>
          <w:rStyle w:val="emailstyle17"/>
          <w:rFonts w:ascii="Times New Roman" w:hAnsi="Times New Roman" w:cs="David" w:hint="cs"/>
          <w:b/>
          <w:bCs/>
          <w:color w:val="auto"/>
          <w:rtl/>
        </w:rPr>
        <w:t>לקיצבה</w:t>
      </w:r>
      <w:proofErr w:type="spellEnd"/>
      <w:r w:rsidRPr="00901A33">
        <w:rPr>
          <w:rStyle w:val="emailstyle17"/>
          <w:rFonts w:ascii="Times New Roman" w:hAnsi="Times New Roman" w:cs="David" w:hint="cs"/>
          <w:b/>
          <w:bCs/>
          <w:color w:val="auto"/>
          <w:rtl/>
        </w:rPr>
        <w:t xml:space="preserve"> בגיל הפרישה</w:t>
      </w:r>
      <w:r w:rsidRPr="00901A33">
        <w:rPr>
          <w:rStyle w:val="emailstyle17"/>
          <w:rFonts w:ascii="Times New Roman" w:hAnsi="Times New Roman" w:cs="David" w:hint="cs"/>
          <w:color w:val="auto"/>
          <w:rtl/>
        </w:rPr>
        <w:t xml:space="preserve">. </w:t>
      </w:r>
    </w:p>
    <w:p w14:paraId="125E3247" w14:textId="77777777" w:rsidR="007D3355" w:rsidRPr="00901A33" w:rsidRDefault="00FD06A7"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בהקשר זה נזכיר כי חוק גיל פרישה </w:t>
      </w:r>
      <w:r w:rsidRPr="00901A33">
        <w:rPr>
          <w:rStyle w:val="emailstyle17"/>
          <w:rFonts w:ascii="Times New Roman" w:hAnsi="Times New Roman" w:cs="David" w:hint="cs"/>
          <w:b/>
          <w:bCs/>
          <w:color w:val="auto"/>
          <w:u w:val="single"/>
          <w:rtl/>
        </w:rPr>
        <w:t>מאפשר</w:t>
      </w:r>
      <w:r w:rsidRPr="00901A33">
        <w:rPr>
          <w:rStyle w:val="emailstyle17"/>
          <w:rFonts w:ascii="Times New Roman" w:hAnsi="Times New Roman" w:cs="David" w:hint="cs"/>
          <w:color w:val="auto"/>
          <w:rtl/>
        </w:rPr>
        <w:t xml:space="preserve"> הוצאת עובד </w:t>
      </w:r>
      <w:proofErr w:type="spellStart"/>
      <w:r w:rsidRPr="00901A33">
        <w:rPr>
          <w:rStyle w:val="emailstyle17"/>
          <w:rFonts w:ascii="Times New Roman" w:hAnsi="Times New Roman" w:cs="David" w:hint="cs"/>
          <w:color w:val="auto"/>
          <w:rtl/>
        </w:rPr>
        <w:t>לגימלאות</w:t>
      </w:r>
      <w:proofErr w:type="spellEnd"/>
      <w:r w:rsidRPr="00901A33">
        <w:rPr>
          <w:rStyle w:val="emailstyle17"/>
          <w:rFonts w:ascii="Times New Roman" w:hAnsi="Times New Roman" w:cs="David" w:hint="cs"/>
          <w:color w:val="auto"/>
          <w:rtl/>
        </w:rPr>
        <w:t xml:space="preserve"> בגיל פרישה, אך </w:t>
      </w:r>
      <w:r w:rsidRPr="00901A33">
        <w:rPr>
          <w:rStyle w:val="emailstyle17"/>
          <w:rFonts w:ascii="Times New Roman" w:hAnsi="Times New Roman" w:cs="David" w:hint="cs"/>
          <w:b/>
          <w:bCs/>
          <w:color w:val="auto"/>
          <w:u w:val="single"/>
          <w:rtl/>
        </w:rPr>
        <w:t>אינו מחייב</w:t>
      </w:r>
      <w:r w:rsidRPr="00901A33">
        <w:rPr>
          <w:rStyle w:val="emailstyle17"/>
          <w:rFonts w:ascii="Times New Roman" w:hAnsi="Times New Roman" w:cs="David" w:hint="cs"/>
          <w:color w:val="auto"/>
          <w:rtl/>
        </w:rPr>
        <w:t xml:space="preserve"> פרישה בגיל זה, ועל כן לא </w:t>
      </w:r>
      <w:proofErr w:type="spellStart"/>
      <w:r w:rsidRPr="00901A33">
        <w:rPr>
          <w:rStyle w:val="emailstyle17"/>
          <w:rFonts w:ascii="Times New Roman" w:hAnsi="Times New Roman" w:cs="David" w:hint="cs"/>
          <w:color w:val="auto"/>
          <w:rtl/>
        </w:rPr>
        <w:t>היתה</w:t>
      </w:r>
      <w:proofErr w:type="spellEnd"/>
      <w:r w:rsidRPr="00901A33">
        <w:rPr>
          <w:rStyle w:val="emailstyle17"/>
          <w:rFonts w:ascii="Times New Roman" w:hAnsi="Times New Roman" w:cs="David" w:hint="cs"/>
          <w:color w:val="auto"/>
          <w:rtl/>
        </w:rPr>
        <w:t xml:space="preserve"> חובה להוציא את התובע </w:t>
      </w:r>
      <w:proofErr w:type="spellStart"/>
      <w:r w:rsidRPr="00901A33">
        <w:rPr>
          <w:rStyle w:val="emailstyle17"/>
          <w:rFonts w:ascii="Times New Roman" w:hAnsi="Times New Roman" w:cs="David" w:hint="cs"/>
          <w:color w:val="auto"/>
          <w:rtl/>
        </w:rPr>
        <w:t>לגימלאות</w:t>
      </w:r>
      <w:proofErr w:type="spellEnd"/>
      <w:r w:rsidRPr="00901A33">
        <w:rPr>
          <w:rStyle w:val="emailstyle17"/>
          <w:rFonts w:ascii="Times New Roman" w:hAnsi="Times New Roman" w:cs="David" w:hint="cs"/>
          <w:color w:val="auto"/>
          <w:rtl/>
        </w:rPr>
        <w:t>.</w:t>
      </w:r>
      <w:r w:rsidR="00AA1069" w:rsidRPr="00901A33">
        <w:rPr>
          <w:rStyle w:val="emailstyle17"/>
          <w:rFonts w:ascii="Times New Roman" w:hAnsi="Times New Roman" w:cs="David" w:hint="cs"/>
          <w:color w:val="auto"/>
          <w:rtl/>
        </w:rPr>
        <w:t xml:space="preserve"> </w:t>
      </w:r>
    </w:p>
    <w:p w14:paraId="699E4F78" w14:textId="42BB8B3C" w:rsidR="00274D64" w:rsidRPr="00901A33" w:rsidRDefault="0036443D"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בדומה לכך,</w:t>
      </w:r>
      <w:r w:rsidR="003E44F5" w:rsidRPr="00901A33">
        <w:rPr>
          <w:rStyle w:val="emailstyle17"/>
          <w:rFonts w:ascii="Times New Roman" w:hAnsi="Times New Roman" w:cs="David" w:hint="cs"/>
          <w:color w:val="auto"/>
          <w:rtl/>
        </w:rPr>
        <w:t xml:space="preserve"> גם </w:t>
      </w:r>
      <w:r w:rsidR="00274D64" w:rsidRPr="00901A33">
        <w:rPr>
          <w:rStyle w:val="emailstyle17"/>
          <w:rFonts w:ascii="Times New Roman" w:hAnsi="Times New Roman" w:cs="David" w:hint="cs"/>
          <w:color w:val="auto"/>
          <w:rtl/>
        </w:rPr>
        <w:t xml:space="preserve">חוק </w:t>
      </w:r>
      <w:proofErr w:type="spellStart"/>
      <w:r w:rsidR="00274D64" w:rsidRPr="00901A33">
        <w:rPr>
          <w:rStyle w:val="emailstyle17"/>
          <w:rFonts w:ascii="Times New Roman" w:hAnsi="Times New Roman" w:cs="David" w:hint="cs"/>
          <w:color w:val="auto"/>
          <w:rtl/>
        </w:rPr>
        <w:t>הגימלאות</w:t>
      </w:r>
      <w:proofErr w:type="spellEnd"/>
      <w:r w:rsidR="003E44F5"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(סעיף 18) </w:t>
      </w:r>
      <w:r w:rsidR="003E44F5" w:rsidRPr="00901A33">
        <w:rPr>
          <w:rStyle w:val="emailstyle17"/>
          <w:rFonts w:ascii="Times New Roman" w:hAnsi="Times New Roman" w:cs="David" w:hint="cs"/>
          <w:color w:val="auto"/>
          <w:rtl/>
        </w:rPr>
        <w:t xml:space="preserve">קובע כי </w:t>
      </w:r>
      <w:r w:rsidR="003E44F5" w:rsidRPr="00901A33">
        <w:rPr>
          <w:rStyle w:val="emailstyle17"/>
          <w:rFonts w:ascii="Times New Roman" w:hAnsi="Times New Roman" w:cs="David" w:hint="eastAsia"/>
          <w:b/>
          <w:bCs/>
          <w:color w:val="auto"/>
          <w:rtl/>
        </w:rPr>
        <w:t>נציב</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שרות</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המדינה</w:t>
      </w:r>
      <w:r w:rsidR="003E44F5" w:rsidRPr="00901A33">
        <w:rPr>
          <w:rStyle w:val="emailstyle17"/>
          <w:rFonts w:ascii="Times New Roman" w:hAnsi="Times New Roman" w:cs="David"/>
          <w:b/>
          <w:bCs/>
          <w:color w:val="auto"/>
          <w:rtl/>
        </w:rPr>
        <w:t xml:space="preserve"> רשאי,</w:t>
      </w:r>
      <w:r w:rsidR="00274D64" w:rsidRPr="00901A33">
        <w:rPr>
          <w:rStyle w:val="emailstyle17"/>
          <w:rFonts w:ascii="Times New Roman" w:hAnsi="Times New Roman" w:cs="David" w:hint="cs"/>
          <w:color w:val="auto"/>
          <w:rtl/>
        </w:rPr>
        <w:t xml:space="preserve"> בהסכמת העובד, </w:t>
      </w:r>
      <w:r w:rsidR="00274D64" w:rsidRPr="00901A33">
        <w:rPr>
          <w:rStyle w:val="emailstyle17"/>
          <w:rFonts w:ascii="Times New Roman" w:hAnsi="Times New Roman" w:cs="David" w:hint="eastAsia"/>
          <w:b/>
          <w:bCs/>
          <w:color w:val="auto"/>
          <w:rtl/>
        </w:rPr>
        <w:t>להאריך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את</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המשך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העסקתו</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של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עובד</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מעבר</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לגיל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הפרישה</w:t>
      </w:r>
      <w:r w:rsidR="00274D64" w:rsidRPr="00901A33">
        <w:rPr>
          <w:rStyle w:val="emailstyle17"/>
          <w:rFonts w:ascii="Times New Roman" w:hAnsi="Times New Roman" w:cs="David" w:hint="cs"/>
          <w:color w:val="auto"/>
          <w:rtl/>
        </w:rPr>
        <w:t>.</w:t>
      </w:r>
    </w:p>
    <w:p w14:paraId="153137E7" w14:textId="0DAE278E" w:rsidR="00FD06A7" w:rsidRPr="00901A33" w:rsidRDefault="00AA1069" w:rsidP="0036443D">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בהתאם, ומאחר </w:t>
      </w:r>
      <w:r w:rsidR="00FD06A7" w:rsidRPr="00901A33">
        <w:rPr>
          <w:rStyle w:val="emailstyle17"/>
          <w:rFonts w:ascii="Times New Roman" w:hAnsi="Times New Roman" w:cs="David" w:hint="cs"/>
          <w:color w:val="auto"/>
          <w:rtl/>
        </w:rPr>
        <w:t xml:space="preserve">שהחוזה </w:t>
      </w:r>
      <w:r w:rsidRPr="00901A33">
        <w:rPr>
          <w:rStyle w:val="emailstyle17"/>
          <w:rFonts w:ascii="Times New Roman" w:hAnsi="Times New Roman" w:cs="David" w:hint="cs"/>
          <w:color w:val="auto"/>
          <w:rtl/>
        </w:rPr>
        <w:t xml:space="preserve">של התובע </w:t>
      </w:r>
      <w:r w:rsidR="00FD06A7" w:rsidRPr="00901A33">
        <w:rPr>
          <w:rStyle w:val="emailstyle17"/>
          <w:rFonts w:ascii="Times New Roman" w:hAnsi="Times New Roman" w:cs="David" w:hint="cs"/>
          <w:color w:val="auto"/>
          <w:rtl/>
        </w:rPr>
        <w:t xml:space="preserve">הוארך ב-2010 לארבע שנים מלאות, עד לשנת 2014 (ולא </w:t>
      </w:r>
      <w:r w:rsidR="00441213" w:rsidRPr="00901A33">
        <w:rPr>
          <w:rStyle w:val="emailstyle17"/>
          <w:rFonts w:ascii="Times New Roman" w:hAnsi="Times New Roman" w:cs="David" w:hint="cs"/>
          <w:color w:val="auto"/>
          <w:rtl/>
        </w:rPr>
        <w:t xml:space="preserve">רק </w:t>
      </w:r>
      <w:r w:rsidR="00FD06A7" w:rsidRPr="00901A33">
        <w:rPr>
          <w:rStyle w:val="emailstyle17"/>
          <w:rFonts w:ascii="Times New Roman" w:hAnsi="Times New Roman" w:cs="David" w:hint="cs"/>
          <w:color w:val="auto"/>
          <w:rtl/>
        </w:rPr>
        <w:t xml:space="preserve">עד הגיעו של התובע לגיל 67, בשנת 2012), הרי </w:t>
      </w:r>
      <w:r w:rsidRPr="00901A33">
        <w:rPr>
          <w:rStyle w:val="emailstyle17"/>
          <w:rFonts w:ascii="Times New Roman" w:hAnsi="Times New Roman" w:cs="David" w:hint="cs"/>
          <w:color w:val="auto"/>
          <w:rtl/>
        </w:rPr>
        <w:t xml:space="preserve">שלתובע </w:t>
      </w:r>
      <w:r w:rsidR="0036443D" w:rsidRPr="00901A33">
        <w:rPr>
          <w:rStyle w:val="emailstyle17"/>
          <w:rFonts w:ascii="Times New Roman" w:hAnsi="Times New Roman" w:cs="David" w:hint="cs"/>
          <w:color w:val="auto"/>
          <w:rtl/>
        </w:rPr>
        <w:t xml:space="preserve">קמה </w:t>
      </w:r>
      <w:r w:rsidRPr="00901A33">
        <w:rPr>
          <w:rStyle w:val="emailstyle17"/>
          <w:rFonts w:ascii="Times New Roman" w:hAnsi="Times New Roman" w:cs="David" w:hint="cs"/>
          <w:color w:val="auto"/>
          <w:rtl/>
        </w:rPr>
        <w:t xml:space="preserve">זכות לעבוד </w:t>
      </w:r>
      <w:r w:rsidR="005249AE" w:rsidRPr="00901A33">
        <w:rPr>
          <w:rStyle w:val="emailstyle17"/>
          <w:rFonts w:ascii="Times New Roman" w:hAnsi="Times New Roman" w:cs="David" w:hint="eastAsia"/>
          <w:color w:val="auto"/>
          <w:rtl/>
        </w:rPr>
        <w:t>ולקבל</w:t>
      </w:r>
      <w:r w:rsidR="005249AE" w:rsidRPr="00901A33">
        <w:rPr>
          <w:rStyle w:val="emailstyle17"/>
          <w:rFonts w:ascii="Times New Roman" w:hAnsi="Times New Roman" w:cs="David"/>
          <w:color w:val="auto"/>
          <w:rtl/>
        </w:rPr>
        <w:t xml:space="preserve"> </w:t>
      </w:r>
      <w:r w:rsidR="005249AE" w:rsidRPr="00901A33">
        <w:rPr>
          <w:rStyle w:val="emailstyle17"/>
          <w:rFonts w:ascii="Times New Roman" w:hAnsi="Times New Roman" w:cs="David" w:hint="eastAsia"/>
          <w:color w:val="auto"/>
          <w:rtl/>
        </w:rPr>
        <w:t>את</w:t>
      </w:r>
      <w:r w:rsidR="005249AE" w:rsidRPr="00901A33">
        <w:rPr>
          <w:rStyle w:val="emailstyle17"/>
          <w:rFonts w:ascii="Times New Roman" w:hAnsi="Times New Roman" w:cs="David"/>
          <w:color w:val="auto"/>
          <w:rtl/>
        </w:rPr>
        <w:t xml:space="preserve"> </w:t>
      </w:r>
      <w:r w:rsidR="00E90066" w:rsidRPr="00901A33">
        <w:rPr>
          <w:rStyle w:val="emailstyle17"/>
          <w:rFonts w:ascii="Times New Roman" w:hAnsi="Times New Roman" w:cs="David" w:hint="cs"/>
          <w:color w:val="auto"/>
          <w:rtl/>
        </w:rPr>
        <w:t xml:space="preserve">מלוא </w:t>
      </w:r>
      <w:r w:rsidR="005249AE" w:rsidRPr="00901A33">
        <w:rPr>
          <w:rStyle w:val="emailstyle17"/>
          <w:rFonts w:ascii="Times New Roman" w:hAnsi="Times New Roman" w:cs="David" w:hint="eastAsia"/>
          <w:color w:val="auto"/>
          <w:rtl/>
        </w:rPr>
        <w:t>שכרו</w:t>
      </w:r>
      <w:r w:rsidR="005F034D" w:rsidRPr="00901A33">
        <w:rPr>
          <w:rStyle w:val="emailstyle17"/>
          <w:rFonts w:ascii="Times New Roman" w:hAnsi="Times New Roman" w:cs="David" w:hint="cs"/>
          <w:color w:val="auto"/>
          <w:rtl/>
        </w:rPr>
        <w:t>,</w:t>
      </w:r>
      <w:r w:rsidR="005249AE" w:rsidRPr="00901A33">
        <w:rPr>
          <w:rStyle w:val="emailstyle17"/>
          <w:rFonts w:ascii="Times New Roman" w:hAnsi="Times New Roman" w:cs="David" w:hint="cs"/>
          <w:color w:val="auto"/>
          <w:rtl/>
        </w:rPr>
        <w:t xml:space="preserve"> </w:t>
      </w:r>
      <w:r w:rsidR="00E90066" w:rsidRPr="00901A33">
        <w:rPr>
          <w:rStyle w:val="emailstyle17"/>
          <w:rFonts w:ascii="Times New Roman" w:hAnsi="Times New Roman" w:cs="David" w:hint="cs"/>
          <w:color w:val="auto"/>
          <w:rtl/>
        </w:rPr>
        <w:t>על כל מרכיביו</w:t>
      </w:r>
      <w:r w:rsidR="005F034D" w:rsidRPr="00901A33">
        <w:rPr>
          <w:rStyle w:val="emailstyle17"/>
          <w:rFonts w:ascii="Times New Roman" w:hAnsi="Times New Roman" w:cs="David" w:hint="cs"/>
          <w:color w:val="auto"/>
          <w:rtl/>
        </w:rPr>
        <w:t>,</w:t>
      </w:r>
      <w:r w:rsidR="00E9006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עד תום תקופת החוזה</w:t>
      </w:r>
      <w:r w:rsidR="0036443D" w:rsidRPr="00901A33">
        <w:rPr>
          <w:rStyle w:val="emailstyle17"/>
          <w:rFonts w:ascii="Times New Roman" w:hAnsi="Times New Roman" w:cs="David" w:hint="cs"/>
          <w:color w:val="auto"/>
          <w:rtl/>
        </w:rPr>
        <w:t xml:space="preserve">  ב-31.3.2014.</w:t>
      </w:r>
    </w:p>
    <w:p w14:paraId="1C3A64D3" w14:textId="659DAB2A" w:rsidR="00FD06A7" w:rsidRPr="00F159A8" w:rsidRDefault="00FD06A7" w:rsidP="00F159A8">
      <w:pPr>
        <w:pStyle w:val="11"/>
        <w:numPr>
          <w:ilvl w:val="0"/>
          <w:numId w:val="14"/>
        </w:numPr>
        <w:spacing w:before="0" w:after="240" w:line="360" w:lineRule="auto"/>
        <w:ind w:left="510" w:right="0" w:hanging="425"/>
        <w:rPr>
          <w:rStyle w:val="emailstyle17"/>
          <w:rFonts w:cs="David"/>
          <w:color w:val="auto"/>
          <w:sz w:val="22"/>
        </w:rPr>
      </w:pPr>
      <w:r w:rsidRPr="00F159A8">
        <w:rPr>
          <w:rStyle w:val="emailstyle17"/>
          <w:rFonts w:cs="David" w:hint="cs"/>
          <w:color w:val="auto"/>
          <w:sz w:val="22"/>
          <w:rtl/>
        </w:rPr>
        <w:t xml:space="preserve">ומעבר לנושאים אלה, נבהיר כבר עתה כי </w:t>
      </w:r>
      <w:r w:rsidRPr="00F159A8">
        <w:rPr>
          <w:rStyle w:val="emailstyle17"/>
          <w:rFonts w:cs="David" w:hint="cs"/>
          <w:b/>
          <w:bCs/>
          <w:color w:val="auto"/>
          <w:sz w:val="22"/>
          <w:rtl/>
        </w:rPr>
        <w:t xml:space="preserve">מאחר שחוק </w:t>
      </w:r>
      <w:proofErr w:type="spellStart"/>
      <w:r w:rsidRPr="00F159A8">
        <w:rPr>
          <w:rStyle w:val="emailstyle17"/>
          <w:rFonts w:cs="David" w:hint="cs"/>
          <w:b/>
          <w:bCs/>
          <w:color w:val="auto"/>
          <w:sz w:val="22"/>
          <w:rtl/>
        </w:rPr>
        <w:t>הגימלאות</w:t>
      </w:r>
      <w:proofErr w:type="spellEnd"/>
      <w:r w:rsidRPr="00F159A8">
        <w:rPr>
          <w:rStyle w:val="emailstyle17"/>
          <w:rFonts w:cs="David" w:hint="cs"/>
          <w:b/>
          <w:bCs/>
          <w:color w:val="auto"/>
          <w:sz w:val="22"/>
          <w:rtl/>
        </w:rPr>
        <w:t xml:space="preserve"> </w:t>
      </w:r>
      <w:r w:rsidRPr="00F159A8">
        <w:rPr>
          <w:rStyle w:val="emailstyle17"/>
          <w:rFonts w:cs="David" w:hint="cs"/>
          <w:b/>
          <w:bCs/>
          <w:color w:val="auto"/>
          <w:sz w:val="22"/>
          <w:u w:val="single"/>
          <w:rtl/>
        </w:rPr>
        <w:t>אינו</w:t>
      </w:r>
      <w:r w:rsidRPr="00F159A8">
        <w:rPr>
          <w:rStyle w:val="emailstyle17"/>
          <w:rFonts w:cs="David" w:hint="cs"/>
          <w:b/>
          <w:bCs/>
          <w:color w:val="auto"/>
          <w:sz w:val="22"/>
          <w:rtl/>
        </w:rPr>
        <w:t xml:space="preserve"> חל על התובע, ממילא מועדי הערעור על החלטת הממונה </w:t>
      </w:r>
      <w:r w:rsidR="00274D64" w:rsidRPr="00F159A8">
        <w:rPr>
          <w:rStyle w:val="emailstyle17"/>
          <w:rFonts w:cs="David" w:hint="eastAsia"/>
          <w:b/>
          <w:bCs/>
          <w:color w:val="auto"/>
          <w:sz w:val="22"/>
          <w:rtl/>
        </w:rPr>
        <w:t>על</w:t>
      </w:r>
      <w:r w:rsidR="00274D64" w:rsidRPr="00F159A8">
        <w:rPr>
          <w:rStyle w:val="emailstyle17"/>
          <w:rFonts w:cs="David"/>
          <w:b/>
          <w:bCs/>
          <w:color w:val="auto"/>
          <w:sz w:val="22"/>
          <w:rtl/>
        </w:rPr>
        <w:t xml:space="preserve"> </w:t>
      </w:r>
      <w:proofErr w:type="spellStart"/>
      <w:r w:rsidR="00274D64" w:rsidRPr="00F159A8">
        <w:rPr>
          <w:rStyle w:val="emailstyle17"/>
          <w:rFonts w:cs="David" w:hint="eastAsia"/>
          <w:b/>
          <w:bCs/>
          <w:color w:val="auto"/>
          <w:sz w:val="22"/>
          <w:rtl/>
        </w:rPr>
        <w:t>הגימלאות</w:t>
      </w:r>
      <w:proofErr w:type="spellEnd"/>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הקבועים</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בתקנות</w:t>
      </w:r>
      <w:r w:rsidR="00B44C01" w:rsidRPr="00F159A8">
        <w:rPr>
          <w:rStyle w:val="emailstyle17"/>
          <w:rFonts w:cs="David" w:hint="cs"/>
          <w:b/>
          <w:bCs/>
          <w:color w:val="auto"/>
          <w:sz w:val="22"/>
          <w:rtl/>
        </w:rPr>
        <w:t xml:space="preserve"> שהותקנו מכוח</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חוק</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זה</w:t>
      </w:r>
      <w:r w:rsidR="00274D64" w:rsidRPr="00F159A8">
        <w:rPr>
          <w:rStyle w:val="emailstyle17"/>
          <w:rFonts w:cs="David"/>
          <w:b/>
          <w:bCs/>
          <w:color w:val="auto"/>
          <w:sz w:val="22"/>
          <w:rtl/>
        </w:rPr>
        <w:t xml:space="preserve">,  </w:t>
      </w:r>
      <w:r w:rsidRPr="00F159A8">
        <w:rPr>
          <w:rStyle w:val="emailstyle17"/>
          <w:rFonts w:cs="David" w:hint="cs"/>
          <w:b/>
          <w:bCs/>
          <w:color w:val="auto"/>
          <w:sz w:val="22"/>
          <w:rtl/>
        </w:rPr>
        <w:t>אינם חלים עליו.</w:t>
      </w:r>
    </w:p>
    <w:p w14:paraId="3B55DDF8" w14:textId="77777777" w:rsidR="00FD06A7" w:rsidRPr="00901A33" w:rsidRDefault="00FD06A7" w:rsidP="00337F2F">
      <w:pPr>
        <w:rPr>
          <w:lang w:eastAsia="en-US"/>
        </w:rPr>
      </w:pPr>
    </w:p>
    <w:p w14:paraId="6BDE3603" w14:textId="04CD5982" w:rsidR="003A5B5B" w:rsidRPr="00901A33" w:rsidRDefault="00FD06A7" w:rsidP="00F74B8A">
      <w:pPr>
        <w:pStyle w:val="2"/>
        <w:numPr>
          <w:ilvl w:val="1"/>
          <w:numId w:val="18"/>
        </w:numPr>
        <w:tabs>
          <w:tab w:val="clear" w:pos="566"/>
          <w:tab w:val="left" w:pos="521"/>
        </w:tabs>
        <w:spacing w:after="120"/>
        <w:ind w:left="521" w:hanging="284"/>
        <w:rPr>
          <w:rtl/>
          <w:lang w:eastAsia="en-US"/>
        </w:rPr>
      </w:pPr>
      <w:r w:rsidRPr="00901A33">
        <w:rPr>
          <w:rFonts w:hint="cs"/>
          <w:szCs w:val="24"/>
          <w:rtl/>
          <w:lang w:eastAsia="en-US"/>
        </w:rPr>
        <w:t>ה</w:t>
      </w:r>
      <w:r w:rsidR="00CD659C" w:rsidRPr="00901A33">
        <w:rPr>
          <w:rFonts w:hint="cs"/>
          <w:szCs w:val="24"/>
          <w:rtl/>
          <w:lang w:eastAsia="en-US"/>
        </w:rPr>
        <w:t>שלמת שכר על פי חוזה</w:t>
      </w:r>
    </w:p>
    <w:p w14:paraId="2DD795D4" w14:textId="77777777" w:rsidR="00570A4A" w:rsidRPr="00901A33" w:rsidRDefault="00353EF1" w:rsidP="006D4C56">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כאמור בחוזה</w:t>
      </w:r>
      <w:r w:rsidR="00C21D00" w:rsidRPr="00901A33">
        <w:rPr>
          <w:rStyle w:val="emailstyle17"/>
          <w:rFonts w:cs="David" w:hint="cs"/>
          <w:color w:val="auto"/>
          <w:sz w:val="22"/>
          <w:rtl/>
        </w:rPr>
        <w:t xml:space="preserve"> לתקופה קצובה</w:t>
      </w:r>
      <w:r w:rsidRPr="00901A33">
        <w:rPr>
          <w:rStyle w:val="emailstyle17"/>
          <w:rFonts w:cs="David" w:hint="cs"/>
          <w:color w:val="auto"/>
          <w:sz w:val="22"/>
          <w:rtl/>
        </w:rPr>
        <w:t>, שניסחה הנתבעת, ועליו חתם</w:t>
      </w:r>
      <w:r w:rsidR="00CD659C" w:rsidRPr="00901A33">
        <w:rPr>
          <w:rStyle w:val="emailstyle17"/>
          <w:rFonts w:cs="David" w:hint="cs"/>
          <w:color w:val="auto"/>
          <w:sz w:val="22"/>
          <w:rtl/>
        </w:rPr>
        <w:t xml:space="preserve"> </w:t>
      </w:r>
      <w:r w:rsidR="001907C8" w:rsidRPr="00901A33">
        <w:rPr>
          <w:rStyle w:val="emailstyle17"/>
          <w:rFonts w:cs="David" w:hint="cs"/>
          <w:color w:val="auto"/>
          <w:sz w:val="22"/>
          <w:rtl/>
        </w:rPr>
        <w:t>התובע</w:t>
      </w:r>
      <w:r w:rsidRPr="00901A33">
        <w:rPr>
          <w:rStyle w:val="emailstyle17"/>
          <w:rFonts w:cs="David" w:hint="cs"/>
          <w:color w:val="auto"/>
          <w:sz w:val="22"/>
          <w:rtl/>
        </w:rPr>
        <w:t>,</w:t>
      </w:r>
      <w:r w:rsidR="00CD659C" w:rsidRPr="00901A33">
        <w:rPr>
          <w:rStyle w:val="emailstyle17"/>
          <w:rFonts w:cs="David" w:hint="cs"/>
          <w:color w:val="auto"/>
          <w:sz w:val="22"/>
          <w:rtl/>
        </w:rPr>
        <w:t xml:space="preserve"> </w:t>
      </w:r>
      <w:r w:rsidR="00646E5E" w:rsidRPr="00901A33">
        <w:rPr>
          <w:rStyle w:val="emailstyle17"/>
          <w:rFonts w:cs="David" w:hint="cs"/>
          <w:color w:val="auto"/>
          <w:sz w:val="22"/>
          <w:rtl/>
        </w:rPr>
        <w:t xml:space="preserve">ובהתאם להוראות שפורטו לעיל, </w:t>
      </w:r>
      <w:r w:rsidR="00C21D00" w:rsidRPr="00901A33">
        <w:rPr>
          <w:rStyle w:val="emailstyle17"/>
          <w:rFonts w:cs="David" w:hint="eastAsia"/>
          <w:b/>
          <w:bCs/>
          <w:color w:val="auto"/>
          <w:sz w:val="22"/>
          <w:rtl/>
        </w:rPr>
        <w:t>התובע</w:t>
      </w:r>
      <w:r w:rsidR="00C21D00" w:rsidRPr="00901A33">
        <w:rPr>
          <w:rStyle w:val="emailstyle17"/>
          <w:rFonts w:cs="David"/>
          <w:b/>
          <w:bCs/>
          <w:color w:val="auto"/>
          <w:sz w:val="22"/>
          <w:rtl/>
        </w:rPr>
        <w:t xml:space="preserve"> </w:t>
      </w:r>
      <w:r w:rsidR="00C21D00" w:rsidRPr="00901A33">
        <w:rPr>
          <w:rStyle w:val="emailstyle17"/>
          <w:rFonts w:cs="David" w:hint="eastAsia"/>
          <w:b/>
          <w:bCs/>
          <w:color w:val="auto"/>
          <w:sz w:val="22"/>
          <w:rtl/>
        </w:rPr>
        <w:t>היה</w:t>
      </w:r>
      <w:r w:rsidR="00C21D00" w:rsidRPr="00901A33">
        <w:rPr>
          <w:rStyle w:val="emailstyle17"/>
          <w:rFonts w:cs="David"/>
          <w:b/>
          <w:bCs/>
          <w:color w:val="auto"/>
          <w:sz w:val="22"/>
          <w:rtl/>
        </w:rPr>
        <w:t xml:space="preserve"> </w:t>
      </w:r>
      <w:r w:rsidRPr="00901A33">
        <w:rPr>
          <w:rStyle w:val="emailstyle17"/>
          <w:rFonts w:cs="David" w:hint="eastAsia"/>
          <w:b/>
          <w:bCs/>
          <w:color w:val="auto"/>
          <w:sz w:val="22"/>
          <w:rtl/>
        </w:rPr>
        <w:t>זכאי</w:t>
      </w:r>
      <w:r w:rsidR="00CD659C" w:rsidRPr="00901A33">
        <w:rPr>
          <w:rStyle w:val="emailstyle17"/>
          <w:rFonts w:cs="David"/>
          <w:b/>
          <w:bCs/>
          <w:color w:val="auto"/>
          <w:sz w:val="22"/>
          <w:rtl/>
        </w:rPr>
        <w:t xml:space="preserve"> לעבוד </w:t>
      </w:r>
      <w:r w:rsidR="00CD659C" w:rsidRPr="00901A33">
        <w:rPr>
          <w:rStyle w:val="emailstyle17"/>
          <w:rFonts w:cs="David" w:hint="eastAsia"/>
          <w:b/>
          <w:bCs/>
          <w:color w:val="auto"/>
          <w:sz w:val="22"/>
          <w:rtl/>
        </w:rPr>
        <w:t>עד</w:t>
      </w:r>
      <w:r w:rsidR="00CD659C" w:rsidRPr="00901A33">
        <w:rPr>
          <w:rStyle w:val="emailstyle17"/>
          <w:rFonts w:cs="David"/>
          <w:b/>
          <w:bCs/>
          <w:color w:val="auto"/>
          <w:sz w:val="22"/>
          <w:rtl/>
        </w:rPr>
        <w:t xml:space="preserve"> ליום </w:t>
      </w:r>
      <w:r w:rsidRPr="00901A33">
        <w:rPr>
          <w:rStyle w:val="emailstyle17"/>
          <w:rFonts w:cs="David"/>
          <w:b/>
          <w:bCs/>
          <w:color w:val="auto"/>
          <w:sz w:val="22"/>
          <w:rtl/>
        </w:rPr>
        <w:t>31.3.2014.</w:t>
      </w:r>
      <w:r w:rsidRPr="00901A33">
        <w:rPr>
          <w:rStyle w:val="emailstyle17"/>
          <w:rFonts w:cs="David" w:hint="cs"/>
          <w:color w:val="auto"/>
          <w:sz w:val="22"/>
          <w:rtl/>
        </w:rPr>
        <w:t xml:space="preserve"> בפועל הופסק</w:t>
      </w:r>
      <w:r w:rsidR="0053298C" w:rsidRPr="00901A33">
        <w:rPr>
          <w:rStyle w:val="emailstyle17"/>
          <w:rFonts w:cs="David" w:hint="cs"/>
          <w:color w:val="auto"/>
          <w:sz w:val="22"/>
          <w:rtl/>
        </w:rPr>
        <w:t xml:space="preserve"> תשלום שכרו </w:t>
      </w:r>
      <w:r w:rsidRPr="00901A33">
        <w:rPr>
          <w:rStyle w:val="emailstyle17"/>
          <w:rFonts w:cs="David" w:hint="cs"/>
          <w:color w:val="auto"/>
          <w:sz w:val="22"/>
          <w:rtl/>
        </w:rPr>
        <w:t xml:space="preserve">של התובע </w:t>
      </w:r>
      <w:r w:rsidR="00CD659C" w:rsidRPr="00901A33">
        <w:rPr>
          <w:rStyle w:val="emailstyle17"/>
          <w:rFonts w:cs="David" w:hint="cs"/>
          <w:color w:val="auto"/>
          <w:sz w:val="22"/>
          <w:rtl/>
        </w:rPr>
        <w:t>ביום 31.</w:t>
      </w:r>
      <w:r w:rsidRPr="00901A33">
        <w:rPr>
          <w:rStyle w:val="emailstyle17"/>
          <w:rFonts w:cs="David" w:hint="cs"/>
          <w:color w:val="auto"/>
          <w:sz w:val="22"/>
          <w:rtl/>
        </w:rPr>
        <w:t>7.2012.</w:t>
      </w:r>
      <w:r w:rsidR="00CD659C" w:rsidRPr="00901A33">
        <w:rPr>
          <w:rStyle w:val="emailstyle17"/>
          <w:rFonts w:cs="David" w:hint="cs"/>
          <w:color w:val="auto"/>
          <w:sz w:val="22"/>
          <w:rtl/>
        </w:rPr>
        <w:t xml:space="preserve"> על כן </w:t>
      </w:r>
      <w:r w:rsidRPr="00901A33">
        <w:rPr>
          <w:rStyle w:val="emailstyle17"/>
          <w:rFonts w:cs="David" w:hint="cs"/>
          <w:color w:val="auto"/>
          <w:sz w:val="22"/>
          <w:rtl/>
        </w:rPr>
        <w:t>זכאי התובע</w:t>
      </w:r>
      <w:r w:rsidR="00CD659C" w:rsidRPr="00901A33">
        <w:rPr>
          <w:rStyle w:val="emailstyle17"/>
          <w:rFonts w:cs="David" w:hint="cs"/>
          <w:color w:val="auto"/>
          <w:sz w:val="22"/>
          <w:rtl/>
        </w:rPr>
        <w:t xml:space="preserve"> להשלמת שכר</w:t>
      </w:r>
      <w:r w:rsidR="00570A4A" w:rsidRPr="00901A33">
        <w:rPr>
          <w:rStyle w:val="emailstyle17"/>
          <w:rFonts w:cs="David" w:hint="cs"/>
          <w:color w:val="auto"/>
          <w:sz w:val="22"/>
          <w:rtl/>
        </w:rPr>
        <w:t xml:space="preserve"> וזכויות</w:t>
      </w:r>
      <w:r w:rsidR="006D4C56" w:rsidRPr="00901A33">
        <w:rPr>
          <w:rStyle w:val="emailstyle17"/>
          <w:rFonts w:cs="David" w:hint="cs"/>
          <w:color w:val="auto"/>
          <w:sz w:val="22"/>
          <w:rtl/>
        </w:rPr>
        <w:t xml:space="preserve">, </w:t>
      </w:r>
      <w:r w:rsidR="00CD659C" w:rsidRPr="00901A33">
        <w:rPr>
          <w:rStyle w:val="emailstyle17"/>
          <w:rFonts w:cs="David" w:hint="cs"/>
          <w:color w:val="auto"/>
          <w:sz w:val="22"/>
          <w:rtl/>
        </w:rPr>
        <w:t>עבור</w:t>
      </w:r>
      <w:r w:rsidR="00C21D00" w:rsidRPr="00901A33">
        <w:rPr>
          <w:rStyle w:val="emailstyle17"/>
          <w:rFonts w:cs="David" w:hint="cs"/>
          <w:color w:val="auto"/>
          <w:sz w:val="22"/>
          <w:rtl/>
        </w:rPr>
        <w:t xml:space="preserve"> שנה ושמונה חודשים (סך </w:t>
      </w:r>
      <w:proofErr w:type="spellStart"/>
      <w:r w:rsidR="00C21D00" w:rsidRPr="00901A33">
        <w:rPr>
          <w:rStyle w:val="emailstyle17"/>
          <w:rFonts w:cs="David" w:hint="cs"/>
          <w:color w:val="auto"/>
          <w:sz w:val="22"/>
          <w:rtl/>
        </w:rPr>
        <w:t>הכל</w:t>
      </w:r>
      <w:proofErr w:type="spellEnd"/>
      <w:r w:rsidR="00CD659C" w:rsidRPr="00901A33">
        <w:rPr>
          <w:rStyle w:val="emailstyle17"/>
          <w:rFonts w:cs="David" w:hint="cs"/>
          <w:color w:val="auto"/>
          <w:sz w:val="22"/>
          <w:rtl/>
        </w:rPr>
        <w:t xml:space="preserve"> </w:t>
      </w:r>
      <w:r w:rsidRPr="00901A33">
        <w:rPr>
          <w:rStyle w:val="emailstyle17"/>
          <w:rFonts w:cs="David" w:hint="cs"/>
          <w:color w:val="auto"/>
          <w:sz w:val="22"/>
          <w:rtl/>
        </w:rPr>
        <w:t>20</w:t>
      </w:r>
      <w:r w:rsidR="00CD659C" w:rsidRPr="00901A33">
        <w:rPr>
          <w:rStyle w:val="emailstyle17"/>
          <w:rFonts w:cs="David" w:hint="cs"/>
          <w:color w:val="auto"/>
          <w:sz w:val="22"/>
          <w:rtl/>
        </w:rPr>
        <w:t xml:space="preserve"> חודשים</w:t>
      </w:r>
      <w:r w:rsidR="00441213" w:rsidRPr="00901A33">
        <w:rPr>
          <w:rStyle w:val="emailstyle17"/>
          <w:rFonts w:cs="David" w:hint="cs"/>
          <w:color w:val="auto"/>
          <w:sz w:val="22"/>
          <w:rtl/>
        </w:rPr>
        <w:t>, דהיינו 1.667 שנים</w:t>
      </w:r>
      <w:r w:rsidR="006D4C56" w:rsidRPr="00901A33">
        <w:rPr>
          <w:rStyle w:val="emailstyle17"/>
          <w:rFonts w:cs="David" w:hint="cs"/>
          <w:color w:val="auto"/>
          <w:sz w:val="22"/>
          <w:rtl/>
        </w:rPr>
        <w:t>)</w:t>
      </w:r>
      <w:r w:rsidR="00570A4A" w:rsidRPr="00901A33">
        <w:rPr>
          <w:rStyle w:val="emailstyle17"/>
          <w:rFonts w:cs="David" w:hint="cs"/>
          <w:color w:val="auto"/>
          <w:sz w:val="22"/>
          <w:rtl/>
        </w:rPr>
        <w:t>.</w:t>
      </w:r>
    </w:p>
    <w:p w14:paraId="642CB6C6" w14:textId="77777777" w:rsidR="00EC132D" w:rsidRPr="00901A33" w:rsidRDefault="00EC132D" w:rsidP="0053298C">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 xml:space="preserve">פירוט הסכומים להם זכאי התובע </w:t>
      </w:r>
      <w:r w:rsidRPr="00901A33">
        <w:rPr>
          <w:rStyle w:val="emailstyle17"/>
          <w:rFonts w:cs="David"/>
          <w:color w:val="auto"/>
          <w:sz w:val="22"/>
          <w:rtl/>
        </w:rPr>
        <w:t>–</w:t>
      </w:r>
      <w:r w:rsidRPr="00901A33">
        <w:rPr>
          <w:rStyle w:val="emailstyle17"/>
          <w:rFonts w:cs="David" w:hint="cs"/>
          <w:color w:val="auto"/>
          <w:sz w:val="22"/>
          <w:rtl/>
        </w:rPr>
        <w:t xml:space="preserve"> </w:t>
      </w:r>
    </w:p>
    <w:p w14:paraId="226CAD5D" w14:textId="6BAE9B71" w:rsidR="009E4D90" w:rsidRPr="00901A33" w:rsidRDefault="00AA1069" w:rsidP="00926F04">
      <w:pPr>
        <w:pStyle w:val="11"/>
        <w:numPr>
          <w:ilvl w:val="1"/>
          <w:numId w:val="14"/>
        </w:numPr>
        <w:tabs>
          <w:tab w:val="num" w:pos="1090"/>
        </w:tabs>
        <w:spacing w:before="0" w:after="240" w:line="360" w:lineRule="auto"/>
        <w:ind w:left="1088" w:right="0" w:hanging="567"/>
        <w:rPr>
          <w:rStyle w:val="emailstyle17"/>
          <w:rFonts w:cs="David"/>
          <w:color w:val="auto"/>
          <w:sz w:val="22"/>
        </w:rPr>
      </w:pPr>
      <w:r w:rsidRPr="00901A33">
        <w:rPr>
          <w:rStyle w:val="emailstyle17"/>
          <w:rFonts w:cs="David" w:hint="cs"/>
          <w:color w:val="auto"/>
          <w:sz w:val="22"/>
          <w:u w:val="single"/>
          <w:rtl/>
        </w:rPr>
        <w:t xml:space="preserve">הפרשי שכר עד תום תקופת </w:t>
      </w:r>
      <w:r w:rsidRPr="00901A33">
        <w:rPr>
          <w:rStyle w:val="emailstyle17"/>
          <w:rFonts w:cs="David" w:hint="eastAsia"/>
          <w:color w:val="auto"/>
          <w:sz w:val="22"/>
          <w:u w:val="single"/>
          <w:rtl/>
        </w:rPr>
        <w:t>החוזה</w:t>
      </w:r>
      <w:r w:rsidRPr="00901A33">
        <w:rPr>
          <w:rStyle w:val="emailstyle17"/>
          <w:rFonts w:cs="David" w:hint="cs"/>
          <w:color w:val="auto"/>
          <w:sz w:val="22"/>
          <w:rtl/>
        </w:rPr>
        <w:t xml:space="preserve"> - </w:t>
      </w:r>
      <w:r w:rsidR="00CD659C" w:rsidRPr="00901A33">
        <w:rPr>
          <w:rStyle w:val="emailstyle17"/>
          <w:rFonts w:cs="David" w:hint="eastAsia"/>
          <w:color w:val="auto"/>
          <w:sz w:val="22"/>
          <w:rtl/>
        </w:rPr>
        <w:t>שכר</w:t>
      </w:r>
      <w:r w:rsidR="00CD659C" w:rsidRPr="00901A33">
        <w:rPr>
          <w:rStyle w:val="emailstyle17"/>
          <w:rFonts w:cs="David"/>
          <w:color w:val="auto"/>
          <w:sz w:val="22"/>
          <w:rtl/>
        </w:rPr>
        <w:t xml:space="preserve"> הבסיס </w:t>
      </w:r>
      <w:r w:rsidR="00F77E5E" w:rsidRPr="00901A33">
        <w:rPr>
          <w:rStyle w:val="emailstyle17"/>
          <w:rFonts w:cs="David" w:hint="eastAsia"/>
          <w:color w:val="auto"/>
          <w:sz w:val="22"/>
          <w:rtl/>
        </w:rPr>
        <w:t>החודשי</w:t>
      </w:r>
      <w:r w:rsidR="00F77E5E" w:rsidRPr="00901A33">
        <w:rPr>
          <w:rStyle w:val="emailstyle17"/>
          <w:rFonts w:cs="David"/>
          <w:color w:val="auto"/>
          <w:sz w:val="22"/>
          <w:rtl/>
        </w:rPr>
        <w:t xml:space="preserve"> </w:t>
      </w:r>
      <w:r w:rsidR="00353EF1" w:rsidRPr="00901A33">
        <w:rPr>
          <w:rStyle w:val="emailstyle17"/>
          <w:rFonts w:cs="David" w:hint="eastAsia"/>
          <w:color w:val="auto"/>
          <w:sz w:val="22"/>
          <w:rtl/>
        </w:rPr>
        <w:t>של</w:t>
      </w:r>
      <w:r w:rsidR="00353EF1" w:rsidRPr="00901A33">
        <w:rPr>
          <w:rStyle w:val="emailstyle17"/>
          <w:rFonts w:cs="David"/>
          <w:color w:val="auto"/>
          <w:sz w:val="22"/>
          <w:rtl/>
        </w:rPr>
        <w:t xml:space="preserve"> </w:t>
      </w:r>
      <w:r w:rsidR="00353EF1" w:rsidRPr="00901A33">
        <w:rPr>
          <w:rStyle w:val="emailstyle17"/>
          <w:rFonts w:cs="David" w:hint="eastAsia"/>
          <w:color w:val="auto"/>
          <w:sz w:val="22"/>
          <w:rtl/>
        </w:rPr>
        <w:t>התובע</w:t>
      </w:r>
      <w:r w:rsidR="003E44F5" w:rsidRPr="00901A33">
        <w:rPr>
          <w:rStyle w:val="emailstyle17"/>
          <w:rFonts w:cs="David"/>
          <w:color w:val="auto"/>
          <w:sz w:val="22"/>
          <w:rtl/>
        </w:rPr>
        <w:t xml:space="preserve"> </w:t>
      </w:r>
      <w:r w:rsidR="00D05229" w:rsidRPr="00901A33">
        <w:rPr>
          <w:rStyle w:val="emailstyle17"/>
          <w:rFonts w:cs="David" w:hint="eastAsia"/>
          <w:color w:val="auto"/>
          <w:sz w:val="22"/>
          <w:rtl/>
        </w:rPr>
        <w:t>בחוזה</w:t>
      </w:r>
      <w:r w:rsidR="00D05229" w:rsidRPr="00901A33">
        <w:rPr>
          <w:rStyle w:val="emailstyle17"/>
          <w:rFonts w:cs="David"/>
          <w:color w:val="auto"/>
          <w:sz w:val="22"/>
          <w:rtl/>
        </w:rPr>
        <w:t xml:space="preserve"> בכירים </w:t>
      </w:r>
      <w:r w:rsidR="003E44F5" w:rsidRPr="00901A33">
        <w:rPr>
          <w:rStyle w:val="emailstyle17"/>
          <w:rFonts w:cs="David"/>
          <w:color w:val="auto"/>
          <w:sz w:val="22"/>
          <w:rtl/>
        </w:rPr>
        <w:t xml:space="preserve">("שכר </w:t>
      </w:r>
      <w:r w:rsidR="003E44F5" w:rsidRPr="00901A33">
        <w:rPr>
          <w:rStyle w:val="emailstyle17"/>
          <w:rFonts w:cs="David" w:hint="eastAsia"/>
          <w:color w:val="auto"/>
          <w:sz w:val="22"/>
          <w:rtl/>
        </w:rPr>
        <w:t>יסוד</w:t>
      </w:r>
      <w:r w:rsidR="003E44F5" w:rsidRPr="00901A33">
        <w:rPr>
          <w:rStyle w:val="emailstyle17"/>
          <w:rFonts w:cs="David"/>
          <w:color w:val="auto"/>
          <w:sz w:val="22"/>
          <w:rtl/>
        </w:rPr>
        <w:t xml:space="preserve"> </w:t>
      </w:r>
      <w:r w:rsidR="003E44F5" w:rsidRPr="00901A33">
        <w:rPr>
          <w:rStyle w:val="emailstyle17"/>
          <w:rFonts w:cs="David" w:hint="eastAsia"/>
          <w:color w:val="auto"/>
          <w:sz w:val="22"/>
          <w:rtl/>
        </w:rPr>
        <w:t>משולב</w:t>
      </w:r>
      <w:r w:rsidR="003E44F5" w:rsidRPr="00901A33">
        <w:rPr>
          <w:rStyle w:val="emailstyle17"/>
          <w:rFonts w:cs="David"/>
          <w:color w:val="auto"/>
          <w:sz w:val="22"/>
          <w:rtl/>
        </w:rPr>
        <w:t>")</w:t>
      </w:r>
      <w:r w:rsidR="00353EF1" w:rsidRPr="00901A33">
        <w:rPr>
          <w:rStyle w:val="emailstyle17"/>
          <w:rFonts w:cs="David"/>
          <w:color w:val="auto"/>
          <w:sz w:val="22"/>
          <w:rtl/>
        </w:rPr>
        <w:t>,</w:t>
      </w:r>
      <w:r w:rsidR="003B5FF5" w:rsidRPr="00901A33">
        <w:rPr>
          <w:rStyle w:val="emailstyle17"/>
          <w:rFonts w:cs="David" w:hint="cs"/>
          <w:color w:val="auto"/>
          <w:sz w:val="22"/>
          <w:rtl/>
        </w:rPr>
        <w:t xml:space="preserve"> </w:t>
      </w:r>
      <w:r w:rsidR="00353EF1" w:rsidRPr="00901A33">
        <w:rPr>
          <w:rStyle w:val="emailstyle17"/>
          <w:rFonts w:cs="David"/>
          <w:color w:val="auto"/>
          <w:sz w:val="22"/>
          <w:rtl/>
        </w:rPr>
        <w:t xml:space="preserve">ללא תוספות </w:t>
      </w:r>
      <w:proofErr w:type="spellStart"/>
      <w:r w:rsidR="003E44F5" w:rsidRPr="00901A33">
        <w:rPr>
          <w:rStyle w:val="emailstyle17"/>
          <w:rFonts w:cs="David" w:hint="eastAsia"/>
          <w:color w:val="auto"/>
          <w:sz w:val="22"/>
          <w:rtl/>
        </w:rPr>
        <w:t>נילוות</w:t>
      </w:r>
      <w:proofErr w:type="spellEnd"/>
      <w:r w:rsidR="00353EF1" w:rsidRPr="00901A33">
        <w:rPr>
          <w:rStyle w:val="emailstyle17"/>
          <w:rFonts w:cs="David"/>
          <w:color w:val="auto"/>
          <w:sz w:val="22"/>
          <w:rtl/>
        </w:rPr>
        <w:t>,</w:t>
      </w:r>
      <w:r w:rsidR="00CD659C" w:rsidRPr="00901A33">
        <w:rPr>
          <w:rStyle w:val="emailstyle17"/>
          <w:rFonts w:cs="David"/>
          <w:color w:val="auto"/>
          <w:sz w:val="22"/>
          <w:rtl/>
        </w:rPr>
        <w:t xml:space="preserve"> </w:t>
      </w:r>
      <w:r w:rsidR="006E7D6C" w:rsidRPr="00901A33">
        <w:rPr>
          <w:rStyle w:val="emailstyle17"/>
          <w:rFonts w:cs="David" w:hint="eastAsia"/>
          <w:color w:val="auto"/>
          <w:sz w:val="22"/>
          <w:rtl/>
        </w:rPr>
        <w:t>עמד</w:t>
      </w:r>
      <w:r w:rsidR="006E7D6C" w:rsidRPr="00901A33">
        <w:rPr>
          <w:rStyle w:val="emailstyle17"/>
          <w:rFonts w:cs="David"/>
          <w:color w:val="auto"/>
          <w:sz w:val="22"/>
          <w:rtl/>
        </w:rPr>
        <w:t xml:space="preserve"> </w:t>
      </w:r>
      <w:r w:rsidR="003B5FF5" w:rsidRPr="00901A33">
        <w:rPr>
          <w:rStyle w:val="emailstyle17"/>
          <w:rFonts w:cs="David" w:hint="cs"/>
          <w:color w:val="auto"/>
          <w:sz w:val="22"/>
          <w:rtl/>
        </w:rPr>
        <w:t xml:space="preserve">בשנת 2013 </w:t>
      </w:r>
      <w:r w:rsidR="006E7D6C" w:rsidRPr="00901A33">
        <w:rPr>
          <w:rStyle w:val="emailstyle17"/>
          <w:rFonts w:cs="David"/>
          <w:color w:val="auto"/>
          <w:sz w:val="22"/>
          <w:rtl/>
        </w:rPr>
        <w:t xml:space="preserve">על </w:t>
      </w:r>
      <w:r w:rsidR="00CD659C" w:rsidRPr="00901A33">
        <w:rPr>
          <w:rStyle w:val="emailstyle17"/>
          <w:rFonts w:cs="David" w:hint="eastAsia"/>
          <w:color w:val="auto"/>
          <w:sz w:val="22"/>
          <w:rtl/>
        </w:rPr>
        <w:t>סך</w:t>
      </w:r>
      <w:r w:rsidR="00CD659C" w:rsidRPr="00901A33">
        <w:rPr>
          <w:rStyle w:val="emailstyle17"/>
          <w:rFonts w:cs="David"/>
          <w:color w:val="auto"/>
          <w:sz w:val="22"/>
          <w:rtl/>
        </w:rPr>
        <w:t xml:space="preserve"> </w:t>
      </w:r>
      <w:r w:rsidR="00CD659C" w:rsidRPr="00901A33">
        <w:rPr>
          <w:rStyle w:val="emailstyle17"/>
          <w:rFonts w:cs="David" w:hint="eastAsia"/>
          <w:color w:val="auto"/>
          <w:sz w:val="22"/>
          <w:rtl/>
        </w:rPr>
        <w:t>של</w:t>
      </w:r>
      <w:r w:rsidR="00F77E5E" w:rsidRPr="00901A33">
        <w:rPr>
          <w:rStyle w:val="emailstyle17"/>
          <w:rFonts w:cs="David"/>
          <w:b/>
          <w:bCs/>
          <w:color w:val="auto"/>
          <w:sz w:val="22"/>
        </w:rPr>
        <w:t xml:space="preserve"> </w:t>
      </w:r>
      <w:r w:rsidR="00A32255" w:rsidRPr="00901A33">
        <w:rPr>
          <w:rStyle w:val="emailstyle17"/>
          <w:rFonts w:cs="David"/>
          <w:b/>
          <w:bCs/>
          <w:color w:val="auto"/>
          <w:sz w:val="22"/>
          <w:rtl/>
        </w:rPr>
        <w:t>35,</w:t>
      </w:r>
      <w:r w:rsidR="00C817BC" w:rsidRPr="00901A33">
        <w:rPr>
          <w:rStyle w:val="emailstyle17"/>
          <w:rFonts w:cs="David"/>
          <w:b/>
          <w:bCs/>
          <w:color w:val="auto"/>
          <w:sz w:val="22"/>
          <w:rtl/>
        </w:rPr>
        <w:t xml:space="preserve">461 </w:t>
      </w:r>
      <w:r w:rsidR="00CD659C" w:rsidRPr="00901A33">
        <w:rPr>
          <w:rStyle w:val="emailstyle17"/>
          <w:rFonts w:cs="David" w:hint="eastAsia"/>
          <w:b/>
          <w:bCs/>
          <w:color w:val="auto"/>
          <w:sz w:val="22"/>
          <w:rtl/>
        </w:rPr>
        <w:t>₪</w:t>
      </w:r>
      <w:r w:rsidR="00EE1C6E" w:rsidRPr="00901A33">
        <w:rPr>
          <w:rStyle w:val="emailstyle17"/>
          <w:rFonts w:cs="David" w:hint="cs"/>
          <w:b/>
          <w:bCs/>
          <w:color w:val="auto"/>
          <w:sz w:val="22"/>
          <w:rtl/>
        </w:rPr>
        <w:t xml:space="preserve"> </w:t>
      </w:r>
      <w:r w:rsidR="00EE1C6E" w:rsidRPr="00901A33">
        <w:rPr>
          <w:rStyle w:val="emailstyle17"/>
          <w:rFonts w:cs="David"/>
          <w:color w:val="auto"/>
          <w:sz w:val="22"/>
          <w:rtl/>
        </w:rPr>
        <w:t xml:space="preserve">(90% </w:t>
      </w:r>
      <w:r w:rsidR="00EE1C6E" w:rsidRPr="00901A33">
        <w:rPr>
          <w:rStyle w:val="emailstyle17"/>
          <w:rFonts w:cs="David" w:hint="eastAsia"/>
          <w:color w:val="auto"/>
          <w:sz w:val="22"/>
          <w:rtl/>
        </w:rPr>
        <w:t>ממשכורת</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סגן</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שר</w:t>
      </w:r>
      <w:r w:rsidR="003B5FF5" w:rsidRPr="00901A33">
        <w:rPr>
          <w:rStyle w:val="emailstyle17"/>
          <w:rFonts w:cs="David" w:hint="cs"/>
          <w:color w:val="auto"/>
          <w:sz w:val="22"/>
          <w:rtl/>
        </w:rPr>
        <w:t xml:space="preserve">). </w:t>
      </w:r>
      <w:r w:rsidR="00675E15" w:rsidRPr="00901A33">
        <w:rPr>
          <w:rStyle w:val="emailstyle17"/>
          <w:rFonts w:cs="David"/>
          <w:color w:val="auto"/>
          <w:sz w:val="22"/>
          <w:rtl/>
        </w:rPr>
        <w:t xml:space="preserve"> </w:t>
      </w:r>
      <w:r w:rsidR="00E30409" w:rsidRPr="00901A33">
        <w:rPr>
          <w:rStyle w:val="emailstyle17"/>
          <w:rFonts w:cs="David" w:hint="eastAsia"/>
          <w:color w:val="auto"/>
          <w:sz w:val="22"/>
          <w:rtl/>
        </w:rPr>
        <w:t>עבור</w:t>
      </w:r>
      <w:r w:rsidR="00E30409" w:rsidRPr="00901A33">
        <w:rPr>
          <w:rStyle w:val="emailstyle17"/>
          <w:rFonts w:cs="David"/>
          <w:color w:val="auto"/>
          <w:sz w:val="22"/>
          <w:rtl/>
        </w:rPr>
        <w:t xml:space="preserve"> 20 חודשים</w:t>
      </w:r>
      <w:r w:rsidR="00B6070B" w:rsidRPr="00901A33">
        <w:rPr>
          <w:rStyle w:val="emailstyle17"/>
          <w:rFonts w:cs="David" w:hint="cs"/>
          <w:color w:val="auto"/>
          <w:sz w:val="22"/>
          <w:rtl/>
        </w:rPr>
        <w:t xml:space="preserve"> </w:t>
      </w:r>
      <w:r w:rsidR="00D05229" w:rsidRPr="00901A33">
        <w:rPr>
          <w:rStyle w:val="emailstyle17"/>
          <w:rFonts w:cs="David"/>
          <w:color w:val="auto"/>
          <w:sz w:val="22"/>
          <w:rtl/>
        </w:rPr>
        <w:t xml:space="preserve">עד לתום התקופה הקצובה) </w:t>
      </w:r>
      <w:r w:rsidR="00E30409" w:rsidRPr="00901A33">
        <w:rPr>
          <w:rStyle w:val="emailstyle17"/>
          <w:rFonts w:cs="David" w:hint="eastAsia"/>
          <w:color w:val="auto"/>
          <w:sz w:val="22"/>
          <w:rtl/>
        </w:rPr>
        <w:t>זכאי</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אם</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כן</w:t>
      </w:r>
      <w:r w:rsidR="00D05229" w:rsidRPr="00901A33">
        <w:rPr>
          <w:rStyle w:val="emailstyle17"/>
          <w:rFonts w:cs="David"/>
          <w:color w:val="auto"/>
          <w:sz w:val="22"/>
          <w:rtl/>
        </w:rPr>
        <w:t>,</w:t>
      </w:r>
      <w:r w:rsidR="00E30409" w:rsidRPr="00901A33">
        <w:rPr>
          <w:rStyle w:val="emailstyle17"/>
          <w:rFonts w:cs="David"/>
          <w:color w:val="auto"/>
          <w:sz w:val="22"/>
          <w:rtl/>
        </w:rPr>
        <w:t xml:space="preserve"> התובע לסך </w:t>
      </w:r>
      <w:r w:rsidR="00E30409" w:rsidRPr="00901A33">
        <w:rPr>
          <w:rStyle w:val="emailstyle17"/>
          <w:rFonts w:cs="David"/>
          <w:b/>
          <w:bCs/>
          <w:color w:val="auto"/>
          <w:sz w:val="22"/>
          <w:rtl/>
        </w:rPr>
        <w:t>709,</w:t>
      </w:r>
      <w:r w:rsidR="00C817BC" w:rsidRPr="00901A33">
        <w:rPr>
          <w:rStyle w:val="emailstyle17"/>
          <w:rFonts w:cs="David"/>
          <w:b/>
          <w:bCs/>
          <w:color w:val="auto"/>
          <w:sz w:val="22"/>
          <w:rtl/>
        </w:rPr>
        <w:t xml:space="preserve">220 </w:t>
      </w:r>
      <w:r w:rsidR="00E30409" w:rsidRPr="00901A33">
        <w:rPr>
          <w:rStyle w:val="emailstyle17"/>
          <w:rFonts w:cs="David" w:hint="eastAsia"/>
          <w:b/>
          <w:bCs/>
          <w:color w:val="auto"/>
          <w:sz w:val="22"/>
          <w:rtl/>
        </w:rPr>
        <w:t>₪</w:t>
      </w:r>
      <w:r w:rsidR="00E30409" w:rsidRPr="00901A33">
        <w:rPr>
          <w:rStyle w:val="emailstyle17"/>
          <w:rFonts w:cs="David"/>
          <w:color w:val="auto"/>
          <w:sz w:val="22"/>
          <w:rtl/>
        </w:rPr>
        <w:t>.</w:t>
      </w:r>
    </w:p>
    <w:p w14:paraId="5A08560E" w14:textId="4BF9F2EF" w:rsidR="00501BE3" w:rsidRPr="00901A33" w:rsidRDefault="00501BE3" w:rsidP="00F07675">
      <w:pPr>
        <w:pStyle w:val="11"/>
        <w:tabs>
          <w:tab w:val="num" w:pos="1090"/>
        </w:tabs>
        <w:spacing w:before="0" w:after="240" w:line="360" w:lineRule="auto"/>
        <w:ind w:left="453" w:right="360" w:firstLine="635"/>
        <w:rPr>
          <w:rStyle w:val="emailstyle17"/>
          <w:rFonts w:cs="David"/>
          <w:b/>
          <w:bCs/>
          <w:color w:val="auto"/>
          <w:sz w:val="22"/>
          <w:u w:val="single"/>
          <w:rtl/>
        </w:rPr>
      </w:pPr>
      <w:r w:rsidRPr="00901A33">
        <w:rPr>
          <w:rStyle w:val="emailstyle17"/>
          <w:rFonts w:cs="David" w:hint="cs"/>
          <w:b/>
          <w:bCs/>
          <w:color w:val="auto"/>
          <w:sz w:val="22"/>
          <w:rtl/>
        </w:rPr>
        <w:t xml:space="preserve">בצירוף </w:t>
      </w:r>
      <w:proofErr w:type="spellStart"/>
      <w:r w:rsidRPr="00901A33">
        <w:rPr>
          <w:rStyle w:val="emailstyle17"/>
          <w:rFonts w:cs="David" w:hint="cs"/>
          <w:b/>
          <w:bCs/>
          <w:color w:val="auto"/>
          <w:sz w:val="22"/>
          <w:rtl/>
        </w:rPr>
        <w:t>רבית</w:t>
      </w:r>
      <w:proofErr w:type="spellEnd"/>
      <w:r w:rsidRPr="00901A33">
        <w:rPr>
          <w:rStyle w:val="emailstyle17"/>
          <w:rFonts w:cs="David" w:hint="cs"/>
          <w:b/>
          <w:bCs/>
          <w:color w:val="auto"/>
          <w:sz w:val="22"/>
          <w:rtl/>
        </w:rPr>
        <w:t xml:space="preserve"> והצמדה כדין מיום 1.</w:t>
      </w:r>
      <w:r w:rsidR="00F07675" w:rsidRPr="00901A33">
        <w:rPr>
          <w:rStyle w:val="emailstyle17"/>
          <w:rFonts w:cs="David" w:hint="cs"/>
          <w:b/>
          <w:bCs/>
          <w:color w:val="auto"/>
          <w:sz w:val="22"/>
          <w:rtl/>
        </w:rPr>
        <w:t>5</w:t>
      </w:r>
      <w:r w:rsidRPr="00901A33">
        <w:rPr>
          <w:rStyle w:val="emailstyle17"/>
          <w:rFonts w:cs="David" w:hint="cs"/>
          <w:b/>
          <w:bCs/>
          <w:color w:val="auto"/>
          <w:sz w:val="22"/>
          <w:rtl/>
        </w:rPr>
        <w:t>.201</w:t>
      </w:r>
      <w:r w:rsidR="00F07675" w:rsidRPr="00901A33">
        <w:rPr>
          <w:rStyle w:val="emailstyle17"/>
          <w:rFonts w:cs="David" w:hint="cs"/>
          <w:b/>
          <w:bCs/>
          <w:color w:val="auto"/>
          <w:sz w:val="22"/>
          <w:rtl/>
        </w:rPr>
        <w:t>3</w:t>
      </w:r>
      <w:r w:rsidRPr="00901A33">
        <w:rPr>
          <w:rStyle w:val="emailstyle17"/>
          <w:rFonts w:cs="David" w:hint="cs"/>
          <w:b/>
          <w:bCs/>
          <w:color w:val="auto"/>
          <w:sz w:val="22"/>
          <w:rtl/>
        </w:rPr>
        <w:t xml:space="preserve"> </w:t>
      </w:r>
      <w:r w:rsidR="00F07675" w:rsidRPr="00901A33">
        <w:rPr>
          <w:rStyle w:val="emailstyle17"/>
          <w:rFonts w:cs="David" w:hint="cs"/>
          <w:b/>
          <w:bCs/>
          <w:color w:val="auto"/>
          <w:sz w:val="22"/>
          <w:rtl/>
        </w:rPr>
        <w:t xml:space="preserve">(אמצע תקופת החוזה) </w:t>
      </w:r>
      <w:r w:rsidRPr="00901A33">
        <w:rPr>
          <w:rStyle w:val="emailstyle17"/>
          <w:rFonts w:cs="David" w:hint="cs"/>
          <w:b/>
          <w:bCs/>
          <w:color w:val="auto"/>
          <w:sz w:val="22"/>
          <w:rtl/>
        </w:rPr>
        <w:t>- סכום של 7</w:t>
      </w:r>
      <w:r w:rsidR="00F07675" w:rsidRPr="00901A33">
        <w:rPr>
          <w:rStyle w:val="emailstyle17"/>
          <w:rFonts w:cs="David" w:hint="cs"/>
          <w:b/>
          <w:bCs/>
          <w:color w:val="auto"/>
          <w:sz w:val="22"/>
          <w:rtl/>
        </w:rPr>
        <w:t>72,905</w:t>
      </w:r>
      <w:r w:rsidRPr="00901A33">
        <w:rPr>
          <w:rStyle w:val="emailstyle17"/>
          <w:rFonts w:cs="David" w:hint="cs"/>
          <w:b/>
          <w:bCs/>
          <w:color w:val="auto"/>
          <w:sz w:val="22"/>
          <w:rtl/>
        </w:rPr>
        <w:t xml:space="preserve"> ₪.</w:t>
      </w:r>
      <w:r w:rsidR="00B6070B" w:rsidRPr="00901A33">
        <w:rPr>
          <w:rStyle w:val="emailstyle17"/>
          <w:rFonts w:cs="David" w:hint="cs"/>
          <w:b/>
          <w:bCs/>
          <w:color w:val="auto"/>
          <w:sz w:val="22"/>
          <w:u w:val="single"/>
          <w:rtl/>
        </w:rPr>
        <w:t xml:space="preserve"> </w:t>
      </w:r>
    </w:p>
    <w:p w14:paraId="79722705" w14:textId="722FFD0C" w:rsidR="000354CC" w:rsidRPr="00901A33" w:rsidRDefault="003E44F5" w:rsidP="00926F04">
      <w:pPr>
        <w:pStyle w:val="11"/>
        <w:numPr>
          <w:ilvl w:val="1"/>
          <w:numId w:val="14"/>
        </w:numPr>
        <w:spacing w:before="0" w:after="240" w:line="360" w:lineRule="auto"/>
        <w:ind w:left="1090" w:right="0" w:hanging="567"/>
        <w:rPr>
          <w:rStyle w:val="emailstyle17"/>
          <w:rFonts w:cs="David"/>
          <w:color w:val="auto"/>
          <w:sz w:val="22"/>
        </w:rPr>
      </w:pPr>
      <w:r w:rsidRPr="00901A33">
        <w:rPr>
          <w:rStyle w:val="emailstyle17"/>
          <w:rFonts w:cs="David" w:hint="eastAsia"/>
          <w:color w:val="auto"/>
          <w:sz w:val="22"/>
          <w:u w:val="single"/>
          <w:rtl/>
        </w:rPr>
        <w:t>תשלומים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נל</w:t>
      </w:r>
      <w:r w:rsidR="00C21D00" w:rsidRPr="00901A33">
        <w:rPr>
          <w:rStyle w:val="emailstyle17"/>
          <w:rFonts w:cs="David" w:hint="cs"/>
          <w:color w:val="auto"/>
          <w:sz w:val="22"/>
          <w:u w:val="single"/>
          <w:rtl/>
        </w:rPr>
        <w:t>ו</w:t>
      </w:r>
      <w:r w:rsidRPr="00901A33">
        <w:rPr>
          <w:rStyle w:val="emailstyle17"/>
          <w:rFonts w:cs="David" w:hint="eastAsia"/>
          <w:color w:val="auto"/>
          <w:sz w:val="22"/>
          <w:u w:val="single"/>
          <w:rtl/>
        </w:rPr>
        <w:t>וים</w:t>
      </w:r>
      <w:r w:rsidRPr="00901A33">
        <w:rPr>
          <w:rStyle w:val="emailstyle17"/>
          <w:rFonts w:cs="David"/>
          <w:color w:val="auto"/>
          <w:sz w:val="22"/>
          <w:rtl/>
        </w:rPr>
        <w:t xml:space="preserve"> אחרים</w:t>
      </w:r>
      <w:r w:rsidR="000354CC" w:rsidRPr="00901A33">
        <w:rPr>
          <w:rStyle w:val="emailstyle17"/>
          <w:rFonts w:cs="David" w:hint="cs"/>
          <w:color w:val="auto"/>
          <w:sz w:val="22"/>
          <w:rtl/>
        </w:rPr>
        <w:t>, כמפורט להלן:</w:t>
      </w:r>
    </w:p>
    <w:p w14:paraId="2367DE49" w14:textId="360BA694"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לקרן ההשתלמות בשיעור של 7.5% משכר הבסיס: 53,200 ₪ (709,340</w:t>
      </w:r>
      <w:r w:rsidRPr="00901A33">
        <w:rPr>
          <w:rStyle w:val="emailstyle17"/>
          <w:rFonts w:ascii="David" w:hAnsi="David" w:cs="David" w:hint="cs"/>
          <w:color w:val="auto"/>
          <w:sz w:val="24"/>
          <w:rtl/>
        </w:rPr>
        <w:t xml:space="preserve"> ₪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7.5%)</w:t>
      </w:r>
      <w:r w:rsidRPr="00901A33">
        <w:rPr>
          <w:rStyle w:val="emailstyle17"/>
          <w:rFonts w:ascii="David" w:hAnsi="David" w:cs="David" w:hint="cs"/>
          <w:color w:val="auto"/>
          <w:sz w:val="24"/>
          <w:rtl/>
        </w:rPr>
        <w:t xml:space="preserve">; </w:t>
      </w:r>
    </w:p>
    <w:p w14:paraId="7B61011C" w14:textId="51056086"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 xml:space="preserve">לקרן פנסיה </w:t>
      </w:r>
      <w:r w:rsidRPr="00901A33">
        <w:rPr>
          <w:rStyle w:val="emailstyle17"/>
          <w:rFonts w:ascii="David" w:hAnsi="David" w:cs="David" w:hint="cs"/>
          <w:color w:val="auto"/>
          <w:sz w:val="24"/>
          <w:rtl/>
        </w:rPr>
        <w:t xml:space="preserve">בשיעור של 7.5% </w:t>
      </w:r>
      <w:r w:rsidRPr="00901A33">
        <w:rPr>
          <w:rStyle w:val="emailstyle17"/>
          <w:rFonts w:ascii="David" w:hAnsi="David" w:cs="David"/>
          <w:color w:val="auto"/>
          <w:sz w:val="24"/>
          <w:rtl/>
        </w:rPr>
        <w:t xml:space="preserve">על תשלומים לא פנסיוניים (7.5%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51,949</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3,896</w:t>
      </w:r>
      <w:r w:rsidRPr="00901A33">
        <w:rPr>
          <w:rStyle w:val="emailstyle17"/>
          <w:rFonts w:ascii="David" w:hAnsi="David" w:cs="David" w:hint="cs"/>
          <w:color w:val="auto"/>
          <w:sz w:val="24"/>
          <w:rtl/>
        </w:rPr>
        <w:t xml:space="preserve"> ₪; </w:t>
      </w:r>
    </w:p>
    <w:p w14:paraId="62C769C3" w14:textId="3B41B723"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lastRenderedPageBreak/>
        <w:t>ד</w:t>
      </w:r>
      <w:r w:rsidRPr="00901A33">
        <w:rPr>
          <w:rStyle w:val="emailstyle17"/>
          <w:rFonts w:ascii="David" w:hAnsi="David" w:cs="David"/>
          <w:color w:val="auto"/>
          <w:sz w:val="24"/>
          <w:rtl/>
        </w:rPr>
        <w:t xml:space="preserve">מי כלכלה (שלא נדרשות קבלות בגינם): 772 ₪ לחודש, ובסך </w:t>
      </w:r>
      <w:proofErr w:type="spellStart"/>
      <w:r w:rsidRPr="00901A33">
        <w:rPr>
          <w:rStyle w:val="emailstyle17"/>
          <w:rFonts w:ascii="David" w:hAnsi="David" w:cs="David"/>
          <w:color w:val="auto"/>
          <w:sz w:val="24"/>
          <w:rtl/>
        </w:rPr>
        <w:t>הכל</w:t>
      </w:r>
      <w:proofErr w:type="spellEnd"/>
      <w:r w:rsidRPr="00901A33">
        <w:rPr>
          <w:rStyle w:val="emailstyle17"/>
          <w:rFonts w:ascii="David" w:hAnsi="David" w:cs="David"/>
          <w:color w:val="auto"/>
          <w:sz w:val="24"/>
          <w:rtl/>
        </w:rPr>
        <w:t>: 15,440 ₪ (772</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 xml:space="preserve">X </w:t>
      </w:r>
      <w:r w:rsidRPr="00901A33">
        <w:rPr>
          <w:rStyle w:val="emailstyle17"/>
          <w:rFonts w:ascii="David" w:hAnsi="David" w:cs="David" w:hint="cs"/>
          <w:color w:val="auto"/>
          <w:sz w:val="24"/>
          <w:rtl/>
        </w:rPr>
        <w:t>20</w:t>
      </w:r>
      <w:r w:rsidRPr="00901A33">
        <w:rPr>
          <w:rStyle w:val="emailstyle17"/>
          <w:rFonts w:ascii="David" w:hAnsi="David" w:cs="David"/>
          <w:color w:val="auto"/>
          <w:sz w:val="24"/>
          <w:rtl/>
        </w:rPr>
        <w:t>)</w:t>
      </w:r>
      <w:r w:rsidRPr="00901A33">
        <w:rPr>
          <w:rStyle w:val="emailstyle17"/>
          <w:rFonts w:ascii="David" w:hAnsi="David" w:cs="David" w:hint="cs"/>
          <w:color w:val="auto"/>
          <w:sz w:val="24"/>
          <w:rtl/>
        </w:rPr>
        <w:t xml:space="preserve">; </w:t>
      </w:r>
    </w:p>
    <w:p w14:paraId="1731567A" w14:textId="4096E298" w:rsidR="000354CC" w:rsidRPr="00901A33" w:rsidRDefault="000354CC" w:rsidP="00926F04">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t>א</w:t>
      </w:r>
      <w:r w:rsidRPr="00901A33">
        <w:rPr>
          <w:rStyle w:val="emailstyle17"/>
          <w:rFonts w:ascii="David" w:hAnsi="David" w:cs="David"/>
          <w:color w:val="auto"/>
          <w:sz w:val="24"/>
          <w:rtl/>
        </w:rPr>
        <w:t>חזקת רכב רמה ד' (הוצ' קבועות ללא דווח וללא הצגת קבלות)</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1,352</w:t>
      </w:r>
      <w:r w:rsidR="0082693D"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לחודש</w:t>
      </w:r>
      <w:r w:rsidRPr="00901A33">
        <w:rPr>
          <w:rStyle w:val="emailstyle17"/>
          <w:rFonts w:ascii="David" w:hAnsi="David" w:cs="David" w:hint="cs"/>
          <w:color w:val="auto"/>
          <w:sz w:val="24"/>
          <w:rtl/>
        </w:rPr>
        <w:t xml:space="preserve">, ובסך </w:t>
      </w:r>
      <w:proofErr w:type="spellStart"/>
      <w:r w:rsidRPr="00901A33">
        <w:rPr>
          <w:rStyle w:val="emailstyle17"/>
          <w:rFonts w:ascii="David" w:hAnsi="David" w:cs="David" w:hint="cs"/>
          <w:color w:val="auto"/>
          <w:sz w:val="24"/>
          <w:rtl/>
        </w:rPr>
        <w:t>הכל</w:t>
      </w:r>
      <w:proofErr w:type="spellEnd"/>
      <w:r w:rsidRPr="00901A33">
        <w:rPr>
          <w:rStyle w:val="emailstyle17"/>
          <w:rFonts w:ascii="David" w:hAnsi="David" w:cs="David"/>
          <w:color w:val="auto"/>
          <w:sz w:val="24"/>
          <w:rtl/>
        </w:rPr>
        <w:t xml:space="preserve"> 27,040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15920557" w14:textId="0BB92270"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tl/>
        </w:rPr>
      </w:pPr>
      <w:r w:rsidRPr="00901A33">
        <w:rPr>
          <w:rStyle w:val="emailstyle17"/>
          <w:rFonts w:ascii="David" w:hAnsi="David" w:cs="David"/>
          <w:color w:val="auto"/>
          <w:sz w:val="24"/>
          <w:rtl/>
        </w:rPr>
        <w:t>מענק יובל: 18,711 לשנה ולתקופה כולה: 31,191</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(18,711</w:t>
      </w:r>
      <w:r w:rsidRPr="00901A33">
        <w:rPr>
          <w:rStyle w:val="emailstyle17"/>
          <w:rFonts w:ascii="David" w:hAnsi="David" w:cs="David"/>
          <w:color w:val="auto"/>
          <w:sz w:val="24"/>
        </w:rPr>
        <w:t xml:space="preserve"> X</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p>
    <w:p w14:paraId="1DE38A6A" w14:textId="0FEB12B6"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ביטוח ואגרת רישוי רכב</w:t>
      </w:r>
      <w:r w:rsidRPr="00901A33">
        <w:rPr>
          <w:rStyle w:val="emailstyle17"/>
          <w:rFonts w:ascii="David" w:hAnsi="David" w:cs="David"/>
          <w:color w:val="auto"/>
          <w:sz w:val="24"/>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לשנה ולתקופה כולה, 7,834</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Pr="00901A33">
        <w:rPr>
          <w:rStyle w:val="emailstyle17"/>
          <w:rFonts w:ascii="David" w:hAnsi="David" w:cs="David" w:hint="cs"/>
          <w:color w:val="auto"/>
          <w:sz w:val="24"/>
          <w:rtl/>
        </w:rPr>
        <w:t xml:space="preserve">; </w:t>
      </w:r>
    </w:p>
    <w:p w14:paraId="3D41B3A3" w14:textId="617A2FE4"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proofErr w:type="spellStart"/>
      <w:r w:rsidRPr="00901A33">
        <w:rPr>
          <w:rStyle w:val="emailstyle17"/>
          <w:rFonts w:ascii="David" w:hAnsi="David" w:cs="David"/>
          <w:color w:val="auto"/>
          <w:sz w:val="24"/>
          <w:rtl/>
        </w:rPr>
        <w:t>קצובת</w:t>
      </w:r>
      <w:proofErr w:type="spellEnd"/>
      <w:r w:rsidRPr="00901A33">
        <w:rPr>
          <w:rStyle w:val="emailstyle17"/>
          <w:rFonts w:ascii="David" w:hAnsi="David" w:cs="David"/>
          <w:color w:val="auto"/>
          <w:sz w:val="24"/>
          <w:rtl/>
        </w:rPr>
        <w:t xml:space="preserve"> הבראה – בשיעור של 5,603 ₪ לשנה, ובסך </w:t>
      </w:r>
      <w:proofErr w:type="spellStart"/>
      <w:r w:rsidRPr="00901A33">
        <w:rPr>
          <w:rStyle w:val="emailstyle17"/>
          <w:rFonts w:ascii="David" w:hAnsi="David" w:cs="David"/>
          <w:color w:val="auto"/>
          <w:sz w:val="24"/>
          <w:rtl/>
        </w:rPr>
        <w:t>הכל</w:t>
      </w:r>
      <w:proofErr w:type="spellEnd"/>
      <w:r w:rsidRPr="00901A33">
        <w:rPr>
          <w:rStyle w:val="emailstyle17"/>
          <w:rFonts w:ascii="David" w:hAnsi="David" w:cs="David"/>
          <w:color w:val="auto"/>
          <w:sz w:val="24"/>
          <w:rtl/>
        </w:rPr>
        <w:t xml:space="preserve"> – 9,340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(5,603₪</w:t>
      </w:r>
      <w:r w:rsidRPr="00901A33">
        <w:rPr>
          <w:rStyle w:val="emailstyle17"/>
          <w:rFonts w:ascii="David" w:hAnsi="David" w:cs="David"/>
          <w:color w:val="auto"/>
          <w:sz w:val="24"/>
        </w:rPr>
        <w:t xml:space="preserve"> X </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31111C08" w14:textId="37B5D4C4"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מענק שנים עודפות: משכורת אחרונה אחת לכל שנה:</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59,123 </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(35,467ש"ח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00152B42" w:rsidRPr="00901A33">
        <w:rPr>
          <w:rStyle w:val="emailstyle17"/>
          <w:rFonts w:ascii="David" w:hAnsi="David" w:cs="David" w:hint="cs"/>
          <w:color w:val="auto"/>
          <w:sz w:val="24"/>
          <w:rtl/>
        </w:rPr>
        <w:t xml:space="preserve">; </w:t>
      </w:r>
    </w:p>
    <w:p w14:paraId="0FF336E6" w14:textId="4C183DCD"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חופשה</w:t>
      </w:r>
      <w:r w:rsidR="00152B42" w:rsidRPr="00901A33">
        <w:rPr>
          <w:rStyle w:val="emailstyle17"/>
          <w:rFonts w:ascii="David" w:hAnsi="David" w:cs="David"/>
          <w:color w:val="auto"/>
          <w:sz w:val="24"/>
          <w:rtl/>
        </w:rPr>
        <w:t xml:space="preserve"> – עבור </w:t>
      </w:r>
      <w:r w:rsidR="00EE1C6E" w:rsidRPr="00901A33">
        <w:rPr>
          <w:rStyle w:val="emailstyle17"/>
          <w:rFonts w:ascii="David" w:hAnsi="David" w:cs="David"/>
          <w:color w:val="auto"/>
          <w:sz w:val="24"/>
          <w:rtl/>
        </w:rPr>
        <w:t xml:space="preserve">22 </w:t>
      </w:r>
      <w:r w:rsidR="00152B42" w:rsidRPr="00901A33">
        <w:rPr>
          <w:rStyle w:val="emailstyle17"/>
          <w:rFonts w:ascii="David" w:hAnsi="David" w:cs="David"/>
          <w:color w:val="auto"/>
          <w:sz w:val="24"/>
          <w:rtl/>
        </w:rPr>
        <w:t>ימים</w:t>
      </w:r>
      <w:r w:rsidR="00EE1C6E" w:rsidRPr="00901A33">
        <w:rPr>
          <w:rStyle w:val="emailstyle17"/>
          <w:rFonts w:ascii="David" w:hAnsi="David" w:cs="David"/>
          <w:color w:val="auto"/>
          <w:sz w:val="24"/>
          <w:rtl/>
        </w:rPr>
        <w:t xml:space="preserve"> בשנה</w:t>
      </w:r>
      <w:r w:rsidR="00152B42" w:rsidRPr="00901A33">
        <w:rPr>
          <w:rStyle w:val="emailstyle17"/>
          <w:rFonts w:ascii="David" w:hAnsi="David" w:cs="David"/>
          <w:color w:val="auto"/>
          <w:sz w:val="24"/>
          <w:rtl/>
        </w:rPr>
        <w:t xml:space="preserve">, ובסך </w:t>
      </w:r>
      <w:proofErr w:type="spellStart"/>
      <w:r w:rsidR="00152B42" w:rsidRPr="00901A33">
        <w:rPr>
          <w:rStyle w:val="emailstyle17"/>
          <w:rFonts w:ascii="David" w:hAnsi="David" w:cs="David" w:hint="eastAsia"/>
          <w:color w:val="auto"/>
          <w:sz w:val="24"/>
          <w:rtl/>
        </w:rPr>
        <w:t>הכל</w:t>
      </w:r>
      <w:proofErr w:type="spellEnd"/>
      <w:r w:rsidR="00152B42" w:rsidRPr="00901A33">
        <w:rPr>
          <w:rStyle w:val="emailstyle17"/>
          <w:rFonts w:ascii="David" w:hAnsi="David" w:cs="David"/>
          <w:color w:val="auto"/>
          <w:sz w:val="24"/>
          <w:rtl/>
        </w:rPr>
        <w:t xml:space="preserve"> </w:t>
      </w:r>
      <w:r w:rsidR="00EE1C6E" w:rsidRPr="00901A33">
        <w:rPr>
          <w:rStyle w:val="emailstyle17"/>
          <w:rFonts w:ascii="David" w:hAnsi="David" w:cs="David"/>
          <w:color w:val="auto"/>
          <w:sz w:val="24"/>
          <w:rtl/>
        </w:rPr>
        <w:t xml:space="preserve">36.67 ימים. </w:t>
      </w:r>
      <w:r w:rsidR="00152B42" w:rsidRPr="00901A33">
        <w:rPr>
          <w:rStyle w:val="emailstyle17"/>
          <w:rFonts w:ascii="David" w:hAnsi="David" w:cs="David"/>
          <w:color w:val="auto"/>
          <w:sz w:val="24"/>
          <w:rtl/>
        </w:rPr>
        <w:t xml:space="preserve">לפי </w:t>
      </w:r>
      <w:r w:rsidR="00EE1C6E" w:rsidRPr="00901A33">
        <w:rPr>
          <w:rStyle w:val="emailstyle17"/>
          <w:rFonts w:ascii="David" w:hAnsi="David" w:cs="David" w:hint="eastAsia"/>
          <w:color w:val="auto"/>
          <w:sz w:val="24"/>
          <w:rtl/>
        </w:rPr>
        <w:t>שכר</w:t>
      </w:r>
      <w:r w:rsidR="00EE1C6E" w:rsidRPr="00901A33">
        <w:rPr>
          <w:rStyle w:val="emailstyle17"/>
          <w:rFonts w:ascii="David" w:hAnsi="David" w:cs="David"/>
          <w:color w:val="auto"/>
          <w:sz w:val="24"/>
          <w:rtl/>
        </w:rPr>
        <w:t xml:space="preserve"> מעודכן, כאמור </w:t>
      </w:r>
      <w:r w:rsidR="00EE1C6E" w:rsidRPr="00901A33">
        <w:rPr>
          <w:rStyle w:val="emailstyle17"/>
          <w:rFonts w:ascii="David" w:hAnsi="David" w:cs="David" w:hint="eastAsia"/>
          <w:color w:val="auto"/>
          <w:sz w:val="24"/>
          <w:rtl/>
        </w:rPr>
        <w:t>לעיל</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בסכום</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של</w:t>
      </w:r>
      <w:r w:rsidR="00EE1C6E" w:rsidRPr="00901A33">
        <w:rPr>
          <w:rStyle w:val="emailstyle17"/>
          <w:rFonts w:ascii="David" w:hAnsi="David" w:cs="David"/>
          <w:color w:val="auto"/>
          <w:sz w:val="24"/>
          <w:rtl/>
        </w:rPr>
        <w:t xml:space="preserve"> 35,461 </w:t>
      </w:r>
      <w:r w:rsidR="00EE1C6E" w:rsidRPr="00901A33">
        <w:rPr>
          <w:rStyle w:val="emailstyle17"/>
          <w:rFonts w:ascii="David" w:hAnsi="David" w:cs="David" w:hint="eastAsia"/>
          <w:color w:val="auto"/>
          <w:sz w:val="24"/>
          <w:rtl/>
        </w:rPr>
        <w:t>₪</w:t>
      </w:r>
      <w:r w:rsidR="00EE1C6E" w:rsidRPr="00901A33">
        <w:rPr>
          <w:rStyle w:val="emailstyle17"/>
          <w:rFonts w:ascii="David" w:hAnsi="David" w:cs="David"/>
          <w:color w:val="auto"/>
          <w:sz w:val="24"/>
          <w:rtl/>
        </w:rPr>
        <w:t xml:space="preserve"> </w:t>
      </w:r>
      <w:r w:rsidR="00152B42" w:rsidRPr="00901A33">
        <w:rPr>
          <w:rStyle w:val="emailstyle17"/>
          <w:rFonts w:ascii="David" w:hAnsi="David" w:cs="David"/>
          <w:color w:val="auto"/>
          <w:sz w:val="24"/>
          <w:rtl/>
        </w:rPr>
        <w:t xml:space="preserve">- סכום של </w:t>
      </w:r>
      <w:r w:rsidR="00EE1C6E" w:rsidRPr="00901A33">
        <w:rPr>
          <w:rStyle w:val="emailstyle17"/>
          <w:rFonts w:ascii="David" w:hAnsi="David" w:cs="David"/>
          <w:color w:val="auto"/>
          <w:sz w:val="24"/>
          <w:rtl/>
        </w:rPr>
        <w:t xml:space="preserve">59,107 </w:t>
      </w:r>
      <w:r w:rsidR="00152B42" w:rsidRPr="00901A33">
        <w:rPr>
          <w:rStyle w:val="emailstyle17"/>
          <w:rFonts w:ascii="David" w:hAnsi="David" w:cs="David"/>
          <w:color w:val="auto"/>
          <w:sz w:val="24"/>
          <w:rtl/>
        </w:rPr>
        <w:t>₪;</w:t>
      </w:r>
    </w:p>
    <w:p w14:paraId="087233F3" w14:textId="51676A8B" w:rsidR="00152B42" w:rsidRPr="00901A33" w:rsidRDefault="000354CC" w:rsidP="00152B42">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מחלה</w:t>
      </w:r>
      <w:r w:rsidR="00152B42" w:rsidRPr="00901A33">
        <w:rPr>
          <w:rStyle w:val="emailstyle17"/>
          <w:rFonts w:ascii="David" w:hAnsi="David" w:cs="David"/>
          <w:color w:val="auto"/>
          <w:sz w:val="24"/>
          <w:rtl/>
        </w:rPr>
        <w:t xml:space="preserve"> – עבור 50 ימי מחלה, ועל פי נוסחת פדיון ימי מחלה (8/</w:t>
      </w:r>
      <w:r w:rsidR="00A501D9" w:rsidRPr="00901A33">
        <w:rPr>
          <w:rStyle w:val="emailstyle17"/>
          <w:rFonts w:ascii="David" w:hAnsi="David" w:cs="David"/>
          <w:color w:val="auto"/>
          <w:sz w:val="24"/>
          <w:rtl/>
        </w:rPr>
        <w:t>30</w:t>
      </w:r>
      <w:r w:rsidR="00152B42" w:rsidRPr="00901A33">
        <w:rPr>
          <w:rStyle w:val="emailstyle17"/>
          <w:rFonts w:ascii="David" w:hAnsi="David" w:cs="David"/>
          <w:color w:val="auto"/>
          <w:sz w:val="24"/>
          <w:rtl/>
        </w:rPr>
        <w:t xml:space="preserve">) - סכום של </w:t>
      </w:r>
      <w:r w:rsidR="00EE1C6E" w:rsidRPr="00901A33">
        <w:rPr>
          <w:rStyle w:val="emailstyle17"/>
          <w:rFonts w:ascii="David" w:hAnsi="David" w:cs="David"/>
          <w:color w:val="auto"/>
          <w:sz w:val="24"/>
          <w:rtl/>
        </w:rPr>
        <w:t xml:space="preserve">21,491 </w:t>
      </w:r>
      <w:r w:rsidR="00152B42" w:rsidRPr="00901A33">
        <w:rPr>
          <w:rStyle w:val="emailstyle17"/>
          <w:rFonts w:ascii="David" w:hAnsi="David" w:cs="David"/>
          <w:color w:val="auto"/>
          <w:sz w:val="24"/>
          <w:rtl/>
        </w:rPr>
        <w:t>₪.</w:t>
      </w:r>
    </w:p>
    <w:p w14:paraId="678E9C85" w14:textId="42487014" w:rsidR="006D4C56" w:rsidRPr="00901A33" w:rsidRDefault="00152B42" w:rsidP="00F85298">
      <w:pPr>
        <w:pStyle w:val="11"/>
        <w:tabs>
          <w:tab w:val="num" w:pos="1090"/>
        </w:tabs>
        <w:spacing w:before="0" w:after="240" w:line="360" w:lineRule="auto"/>
        <w:ind w:left="453" w:firstLine="0"/>
        <w:rPr>
          <w:rStyle w:val="emailstyle17"/>
          <w:rFonts w:cs="David"/>
          <w:b/>
          <w:bCs/>
          <w:color w:val="auto"/>
          <w:sz w:val="22"/>
          <w:u w:val="single"/>
          <w:rtl/>
        </w:rPr>
      </w:pPr>
      <w:r w:rsidRPr="00901A33">
        <w:rPr>
          <w:rStyle w:val="emailstyle17"/>
          <w:rFonts w:cs="David" w:hint="cs"/>
          <w:b/>
          <w:bCs/>
          <w:color w:val="auto"/>
          <w:sz w:val="22"/>
          <w:rtl/>
        </w:rPr>
        <w:t xml:space="preserve">סך </w:t>
      </w:r>
      <w:proofErr w:type="spellStart"/>
      <w:r w:rsidRPr="00901A33">
        <w:rPr>
          <w:rStyle w:val="emailstyle17"/>
          <w:rFonts w:cs="David" w:hint="cs"/>
          <w:b/>
          <w:bCs/>
          <w:color w:val="auto"/>
          <w:sz w:val="22"/>
          <w:rtl/>
        </w:rPr>
        <w:t>הכל</w:t>
      </w:r>
      <w:proofErr w:type="spellEnd"/>
      <w:r w:rsidRPr="00901A33">
        <w:rPr>
          <w:rStyle w:val="emailstyle17"/>
          <w:rFonts w:cs="David" w:hint="cs"/>
          <w:b/>
          <w:bCs/>
          <w:color w:val="auto"/>
          <w:sz w:val="22"/>
          <w:rtl/>
        </w:rPr>
        <w:t xml:space="preserve"> תשלומים נלווים בסכומים נומינלי של </w:t>
      </w:r>
      <w:r w:rsidR="0082693D" w:rsidRPr="00901A33">
        <w:rPr>
          <w:rStyle w:val="emailstyle17"/>
          <w:rFonts w:cs="David" w:hint="cs"/>
          <w:b/>
          <w:bCs/>
          <w:color w:val="auto"/>
          <w:sz w:val="22"/>
          <w:rtl/>
        </w:rPr>
        <w:t>28</w:t>
      </w:r>
      <w:r w:rsidR="00F85298" w:rsidRPr="00901A33">
        <w:rPr>
          <w:rStyle w:val="emailstyle17"/>
          <w:rFonts w:cs="David" w:hint="cs"/>
          <w:b/>
          <w:bCs/>
          <w:color w:val="auto"/>
          <w:sz w:val="22"/>
          <w:rtl/>
        </w:rPr>
        <w:t>4,078</w:t>
      </w:r>
      <w:r w:rsidR="0082693D" w:rsidRPr="00901A33">
        <w:rPr>
          <w:rStyle w:val="emailstyle17"/>
          <w:rFonts w:cs="David" w:hint="cs"/>
          <w:b/>
          <w:bCs/>
          <w:color w:val="auto"/>
          <w:sz w:val="22"/>
          <w:rtl/>
        </w:rPr>
        <w:t xml:space="preserve"> </w:t>
      </w:r>
      <w:r w:rsidRPr="00901A33">
        <w:rPr>
          <w:rStyle w:val="emailstyle17"/>
          <w:rFonts w:cs="David" w:hint="cs"/>
          <w:b/>
          <w:bCs/>
          <w:color w:val="auto"/>
          <w:sz w:val="22"/>
          <w:rtl/>
        </w:rPr>
        <w:t xml:space="preserve">₪. </w:t>
      </w:r>
      <w:r w:rsidR="0082693D" w:rsidRPr="00901A33">
        <w:rPr>
          <w:rStyle w:val="emailstyle17"/>
          <w:rFonts w:cs="David" w:hint="cs"/>
          <w:b/>
          <w:bCs/>
          <w:color w:val="auto"/>
          <w:sz w:val="22"/>
          <w:rtl/>
        </w:rPr>
        <w:t xml:space="preserve">בצירוף </w:t>
      </w:r>
      <w:proofErr w:type="spellStart"/>
      <w:r w:rsidR="0082693D" w:rsidRPr="00901A33">
        <w:rPr>
          <w:rStyle w:val="emailstyle17"/>
          <w:rFonts w:cs="David" w:hint="cs"/>
          <w:b/>
          <w:bCs/>
          <w:color w:val="auto"/>
          <w:sz w:val="22"/>
          <w:rtl/>
        </w:rPr>
        <w:t>רבית</w:t>
      </w:r>
      <w:proofErr w:type="spellEnd"/>
      <w:r w:rsidR="0082693D" w:rsidRPr="00901A33">
        <w:rPr>
          <w:rStyle w:val="emailstyle17"/>
          <w:rFonts w:cs="David" w:hint="cs"/>
          <w:b/>
          <w:bCs/>
          <w:color w:val="auto"/>
          <w:sz w:val="22"/>
          <w:rtl/>
        </w:rPr>
        <w:t xml:space="preserve"> והצמדה כדין מיום 1.</w:t>
      </w:r>
      <w:r w:rsidR="00F85298" w:rsidRPr="00901A33">
        <w:rPr>
          <w:rStyle w:val="emailstyle17"/>
          <w:rFonts w:cs="David" w:hint="cs"/>
          <w:b/>
          <w:bCs/>
          <w:color w:val="auto"/>
          <w:sz w:val="22"/>
          <w:rtl/>
        </w:rPr>
        <w:t>5</w:t>
      </w:r>
      <w:r w:rsidR="0082693D" w:rsidRPr="00901A33">
        <w:rPr>
          <w:rStyle w:val="emailstyle17"/>
          <w:rFonts w:cs="David" w:hint="cs"/>
          <w:b/>
          <w:bCs/>
          <w:color w:val="auto"/>
          <w:sz w:val="22"/>
          <w:rtl/>
        </w:rPr>
        <w:t>.201</w:t>
      </w:r>
      <w:r w:rsidR="00F85298" w:rsidRPr="00901A33">
        <w:rPr>
          <w:rStyle w:val="emailstyle17"/>
          <w:rFonts w:cs="David" w:hint="cs"/>
          <w:b/>
          <w:bCs/>
          <w:color w:val="auto"/>
          <w:sz w:val="22"/>
          <w:rtl/>
        </w:rPr>
        <w:t>3</w:t>
      </w:r>
      <w:r w:rsidR="0082693D" w:rsidRPr="00901A33">
        <w:rPr>
          <w:rStyle w:val="emailstyle17"/>
          <w:rFonts w:cs="David" w:hint="cs"/>
          <w:b/>
          <w:bCs/>
          <w:color w:val="auto"/>
          <w:sz w:val="22"/>
          <w:rtl/>
        </w:rPr>
        <w:t xml:space="preserve"> </w:t>
      </w:r>
      <w:r w:rsidR="00F85298" w:rsidRPr="00901A33">
        <w:rPr>
          <w:rStyle w:val="emailstyle17"/>
          <w:rFonts w:cs="David" w:hint="cs"/>
          <w:b/>
          <w:bCs/>
          <w:color w:val="auto"/>
          <w:sz w:val="22"/>
          <w:rtl/>
        </w:rPr>
        <w:t xml:space="preserve">(אמצע תקופת חוזה) </w:t>
      </w:r>
      <w:r w:rsidR="0082693D" w:rsidRPr="00901A33">
        <w:rPr>
          <w:rStyle w:val="emailstyle17"/>
          <w:rFonts w:cs="David" w:hint="cs"/>
          <w:b/>
          <w:bCs/>
          <w:color w:val="auto"/>
          <w:sz w:val="22"/>
          <w:rtl/>
        </w:rPr>
        <w:t xml:space="preserve">- סכום של </w:t>
      </w:r>
      <w:r w:rsidR="00CD69DB" w:rsidRPr="00901A33">
        <w:rPr>
          <w:rStyle w:val="emailstyle17"/>
          <w:rFonts w:cs="David" w:hint="cs"/>
          <w:b/>
          <w:bCs/>
          <w:color w:val="auto"/>
          <w:sz w:val="22"/>
          <w:rtl/>
        </w:rPr>
        <w:t>30</w:t>
      </w:r>
      <w:r w:rsidR="00F85298" w:rsidRPr="00901A33">
        <w:rPr>
          <w:rStyle w:val="emailstyle17"/>
          <w:rFonts w:cs="David" w:hint="cs"/>
          <w:b/>
          <w:bCs/>
          <w:color w:val="auto"/>
          <w:sz w:val="22"/>
          <w:rtl/>
        </w:rPr>
        <w:t>9</w:t>
      </w:r>
      <w:r w:rsidR="00CD69DB" w:rsidRPr="00901A33">
        <w:rPr>
          <w:rStyle w:val="emailstyle17"/>
          <w:rFonts w:cs="David" w:hint="cs"/>
          <w:b/>
          <w:bCs/>
          <w:color w:val="auto"/>
          <w:sz w:val="22"/>
          <w:rtl/>
        </w:rPr>
        <w:t>,</w:t>
      </w:r>
      <w:r w:rsidR="00F85298" w:rsidRPr="00901A33">
        <w:rPr>
          <w:rStyle w:val="emailstyle17"/>
          <w:rFonts w:cs="David" w:hint="cs"/>
          <w:b/>
          <w:bCs/>
          <w:color w:val="auto"/>
          <w:sz w:val="22"/>
          <w:rtl/>
        </w:rPr>
        <w:t>587</w:t>
      </w:r>
      <w:r w:rsidR="00CD69DB" w:rsidRPr="00901A33">
        <w:rPr>
          <w:rStyle w:val="emailstyle17"/>
          <w:rFonts w:cs="David" w:hint="cs"/>
          <w:b/>
          <w:bCs/>
          <w:color w:val="auto"/>
          <w:sz w:val="22"/>
          <w:rtl/>
        </w:rPr>
        <w:t xml:space="preserve"> ₪.</w:t>
      </w:r>
    </w:p>
    <w:p w14:paraId="68A65FD0" w14:textId="0FDF2742" w:rsidR="00F159A8" w:rsidRPr="001A2631" w:rsidRDefault="00152B42" w:rsidP="00C273A2">
      <w:pPr>
        <w:pStyle w:val="11"/>
        <w:numPr>
          <w:ilvl w:val="1"/>
          <w:numId w:val="14"/>
        </w:numPr>
        <w:tabs>
          <w:tab w:val="num" w:pos="1090"/>
          <w:tab w:val="num" w:pos="1800"/>
        </w:tabs>
        <w:spacing w:before="0" w:after="240" w:line="360" w:lineRule="auto"/>
        <w:ind w:left="1090" w:right="360" w:firstLine="0"/>
        <w:rPr>
          <w:rStyle w:val="emailstyle17"/>
          <w:rFonts w:cs="David"/>
          <w:color w:val="auto"/>
          <w:sz w:val="22"/>
        </w:rPr>
      </w:pPr>
      <w:r w:rsidRPr="001A2631">
        <w:rPr>
          <w:rStyle w:val="emailstyle17"/>
          <w:rFonts w:cs="David" w:hint="cs"/>
          <w:color w:val="auto"/>
          <w:sz w:val="22"/>
          <w:rtl/>
        </w:rPr>
        <w:t>מהסכומים האמורים</w:t>
      </w:r>
      <w:r w:rsidR="00CD69DB" w:rsidRPr="001A2631">
        <w:rPr>
          <w:rStyle w:val="emailstyle17"/>
          <w:rFonts w:cs="David" w:hint="cs"/>
          <w:color w:val="auto"/>
          <w:sz w:val="22"/>
          <w:rtl/>
        </w:rPr>
        <w:t xml:space="preserve"> (סך </w:t>
      </w:r>
      <w:proofErr w:type="spellStart"/>
      <w:r w:rsidR="00CD69DB" w:rsidRPr="001A2631">
        <w:rPr>
          <w:rStyle w:val="emailstyle17"/>
          <w:rFonts w:cs="David" w:hint="cs"/>
          <w:color w:val="auto"/>
          <w:sz w:val="22"/>
          <w:rtl/>
        </w:rPr>
        <w:t>הכל</w:t>
      </w:r>
      <w:proofErr w:type="spellEnd"/>
      <w:r w:rsidR="00CD69DB" w:rsidRPr="001A2631">
        <w:rPr>
          <w:rStyle w:val="emailstyle17"/>
          <w:rFonts w:cs="David" w:hint="cs"/>
          <w:color w:val="auto"/>
          <w:sz w:val="22"/>
          <w:rtl/>
        </w:rPr>
        <w:t xml:space="preserve"> </w:t>
      </w:r>
      <w:r w:rsidR="00CD69DB" w:rsidRPr="001A2631">
        <w:rPr>
          <w:rStyle w:val="emailstyle17"/>
          <w:rFonts w:cs="David"/>
          <w:color w:val="auto"/>
          <w:sz w:val="22"/>
          <w:rtl/>
        </w:rPr>
        <w:t>–</w:t>
      </w:r>
      <w:r w:rsidR="00CD69DB" w:rsidRPr="001A2631">
        <w:rPr>
          <w:rStyle w:val="emailstyle17"/>
          <w:rFonts w:cs="David" w:hint="cs"/>
          <w:color w:val="auto"/>
          <w:sz w:val="22"/>
          <w:rtl/>
        </w:rPr>
        <w:t xml:space="preserve"> 1,0</w:t>
      </w:r>
      <w:r w:rsidR="00F85298" w:rsidRPr="001A2631">
        <w:rPr>
          <w:rStyle w:val="emailstyle17"/>
          <w:rFonts w:cs="David" w:hint="cs"/>
          <w:color w:val="auto"/>
          <w:sz w:val="22"/>
          <w:rtl/>
        </w:rPr>
        <w:t>82</w:t>
      </w:r>
      <w:r w:rsidR="00CD69DB" w:rsidRPr="001A2631">
        <w:rPr>
          <w:rStyle w:val="emailstyle17"/>
          <w:rFonts w:cs="David" w:hint="cs"/>
          <w:color w:val="auto"/>
          <w:sz w:val="22"/>
          <w:rtl/>
        </w:rPr>
        <w:t>,</w:t>
      </w:r>
      <w:r w:rsidR="00F85298" w:rsidRPr="001A2631">
        <w:rPr>
          <w:rStyle w:val="emailstyle17"/>
          <w:rFonts w:cs="David" w:hint="cs"/>
          <w:color w:val="auto"/>
          <w:sz w:val="22"/>
          <w:rtl/>
        </w:rPr>
        <w:t>492</w:t>
      </w:r>
      <w:r w:rsidR="00CD69DB" w:rsidRPr="001A2631">
        <w:rPr>
          <w:rStyle w:val="emailstyle17"/>
          <w:rFonts w:cs="David" w:hint="cs"/>
          <w:color w:val="auto"/>
          <w:sz w:val="22"/>
          <w:rtl/>
        </w:rPr>
        <w:t xml:space="preserve"> ₪)</w:t>
      </w:r>
      <w:r w:rsidRPr="001A2631">
        <w:rPr>
          <w:rStyle w:val="emailstyle17"/>
          <w:rFonts w:cs="David" w:hint="cs"/>
          <w:color w:val="auto"/>
          <w:sz w:val="22"/>
          <w:rtl/>
        </w:rPr>
        <w:t xml:space="preserve">, </w:t>
      </w:r>
      <w:r w:rsidR="00F159A8" w:rsidRPr="001A2631">
        <w:rPr>
          <w:rStyle w:val="emailstyle17"/>
          <w:rFonts w:cs="David" w:hint="cs"/>
          <w:color w:val="auto"/>
          <w:sz w:val="22"/>
          <w:rtl/>
        </w:rPr>
        <w:t>מסכים התובע</w:t>
      </w:r>
      <w:r w:rsidRPr="001A2631">
        <w:rPr>
          <w:rStyle w:val="emailstyle17"/>
          <w:rFonts w:cs="David"/>
          <w:color w:val="auto"/>
          <w:sz w:val="22"/>
          <w:rtl/>
        </w:rPr>
        <w:t xml:space="preserve"> לנכות </w:t>
      </w:r>
      <w:r w:rsidRPr="001A2631">
        <w:rPr>
          <w:rStyle w:val="emailstyle17"/>
          <w:rFonts w:cs="David" w:hint="eastAsia"/>
          <w:color w:val="auto"/>
          <w:sz w:val="22"/>
          <w:rtl/>
        </w:rPr>
        <w:t>סך</w:t>
      </w:r>
      <w:r w:rsidRPr="001A2631">
        <w:rPr>
          <w:rStyle w:val="emailstyle17"/>
          <w:rFonts w:cs="David"/>
          <w:color w:val="auto"/>
          <w:sz w:val="22"/>
          <w:rtl/>
        </w:rPr>
        <w:t xml:space="preserve"> </w:t>
      </w:r>
      <w:r w:rsidRPr="001A2631">
        <w:rPr>
          <w:rStyle w:val="emailstyle17"/>
          <w:rFonts w:cs="David" w:hint="eastAsia"/>
          <w:color w:val="auto"/>
          <w:sz w:val="22"/>
          <w:rtl/>
        </w:rPr>
        <w:t>של</w:t>
      </w:r>
      <w:r w:rsidRPr="001A2631">
        <w:rPr>
          <w:rStyle w:val="emailstyle17"/>
          <w:rFonts w:cs="David"/>
          <w:color w:val="auto"/>
          <w:sz w:val="22"/>
          <w:rtl/>
        </w:rPr>
        <w:t xml:space="preserve"> </w:t>
      </w:r>
      <w:r w:rsidRPr="001A2631">
        <w:rPr>
          <w:rStyle w:val="emailstyle17"/>
          <w:rFonts w:cs="David"/>
          <w:color w:val="auto"/>
          <w:sz w:val="22"/>
          <w:highlight w:val="green"/>
          <w:rtl/>
        </w:rPr>
        <w:t>340,626</w:t>
      </w:r>
      <w:r w:rsidRPr="001A2631">
        <w:rPr>
          <w:rStyle w:val="emailstyle17"/>
          <w:rFonts w:cs="David"/>
          <w:color w:val="auto"/>
          <w:sz w:val="22"/>
          <w:rtl/>
        </w:rPr>
        <w:t xml:space="preserve"> </w:t>
      </w:r>
      <w:r w:rsidRPr="001A2631">
        <w:rPr>
          <w:rStyle w:val="emailstyle17"/>
          <w:rFonts w:cs="David" w:hint="eastAsia"/>
          <w:color w:val="auto"/>
          <w:sz w:val="22"/>
          <w:rtl/>
        </w:rPr>
        <w:t>₪</w:t>
      </w:r>
      <w:r w:rsidRPr="001A2631">
        <w:rPr>
          <w:rStyle w:val="emailstyle17"/>
          <w:rFonts w:cs="David"/>
          <w:color w:val="auto"/>
          <w:sz w:val="22"/>
          <w:rtl/>
        </w:rPr>
        <w:t xml:space="preserve">, </w:t>
      </w:r>
      <w:r w:rsidR="00B1540E" w:rsidRPr="001A2631">
        <w:rPr>
          <w:rStyle w:val="emailstyle17"/>
          <w:rFonts w:cs="David" w:hint="cs"/>
          <w:color w:val="auto"/>
          <w:sz w:val="22"/>
          <w:highlight w:val="cyan"/>
          <w:rtl/>
        </w:rPr>
        <w:t>229,334.12</w:t>
      </w:r>
      <w:r w:rsidR="00B1540E" w:rsidRPr="001A2631">
        <w:rPr>
          <w:rStyle w:val="emailstyle17"/>
          <w:rFonts w:cs="David" w:hint="cs"/>
          <w:color w:val="auto"/>
          <w:sz w:val="22"/>
          <w:rtl/>
        </w:rPr>
        <w:t xml:space="preserve"> </w:t>
      </w:r>
      <w:r w:rsidRPr="001A2631">
        <w:rPr>
          <w:rStyle w:val="emailstyle17"/>
          <w:rFonts w:cs="David"/>
          <w:color w:val="auto"/>
          <w:sz w:val="22"/>
          <w:rtl/>
        </w:rPr>
        <w:t xml:space="preserve">שקיבל </w:t>
      </w:r>
      <w:proofErr w:type="spellStart"/>
      <w:r w:rsidRPr="001A2631">
        <w:rPr>
          <w:rStyle w:val="emailstyle17"/>
          <w:rFonts w:cs="David" w:hint="eastAsia"/>
          <w:color w:val="auto"/>
          <w:sz w:val="22"/>
          <w:rtl/>
        </w:rPr>
        <w:t>כגימלה</w:t>
      </w:r>
      <w:proofErr w:type="spellEnd"/>
      <w:r w:rsidRPr="001A2631">
        <w:rPr>
          <w:rStyle w:val="emailstyle17"/>
          <w:rFonts w:cs="David" w:hint="cs"/>
          <w:color w:val="auto"/>
          <w:sz w:val="22"/>
          <w:rtl/>
        </w:rPr>
        <w:t xml:space="preserve"> במהלך 20 חודשים אלה</w:t>
      </w:r>
      <w:r w:rsidR="00B1540E" w:rsidRPr="001A2631">
        <w:rPr>
          <w:rStyle w:val="emailstyle17"/>
          <w:rFonts w:cs="David" w:hint="cs"/>
          <w:color w:val="auto"/>
          <w:sz w:val="22"/>
          <w:rtl/>
        </w:rPr>
        <w:t xml:space="preserve"> עבור תקופת החוזה ("משרה 0 בתלוש </w:t>
      </w:r>
      <w:proofErr w:type="spellStart"/>
      <w:r w:rsidR="00B1540E" w:rsidRPr="001A2631">
        <w:rPr>
          <w:rStyle w:val="emailstyle17"/>
          <w:rFonts w:cs="David" w:hint="cs"/>
          <w:color w:val="auto"/>
          <w:sz w:val="22"/>
          <w:rtl/>
        </w:rPr>
        <w:t>הגימלה</w:t>
      </w:r>
      <w:proofErr w:type="spellEnd"/>
      <w:r w:rsidR="00B1540E" w:rsidRPr="001A2631">
        <w:rPr>
          <w:rStyle w:val="emailstyle17"/>
          <w:rFonts w:cs="David" w:hint="cs"/>
          <w:color w:val="auto"/>
          <w:sz w:val="22"/>
          <w:rtl/>
        </w:rPr>
        <w:t xml:space="preserve">). </w:t>
      </w:r>
      <w:r w:rsidR="00B1540E" w:rsidRPr="001A2631">
        <w:rPr>
          <w:rStyle w:val="emailstyle17"/>
          <w:rFonts w:cs="David" w:hint="cs"/>
          <w:color w:val="auto"/>
          <w:sz w:val="22"/>
          <w:highlight w:val="yellow"/>
          <w:rtl/>
        </w:rPr>
        <w:t xml:space="preserve">מציע למחוק את הסיומת של הקטע:   </w:t>
      </w:r>
      <w:r w:rsidR="00F159A8" w:rsidRPr="001A2631">
        <w:rPr>
          <w:rStyle w:val="emailstyle17"/>
          <w:rFonts w:cs="David" w:hint="cs"/>
          <w:color w:val="auto"/>
          <w:sz w:val="22"/>
          <w:highlight w:val="green"/>
          <w:rtl/>
        </w:rPr>
        <w:t xml:space="preserve">אף שלכאורה הוא היה זכאי </w:t>
      </w:r>
      <w:proofErr w:type="spellStart"/>
      <w:r w:rsidR="00F159A8" w:rsidRPr="001A2631">
        <w:rPr>
          <w:rStyle w:val="emailstyle17"/>
          <w:rFonts w:cs="David" w:hint="cs"/>
          <w:color w:val="auto"/>
          <w:sz w:val="22"/>
          <w:highlight w:val="green"/>
          <w:rtl/>
        </w:rPr>
        <w:t>לגימלה</w:t>
      </w:r>
      <w:proofErr w:type="spellEnd"/>
      <w:r w:rsidR="00F159A8" w:rsidRPr="001A2631">
        <w:rPr>
          <w:rStyle w:val="emailstyle17"/>
          <w:rFonts w:cs="David" w:hint="cs"/>
          <w:color w:val="auto"/>
          <w:sz w:val="22"/>
          <w:highlight w:val="green"/>
          <w:rtl/>
        </w:rPr>
        <w:t xml:space="preserve"> </w:t>
      </w:r>
      <w:proofErr w:type="spellStart"/>
      <w:r w:rsidR="00F159A8" w:rsidRPr="001A2631">
        <w:rPr>
          <w:rStyle w:val="emailstyle17"/>
          <w:rFonts w:cs="David" w:hint="cs"/>
          <w:color w:val="auto"/>
          <w:sz w:val="22"/>
          <w:highlight w:val="green"/>
          <w:rtl/>
        </w:rPr>
        <w:t>מייד</w:t>
      </w:r>
      <w:proofErr w:type="spellEnd"/>
      <w:r w:rsidR="00F159A8" w:rsidRPr="001A2631">
        <w:rPr>
          <w:rStyle w:val="emailstyle17"/>
          <w:rFonts w:cs="David" w:hint="cs"/>
          <w:color w:val="auto"/>
          <w:sz w:val="22"/>
          <w:highlight w:val="green"/>
          <w:rtl/>
        </w:rPr>
        <w:t xml:space="preserve"> לאחר גיל 67, גם אם היה ממשיך בעבודתו</w:t>
      </w:r>
      <w:r w:rsidRPr="001A2631">
        <w:rPr>
          <w:rStyle w:val="emailstyle17"/>
          <w:rFonts w:cs="David" w:hint="cs"/>
          <w:color w:val="auto"/>
          <w:sz w:val="22"/>
          <w:highlight w:val="green"/>
          <w:rtl/>
        </w:rPr>
        <w:t>.</w:t>
      </w:r>
      <w:r w:rsidRPr="001A2631">
        <w:rPr>
          <w:rStyle w:val="emailstyle17"/>
          <w:rFonts w:cs="David" w:hint="cs"/>
          <w:color w:val="auto"/>
          <w:sz w:val="22"/>
          <w:rtl/>
        </w:rPr>
        <w:t xml:space="preserve"> </w:t>
      </w:r>
      <w:r w:rsidR="00B1540E" w:rsidRPr="001A2631">
        <w:rPr>
          <w:rStyle w:val="emailstyle17"/>
          <w:rFonts w:cs="David" w:hint="cs"/>
          <w:color w:val="auto"/>
          <w:sz w:val="22"/>
          <w:highlight w:val="yellow"/>
          <w:rtl/>
        </w:rPr>
        <w:t>אם ישאלו, נסביר את ה"לכאורה" הנ"ל</w:t>
      </w:r>
    </w:p>
    <w:p w14:paraId="55F2B9F1" w14:textId="577F4105" w:rsidR="00152B42" w:rsidRPr="00901A33" w:rsidRDefault="00152B42" w:rsidP="004B20F2">
      <w:pPr>
        <w:pStyle w:val="11"/>
        <w:tabs>
          <w:tab w:val="num" w:pos="1800"/>
        </w:tabs>
        <w:spacing w:before="0" w:after="240" w:line="360" w:lineRule="auto"/>
        <w:ind w:left="1090" w:right="360" w:firstLine="0"/>
        <w:rPr>
          <w:rStyle w:val="emailstyle17"/>
          <w:rFonts w:cs="David"/>
          <w:color w:val="auto"/>
          <w:sz w:val="22"/>
        </w:rPr>
      </w:pPr>
      <w:r w:rsidRPr="00901A33">
        <w:rPr>
          <w:rStyle w:val="emailstyle17"/>
          <w:rFonts w:cs="David" w:hint="cs"/>
          <w:color w:val="auto"/>
          <w:sz w:val="22"/>
          <w:rtl/>
        </w:rPr>
        <w:t xml:space="preserve">על כן, ולאחר ביצוע הניכוי כאמור, זכאי התובע </w:t>
      </w:r>
      <w:r w:rsidRPr="00901A33">
        <w:rPr>
          <w:rStyle w:val="emailstyle17"/>
          <w:rFonts w:cs="David" w:hint="eastAsia"/>
          <w:b/>
          <w:bCs/>
          <w:color w:val="auto"/>
          <w:sz w:val="22"/>
          <w:rtl/>
        </w:rPr>
        <w:t>לסכום</w:t>
      </w:r>
      <w:r w:rsidRPr="00901A33">
        <w:rPr>
          <w:rStyle w:val="emailstyle17"/>
          <w:rFonts w:cs="David"/>
          <w:b/>
          <w:bCs/>
          <w:color w:val="auto"/>
          <w:sz w:val="22"/>
          <w:rtl/>
        </w:rPr>
        <w:t xml:space="preserve"> </w:t>
      </w:r>
      <w:r w:rsidRPr="00901A33">
        <w:rPr>
          <w:rStyle w:val="emailstyle17"/>
          <w:rFonts w:cs="David" w:hint="eastAsia"/>
          <w:b/>
          <w:bCs/>
          <w:color w:val="auto"/>
          <w:sz w:val="22"/>
          <w:rtl/>
        </w:rPr>
        <w:t>של</w:t>
      </w:r>
      <w:r w:rsidRPr="00901A33">
        <w:rPr>
          <w:rStyle w:val="emailstyle17"/>
          <w:rFonts w:cs="David"/>
          <w:b/>
          <w:bCs/>
          <w:color w:val="auto"/>
          <w:sz w:val="22"/>
          <w:rtl/>
        </w:rPr>
        <w:t xml:space="preserve"> </w:t>
      </w:r>
      <w:r w:rsidR="00F85298" w:rsidRPr="004B20F2">
        <w:rPr>
          <w:rStyle w:val="emailstyle17"/>
          <w:rFonts w:cs="David" w:hint="cs"/>
          <w:b/>
          <w:bCs/>
          <w:color w:val="auto"/>
          <w:sz w:val="22"/>
          <w:highlight w:val="green"/>
          <w:u w:val="single"/>
          <w:rtl/>
        </w:rPr>
        <w:t>741,866</w:t>
      </w:r>
      <w:r w:rsidR="00CD69DB"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w:t>
      </w:r>
      <w:r w:rsidRPr="00901A33">
        <w:rPr>
          <w:rStyle w:val="emailstyle17"/>
          <w:rFonts w:cs="David" w:hint="cs"/>
          <w:color w:val="auto"/>
          <w:sz w:val="22"/>
          <w:rtl/>
        </w:rPr>
        <w:t>.</w:t>
      </w:r>
      <w:r w:rsidR="00D2068E" w:rsidRPr="00901A33">
        <w:rPr>
          <w:rStyle w:val="emailstyle17"/>
          <w:rFonts w:cs="David" w:hint="cs"/>
          <w:color w:val="auto"/>
          <w:sz w:val="22"/>
          <w:rtl/>
        </w:rPr>
        <w:t xml:space="preserve">  </w:t>
      </w:r>
      <w:r w:rsidR="004B20F2">
        <w:rPr>
          <w:rStyle w:val="emailstyle17"/>
          <w:rFonts w:cs="David" w:hint="cs"/>
          <w:color w:val="auto"/>
          <w:sz w:val="22"/>
          <w:rtl/>
        </w:rPr>
        <w:t xml:space="preserve"> </w:t>
      </w:r>
      <w:r w:rsidR="004B20F2" w:rsidRPr="004B20F2">
        <w:rPr>
          <w:rStyle w:val="emailstyle17"/>
          <w:rFonts w:cs="David" w:hint="cs"/>
          <w:color w:val="auto"/>
          <w:sz w:val="22"/>
          <w:highlight w:val="cyan"/>
          <w:rtl/>
        </w:rPr>
        <w:t>853,158ש"ח</w:t>
      </w:r>
      <w:r w:rsidR="00D2068E" w:rsidRPr="00901A33">
        <w:rPr>
          <w:rStyle w:val="emailstyle17"/>
          <w:rFonts w:cs="David" w:hint="cs"/>
          <w:color w:val="auto"/>
          <w:sz w:val="22"/>
          <w:rtl/>
        </w:rPr>
        <w:t xml:space="preserve">  </w:t>
      </w:r>
    </w:p>
    <w:p w14:paraId="43CA337F" w14:textId="26EC88D8" w:rsidR="00CD69DB" w:rsidRPr="00901A33" w:rsidRDefault="00CD69DB" w:rsidP="00926F04">
      <w:pPr>
        <w:pStyle w:val="11"/>
        <w:numPr>
          <w:ilvl w:val="0"/>
          <w:numId w:val="14"/>
        </w:numPr>
        <w:tabs>
          <w:tab w:val="left" w:pos="530"/>
          <w:tab w:val="left" w:pos="1090"/>
        </w:tabs>
        <w:spacing w:before="0" w:after="240" w:line="360" w:lineRule="auto"/>
        <w:ind w:left="530" w:right="0" w:hanging="450"/>
      </w:pPr>
      <w:r w:rsidRPr="00901A33">
        <w:rPr>
          <w:rFonts w:hint="eastAsia"/>
          <w:rtl/>
        </w:rPr>
        <w:t>התובע</w:t>
      </w:r>
      <w:r w:rsidRPr="00901A33">
        <w:rPr>
          <w:rFonts w:hint="cs"/>
          <w:rtl/>
        </w:rPr>
        <w:t xml:space="preserve"> יוסיף ויטען כי זכאותו לסכומים שלעיל נובעת הן מכוח הוראות החוזה, הן מכוח חובת ההגינות החלה העל הנתבעות, והן מכוח הוראות הדין הכללי.</w:t>
      </w:r>
    </w:p>
    <w:p w14:paraId="311E32B0" w14:textId="56F08704" w:rsidR="005C32A9"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t>לחילופין</w:t>
      </w:r>
      <w:r w:rsidR="005C32A9" w:rsidRPr="00901A33">
        <w:rPr>
          <w:rStyle w:val="emailstyle17"/>
          <w:rFonts w:cs="David"/>
          <w:b/>
          <w:bCs/>
          <w:color w:val="auto"/>
          <w:sz w:val="22"/>
          <w:rtl/>
        </w:rPr>
        <w:t xml:space="preserve"> – </w:t>
      </w:r>
      <w:r w:rsidR="005C32A9" w:rsidRPr="00901A33">
        <w:rPr>
          <w:rStyle w:val="emailstyle17"/>
          <w:rFonts w:cs="David" w:hint="cs"/>
          <w:b/>
          <w:bCs/>
          <w:color w:val="auto"/>
          <w:sz w:val="22"/>
          <w:rtl/>
        </w:rPr>
        <w:t xml:space="preserve">  </w:t>
      </w:r>
    </w:p>
    <w:p w14:paraId="4364A165" w14:textId="7DD0B43A" w:rsidR="00501BE3" w:rsidRPr="00901A33" w:rsidRDefault="00501BE3" w:rsidP="00C31E32">
      <w:pPr>
        <w:pStyle w:val="11"/>
        <w:numPr>
          <w:ilvl w:val="0"/>
          <w:numId w:val="14"/>
        </w:numPr>
        <w:tabs>
          <w:tab w:val="left" w:pos="530"/>
          <w:tab w:val="left" w:pos="1090"/>
        </w:tabs>
        <w:spacing w:before="0" w:after="240" w:line="360" w:lineRule="auto"/>
        <w:ind w:left="530" w:right="0" w:hanging="450"/>
        <w:rPr>
          <w:rFonts w:ascii="Arial" w:hAnsi="Arial"/>
          <w:sz w:val="22"/>
          <w:rtl/>
        </w:rPr>
      </w:pPr>
      <w:r w:rsidRPr="00901A33">
        <w:rPr>
          <w:rFonts w:ascii="Arial" w:hAnsi="Arial" w:hint="cs"/>
          <w:sz w:val="22"/>
          <w:u w:val="single"/>
          <w:rtl/>
        </w:rPr>
        <w:t>הודעה מוקדמת</w:t>
      </w:r>
      <w:r w:rsidRPr="00901A33">
        <w:rPr>
          <w:rFonts w:ascii="Arial" w:hAnsi="Arial" w:hint="cs"/>
          <w:sz w:val="22"/>
          <w:rtl/>
        </w:rPr>
        <w:t xml:space="preserve"> - </w:t>
      </w:r>
    </w:p>
    <w:p w14:paraId="59F1D225" w14:textId="68C2AE58" w:rsidR="00501BE3" w:rsidRPr="00901A33" w:rsidRDefault="00D20F8D" w:rsidP="00D61B3D">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t xml:space="preserve">ככל שלא תתקבל טענת התובע </w:t>
      </w:r>
      <w:r w:rsidR="005C32A9" w:rsidRPr="00901A33">
        <w:rPr>
          <w:rFonts w:ascii="Arial" w:hAnsi="Arial" w:hint="cs"/>
          <w:sz w:val="22"/>
          <w:rtl/>
        </w:rPr>
        <w:t xml:space="preserve">לעניין התקופה הקצובה של החוזה שהוארך ב-1.4.2010, ובהתחשב בחובה להודיע לתובע לפחות שלושה חודשים מראש על הפרשתו </w:t>
      </w:r>
      <w:proofErr w:type="spellStart"/>
      <w:r w:rsidR="005C32A9" w:rsidRPr="00901A33">
        <w:rPr>
          <w:rFonts w:ascii="Arial" w:hAnsi="Arial" w:hint="cs"/>
          <w:sz w:val="22"/>
          <w:rtl/>
        </w:rPr>
        <w:t>לגימלאות</w:t>
      </w:r>
      <w:proofErr w:type="spellEnd"/>
      <w:r w:rsidR="005C32A9" w:rsidRPr="00901A33">
        <w:rPr>
          <w:rFonts w:ascii="Arial" w:hAnsi="Arial" w:hint="cs"/>
          <w:sz w:val="22"/>
          <w:rtl/>
        </w:rPr>
        <w:t xml:space="preserve">, זכאי התובע להשלמת מלוא שכרו על כל מרכיביו כאמור, לרבות הגדלת תקופת העבודה בחוזה בכירים לחישוב הפנסיה, </w:t>
      </w:r>
      <w:r w:rsidR="005C32A9" w:rsidRPr="00901A33">
        <w:rPr>
          <w:rFonts w:ascii="Arial" w:hAnsi="Arial" w:hint="eastAsia"/>
          <w:b/>
          <w:bCs/>
          <w:sz w:val="22"/>
          <w:rtl/>
        </w:rPr>
        <w:t>לפחות</w:t>
      </w:r>
      <w:r w:rsidR="005C32A9" w:rsidRPr="00901A33">
        <w:rPr>
          <w:rFonts w:ascii="Arial" w:hAnsi="Arial"/>
          <w:b/>
          <w:bCs/>
          <w:sz w:val="22"/>
          <w:rtl/>
        </w:rPr>
        <w:t xml:space="preserve"> </w:t>
      </w:r>
      <w:r w:rsidR="005C32A9" w:rsidRPr="00901A33">
        <w:rPr>
          <w:rFonts w:ascii="Arial" w:hAnsi="Arial" w:hint="eastAsia"/>
          <w:b/>
          <w:bCs/>
          <w:sz w:val="22"/>
          <w:rtl/>
        </w:rPr>
        <w:t>לתקופת</w:t>
      </w:r>
      <w:r w:rsidR="005C32A9" w:rsidRPr="00901A33">
        <w:rPr>
          <w:rFonts w:ascii="Arial" w:hAnsi="Arial"/>
          <w:b/>
          <w:bCs/>
          <w:sz w:val="22"/>
          <w:rtl/>
        </w:rPr>
        <w:t xml:space="preserve"> </w:t>
      </w:r>
      <w:r w:rsidR="005C32A9" w:rsidRPr="00901A33">
        <w:rPr>
          <w:rFonts w:ascii="Arial" w:hAnsi="Arial" w:hint="eastAsia"/>
          <w:b/>
          <w:bCs/>
          <w:sz w:val="22"/>
          <w:rtl/>
        </w:rPr>
        <w:t>ההודעה</w:t>
      </w:r>
      <w:r w:rsidR="005C32A9" w:rsidRPr="00901A33">
        <w:rPr>
          <w:rFonts w:ascii="Arial" w:hAnsi="Arial"/>
          <w:b/>
          <w:bCs/>
          <w:sz w:val="22"/>
          <w:rtl/>
        </w:rPr>
        <w:t xml:space="preserve"> </w:t>
      </w:r>
      <w:r w:rsidR="005C32A9" w:rsidRPr="00901A33">
        <w:rPr>
          <w:rFonts w:ascii="Arial" w:hAnsi="Arial" w:hint="eastAsia"/>
          <w:b/>
          <w:bCs/>
          <w:sz w:val="22"/>
          <w:rtl/>
        </w:rPr>
        <w:t>המוקדמת</w:t>
      </w:r>
      <w:r w:rsidR="005C32A9" w:rsidRPr="00901A33">
        <w:rPr>
          <w:rFonts w:ascii="Arial" w:hAnsi="Arial"/>
          <w:b/>
          <w:bCs/>
          <w:sz w:val="22"/>
          <w:rtl/>
        </w:rPr>
        <w:t xml:space="preserve"> </w:t>
      </w:r>
      <w:r w:rsidR="005C32A9" w:rsidRPr="00901A33">
        <w:rPr>
          <w:rFonts w:ascii="Arial" w:hAnsi="Arial" w:hint="eastAsia"/>
          <w:b/>
          <w:bCs/>
          <w:sz w:val="22"/>
          <w:rtl/>
        </w:rPr>
        <w:t>כאמור</w:t>
      </w:r>
      <w:r w:rsidR="005C32A9" w:rsidRPr="00901A33">
        <w:rPr>
          <w:rFonts w:ascii="Arial" w:hAnsi="Arial"/>
          <w:b/>
          <w:bCs/>
          <w:sz w:val="22"/>
          <w:rtl/>
        </w:rPr>
        <w:t xml:space="preserve"> (שלושה </w:t>
      </w:r>
      <w:r w:rsidR="005C32A9" w:rsidRPr="00901A33">
        <w:rPr>
          <w:rFonts w:ascii="Arial" w:hAnsi="Arial" w:hint="eastAsia"/>
          <w:b/>
          <w:bCs/>
          <w:sz w:val="22"/>
          <w:rtl/>
        </w:rPr>
        <w:t>חודשים</w:t>
      </w:r>
      <w:r w:rsidR="005C32A9" w:rsidRPr="00901A33">
        <w:rPr>
          <w:rFonts w:ascii="Arial" w:hAnsi="Arial"/>
          <w:b/>
          <w:bCs/>
          <w:sz w:val="22"/>
          <w:rtl/>
        </w:rPr>
        <w:t xml:space="preserve">) </w:t>
      </w:r>
      <w:r w:rsidR="005C32A9" w:rsidRPr="00901A33">
        <w:rPr>
          <w:rFonts w:ascii="Arial" w:hAnsi="Arial" w:hint="eastAsia"/>
          <w:b/>
          <w:bCs/>
          <w:sz w:val="22"/>
          <w:rtl/>
        </w:rPr>
        <w:t>מיום</w:t>
      </w:r>
      <w:r w:rsidR="005C32A9" w:rsidRPr="00901A33">
        <w:rPr>
          <w:rFonts w:ascii="Arial" w:hAnsi="Arial"/>
          <w:b/>
          <w:bCs/>
          <w:sz w:val="22"/>
          <w:rtl/>
        </w:rPr>
        <w:t xml:space="preserve"> </w:t>
      </w:r>
      <w:r w:rsidR="005C32A9" w:rsidRPr="00901A33">
        <w:rPr>
          <w:rFonts w:ascii="Arial" w:hAnsi="Arial" w:hint="eastAsia"/>
          <w:b/>
          <w:bCs/>
          <w:sz w:val="22"/>
          <w:rtl/>
        </w:rPr>
        <w:t>קבלת</w:t>
      </w:r>
      <w:r w:rsidR="005C32A9" w:rsidRPr="00901A33">
        <w:rPr>
          <w:rFonts w:ascii="Arial" w:hAnsi="Arial"/>
          <w:b/>
          <w:bCs/>
          <w:sz w:val="22"/>
          <w:rtl/>
        </w:rPr>
        <w:t xml:space="preserve"> </w:t>
      </w:r>
      <w:r w:rsidR="005C32A9" w:rsidRPr="00901A33">
        <w:rPr>
          <w:rFonts w:ascii="Arial" w:hAnsi="Arial" w:hint="eastAsia"/>
          <w:b/>
          <w:bCs/>
          <w:sz w:val="22"/>
          <w:rtl/>
        </w:rPr>
        <w:t>הודעת</w:t>
      </w:r>
      <w:r w:rsidR="005C32A9" w:rsidRPr="00901A33">
        <w:rPr>
          <w:rFonts w:ascii="Arial" w:hAnsi="Arial"/>
          <w:b/>
          <w:bCs/>
          <w:sz w:val="22"/>
          <w:rtl/>
        </w:rPr>
        <w:t xml:space="preserve"> </w:t>
      </w:r>
      <w:r w:rsidR="005C32A9" w:rsidRPr="00901A33">
        <w:rPr>
          <w:rFonts w:ascii="Arial" w:hAnsi="Arial" w:hint="eastAsia"/>
          <w:b/>
          <w:bCs/>
          <w:sz w:val="22"/>
          <w:rtl/>
        </w:rPr>
        <w:t>הנתבעת</w:t>
      </w:r>
      <w:r w:rsidR="005C32A9" w:rsidRPr="00901A33">
        <w:rPr>
          <w:rFonts w:ascii="Arial" w:hAnsi="Arial"/>
          <w:b/>
          <w:bCs/>
          <w:sz w:val="22"/>
          <w:rtl/>
        </w:rPr>
        <w:t xml:space="preserve"> </w:t>
      </w:r>
      <w:r w:rsidR="005C32A9" w:rsidRPr="00901A33">
        <w:rPr>
          <w:rFonts w:ascii="Arial" w:hAnsi="Arial" w:hint="eastAsia"/>
          <w:b/>
          <w:bCs/>
          <w:sz w:val="22"/>
          <w:rtl/>
        </w:rPr>
        <w:t>בפועל</w:t>
      </w:r>
      <w:r w:rsidR="005C32A9" w:rsidRPr="00901A33">
        <w:rPr>
          <w:rFonts w:ascii="Arial" w:hAnsi="Arial"/>
          <w:b/>
          <w:bCs/>
          <w:sz w:val="22"/>
          <w:rtl/>
        </w:rPr>
        <w:t xml:space="preserve"> (סוף </w:t>
      </w:r>
      <w:r w:rsidR="005C32A9" w:rsidRPr="00901A33">
        <w:rPr>
          <w:rFonts w:ascii="Arial" w:hAnsi="Arial" w:hint="eastAsia"/>
          <w:b/>
          <w:bCs/>
          <w:sz w:val="22"/>
          <w:rtl/>
        </w:rPr>
        <w:t>דצמבר</w:t>
      </w:r>
      <w:r w:rsidR="005C32A9" w:rsidRPr="00901A33">
        <w:rPr>
          <w:rFonts w:ascii="Arial" w:hAnsi="Arial"/>
          <w:b/>
          <w:bCs/>
          <w:sz w:val="22"/>
          <w:rtl/>
        </w:rPr>
        <w:t xml:space="preserve"> 2012)</w:t>
      </w:r>
      <w:r w:rsidR="00501BE3" w:rsidRPr="00901A33">
        <w:rPr>
          <w:rFonts w:ascii="Arial" w:hAnsi="Arial" w:hint="cs"/>
          <w:sz w:val="22"/>
          <w:rtl/>
        </w:rPr>
        <w:t>.</w:t>
      </w:r>
    </w:p>
    <w:p w14:paraId="3F0AAE39" w14:textId="26D1992F" w:rsidR="00551383" w:rsidRPr="00901A33" w:rsidRDefault="00551383" w:rsidP="00F85298">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lastRenderedPageBreak/>
        <w:t xml:space="preserve">כלומר </w:t>
      </w:r>
      <w:r w:rsidRPr="00901A33">
        <w:rPr>
          <w:rFonts w:ascii="Arial" w:hAnsi="Arial"/>
          <w:sz w:val="22"/>
          <w:rtl/>
        </w:rPr>
        <w:t>–</w:t>
      </w:r>
      <w:r w:rsidRPr="00901A33">
        <w:rPr>
          <w:rFonts w:ascii="Arial" w:hAnsi="Arial" w:hint="cs"/>
          <w:sz w:val="22"/>
          <w:rtl/>
        </w:rPr>
        <w:t xml:space="preserve"> התובע זכאי לשכר מלא, עבור כל מרכיביו, החל מחודש אוגוסט 2012 עד סוף חודש מרס 2013</w:t>
      </w:r>
      <w:r w:rsidR="00CD69DB" w:rsidRPr="00901A33">
        <w:rPr>
          <w:rFonts w:ascii="Arial" w:hAnsi="Arial" w:hint="cs"/>
          <w:sz w:val="22"/>
          <w:rtl/>
        </w:rPr>
        <w:t xml:space="preserve"> (שמונה חודשים), בניכוי הסכומים שקיבל בפועל</w:t>
      </w:r>
      <w:r w:rsidR="00D20F8D" w:rsidRPr="00901A33">
        <w:rPr>
          <w:rFonts w:ascii="Arial" w:hAnsi="Arial" w:hint="cs"/>
          <w:sz w:val="22"/>
          <w:rtl/>
        </w:rPr>
        <w:t xml:space="preserve"> בתקופה זו </w:t>
      </w:r>
      <w:proofErr w:type="spellStart"/>
      <w:r w:rsidR="00D20F8D" w:rsidRPr="00901A33">
        <w:rPr>
          <w:rFonts w:ascii="Arial" w:hAnsi="Arial" w:hint="cs"/>
          <w:sz w:val="22"/>
          <w:rtl/>
        </w:rPr>
        <w:t>כגימל</w:t>
      </w:r>
      <w:r w:rsidR="00F85298" w:rsidRPr="00901A33">
        <w:rPr>
          <w:rFonts w:ascii="Arial" w:hAnsi="Arial" w:hint="cs"/>
          <w:sz w:val="22"/>
          <w:rtl/>
        </w:rPr>
        <w:t>ה</w:t>
      </w:r>
      <w:proofErr w:type="spellEnd"/>
      <w:r w:rsidR="00CD69DB" w:rsidRPr="00901A33">
        <w:rPr>
          <w:rFonts w:ascii="Arial" w:hAnsi="Arial" w:hint="cs"/>
          <w:sz w:val="22"/>
          <w:rtl/>
        </w:rPr>
        <w:t>,</w:t>
      </w:r>
      <w:r w:rsidRPr="00901A33">
        <w:rPr>
          <w:rFonts w:ascii="Arial" w:hAnsi="Arial" w:hint="cs"/>
          <w:sz w:val="22"/>
          <w:rtl/>
        </w:rPr>
        <w:t xml:space="preserve"> </w:t>
      </w:r>
      <w:r w:rsidRPr="00901A33">
        <w:rPr>
          <w:rFonts w:ascii="Arial" w:hAnsi="Arial" w:hint="eastAsia"/>
          <w:b/>
          <w:bCs/>
          <w:sz w:val="22"/>
          <w:rtl/>
        </w:rPr>
        <w:t>ובסך</w:t>
      </w:r>
      <w:r w:rsidRPr="00901A33">
        <w:rPr>
          <w:rFonts w:ascii="Arial" w:hAnsi="Arial"/>
          <w:b/>
          <w:bCs/>
          <w:sz w:val="22"/>
          <w:rtl/>
        </w:rPr>
        <w:t xml:space="preserve"> </w:t>
      </w:r>
      <w:proofErr w:type="spellStart"/>
      <w:r w:rsidRPr="00901A33">
        <w:rPr>
          <w:rFonts w:ascii="Arial" w:hAnsi="Arial" w:hint="eastAsia"/>
          <w:b/>
          <w:bCs/>
          <w:sz w:val="22"/>
          <w:rtl/>
        </w:rPr>
        <w:t>הכל</w:t>
      </w:r>
      <w:proofErr w:type="spellEnd"/>
      <w:r w:rsidRPr="00901A33">
        <w:rPr>
          <w:rFonts w:ascii="Arial" w:hAnsi="Arial"/>
          <w:b/>
          <w:bCs/>
          <w:sz w:val="22"/>
          <w:rtl/>
        </w:rPr>
        <w:t xml:space="preserve"> – סכום של </w:t>
      </w:r>
      <w:r w:rsidR="00F85298" w:rsidRPr="00901A33">
        <w:rPr>
          <w:rFonts w:ascii="Arial" w:hAnsi="Arial" w:hint="cs"/>
          <w:b/>
          <w:bCs/>
          <w:sz w:val="22"/>
          <w:u w:val="single"/>
          <w:rtl/>
        </w:rPr>
        <w:t>296,746</w:t>
      </w:r>
      <w:r w:rsidRPr="00901A33">
        <w:rPr>
          <w:rFonts w:ascii="Arial" w:hAnsi="Arial"/>
          <w:b/>
          <w:bCs/>
          <w:sz w:val="22"/>
          <w:u w:val="single"/>
          <w:rtl/>
        </w:rPr>
        <w:t xml:space="preserve"> </w:t>
      </w:r>
      <w:r w:rsidRPr="00901A33">
        <w:rPr>
          <w:rFonts w:ascii="Arial" w:hAnsi="Arial"/>
          <w:sz w:val="22"/>
          <w:u w:val="single"/>
          <w:rtl/>
        </w:rPr>
        <w:t>₪</w:t>
      </w:r>
      <w:r w:rsidR="00CD69DB" w:rsidRPr="00901A33">
        <w:rPr>
          <w:rFonts w:ascii="Arial" w:hAnsi="Arial"/>
          <w:sz w:val="22"/>
          <w:rtl/>
        </w:rPr>
        <w:t xml:space="preserve"> (מחושב </w:t>
      </w:r>
      <w:r w:rsidR="00CD69DB" w:rsidRPr="00901A33">
        <w:rPr>
          <w:rFonts w:ascii="Arial" w:hAnsi="Arial" w:hint="eastAsia"/>
          <w:sz w:val="22"/>
          <w:rtl/>
        </w:rPr>
        <w:t>לפי</w:t>
      </w:r>
      <w:r w:rsidR="00CD69DB" w:rsidRPr="00901A33">
        <w:rPr>
          <w:rFonts w:ascii="Arial" w:hAnsi="Arial"/>
          <w:sz w:val="22"/>
          <w:rtl/>
        </w:rPr>
        <w:t xml:space="preserve"> 40% </w:t>
      </w:r>
      <w:r w:rsidR="00CD69DB" w:rsidRPr="00901A33">
        <w:rPr>
          <w:rFonts w:ascii="Arial" w:hAnsi="Arial" w:hint="eastAsia"/>
          <w:sz w:val="22"/>
          <w:rtl/>
        </w:rPr>
        <w:t>מהפרשי</w:t>
      </w:r>
      <w:r w:rsidR="00CD69DB" w:rsidRPr="00901A33">
        <w:rPr>
          <w:rFonts w:ascii="Arial" w:hAnsi="Arial"/>
          <w:sz w:val="22"/>
          <w:rtl/>
        </w:rPr>
        <w:t xml:space="preserve"> </w:t>
      </w:r>
      <w:r w:rsidR="00CD69DB" w:rsidRPr="00901A33">
        <w:rPr>
          <w:rFonts w:ascii="Arial" w:hAnsi="Arial" w:hint="eastAsia"/>
          <w:sz w:val="22"/>
          <w:rtl/>
        </w:rPr>
        <w:t>השכר</w:t>
      </w:r>
      <w:r w:rsidR="00CD69DB" w:rsidRPr="00901A33">
        <w:rPr>
          <w:rFonts w:ascii="Arial" w:hAnsi="Arial"/>
          <w:sz w:val="22"/>
          <w:rtl/>
        </w:rPr>
        <w:t xml:space="preserve"> </w:t>
      </w:r>
      <w:r w:rsidR="00F85298" w:rsidRPr="00901A33">
        <w:rPr>
          <w:rFonts w:ascii="Arial" w:hAnsi="Arial" w:hint="cs"/>
          <w:sz w:val="22"/>
          <w:rtl/>
        </w:rPr>
        <w:t>ב</w:t>
      </w:r>
      <w:r w:rsidR="0097181E" w:rsidRPr="00901A33">
        <w:rPr>
          <w:rFonts w:ascii="Arial" w:hAnsi="Arial" w:hint="cs"/>
          <w:sz w:val="22"/>
          <w:rtl/>
        </w:rPr>
        <w:t>סעיף 48</w:t>
      </w:r>
      <w:r w:rsidR="00CD69DB" w:rsidRPr="00901A33">
        <w:rPr>
          <w:rFonts w:ascii="Arial" w:hAnsi="Arial"/>
          <w:sz w:val="22"/>
          <w:rtl/>
        </w:rPr>
        <w:t xml:space="preserve"> </w:t>
      </w:r>
      <w:r w:rsidR="00CD69DB" w:rsidRPr="00901A33">
        <w:rPr>
          <w:rFonts w:ascii="Arial" w:hAnsi="Arial" w:hint="eastAsia"/>
          <w:sz w:val="22"/>
          <w:rtl/>
        </w:rPr>
        <w:t>שלעיל</w:t>
      </w:r>
      <w:r w:rsidR="00CD69DB" w:rsidRPr="00901A33">
        <w:rPr>
          <w:rFonts w:ascii="Arial" w:hAnsi="Arial"/>
          <w:sz w:val="22"/>
          <w:rtl/>
        </w:rPr>
        <w:t>)</w:t>
      </w:r>
      <w:r w:rsidRPr="00901A33">
        <w:rPr>
          <w:rFonts w:ascii="Arial" w:hAnsi="Arial"/>
          <w:sz w:val="22"/>
          <w:rtl/>
        </w:rPr>
        <w:t>.</w:t>
      </w:r>
    </w:p>
    <w:p w14:paraId="6809BE1C" w14:textId="089B14AE" w:rsidR="00501BE3"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t>לחילופי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חילופין</w:t>
      </w:r>
      <w:r w:rsidRPr="00901A33">
        <w:rPr>
          <w:rStyle w:val="emailstyle17"/>
          <w:rFonts w:cs="David" w:hint="cs"/>
          <w:b/>
          <w:bCs/>
          <w:color w:val="auto"/>
          <w:sz w:val="22"/>
          <w:rtl/>
        </w:rPr>
        <w:t xml:space="preserve"> - </w:t>
      </w:r>
    </w:p>
    <w:p w14:paraId="3E174817" w14:textId="0AE6F92C" w:rsidR="00501BE3" w:rsidRPr="00901A33" w:rsidRDefault="00501BE3" w:rsidP="00D61B3D">
      <w:pPr>
        <w:pStyle w:val="11"/>
        <w:numPr>
          <w:ilvl w:val="0"/>
          <w:numId w:val="14"/>
        </w:numPr>
        <w:tabs>
          <w:tab w:val="left" w:pos="530"/>
          <w:tab w:val="left" w:pos="1090"/>
        </w:tabs>
        <w:spacing w:before="0" w:after="240" w:line="360" w:lineRule="auto"/>
        <w:ind w:left="530" w:right="0" w:hanging="450"/>
        <w:rPr>
          <w:rFonts w:ascii="Arial" w:hAnsi="Arial"/>
          <w:sz w:val="22"/>
        </w:rPr>
      </w:pPr>
      <w:r w:rsidRPr="00901A33">
        <w:rPr>
          <w:rFonts w:ascii="Arial" w:hAnsi="Arial" w:hint="cs"/>
          <w:sz w:val="22"/>
          <w:u w:val="single"/>
          <w:rtl/>
        </w:rPr>
        <w:t>הפסד הכנסה</w:t>
      </w:r>
      <w:r w:rsidRPr="00901A33">
        <w:rPr>
          <w:rFonts w:ascii="Arial" w:hAnsi="Arial"/>
          <w:sz w:val="22"/>
          <w:rtl/>
        </w:rPr>
        <w:t xml:space="preserve"> –</w:t>
      </w:r>
    </w:p>
    <w:p w14:paraId="4BE6C8A3" w14:textId="00F3AEB1" w:rsidR="00501BE3" w:rsidRPr="00901A33" w:rsidRDefault="00C31E32" w:rsidP="00D61B3D">
      <w:pPr>
        <w:pStyle w:val="11"/>
        <w:numPr>
          <w:ilvl w:val="1"/>
          <w:numId w:val="14"/>
        </w:numPr>
        <w:tabs>
          <w:tab w:val="left" w:pos="1160"/>
        </w:tabs>
        <w:spacing w:before="0" w:after="240" w:line="360" w:lineRule="auto"/>
        <w:ind w:left="1160" w:right="0" w:hanging="593"/>
        <w:rPr>
          <w:rFonts w:ascii="Arial" w:hAnsi="Arial"/>
          <w:sz w:val="22"/>
        </w:rPr>
      </w:pPr>
      <w:r w:rsidRPr="00901A33">
        <w:rPr>
          <w:rFonts w:ascii="Arial" w:hAnsi="Arial" w:hint="cs"/>
          <w:sz w:val="22"/>
          <w:rtl/>
        </w:rPr>
        <w:t>התובע יטען כי ככל שלא יתקבלו טענותיו שלעיל, הוא זכאי לפיצוי בגין הפסד ההכנסה שנגרם לו בשל התנהלות הנתבעות או מי מהן.</w:t>
      </w:r>
    </w:p>
    <w:p w14:paraId="3D6070A8" w14:textId="1AA4CAF7" w:rsidR="00C31E32" w:rsidRPr="00901A33" w:rsidRDefault="00501BE3" w:rsidP="00D61B3D">
      <w:pPr>
        <w:pStyle w:val="11"/>
        <w:numPr>
          <w:ilvl w:val="1"/>
          <w:numId w:val="14"/>
        </w:numPr>
        <w:tabs>
          <w:tab w:val="left" w:pos="1160"/>
        </w:tabs>
        <w:spacing w:before="0" w:after="240" w:line="360" w:lineRule="auto"/>
        <w:ind w:left="1160" w:right="0" w:hanging="630"/>
        <w:rPr>
          <w:rFonts w:ascii="Arial" w:hAnsi="Arial"/>
          <w:sz w:val="22"/>
        </w:rPr>
      </w:pPr>
      <w:r w:rsidRPr="00901A33">
        <w:rPr>
          <w:rFonts w:ascii="Arial" w:hAnsi="Arial" w:hint="eastAsia"/>
          <w:sz w:val="22"/>
          <w:rtl/>
        </w:rPr>
        <w:t>כך</w:t>
      </w:r>
      <w:r w:rsidRPr="00901A33">
        <w:rPr>
          <w:rFonts w:ascii="Arial" w:hAnsi="Arial"/>
          <w:sz w:val="22"/>
          <w:rtl/>
        </w:rPr>
        <w:t xml:space="preserve"> למשל, בחודש אוגוסט 2012, </w:t>
      </w:r>
      <w:r w:rsidR="00C31E32" w:rsidRPr="00901A33">
        <w:rPr>
          <w:rFonts w:ascii="Arial" w:hAnsi="Arial" w:hint="cs"/>
          <w:sz w:val="22"/>
          <w:rtl/>
        </w:rPr>
        <w:t>כאשר נודע</w:t>
      </w:r>
      <w:r w:rsidRPr="00901A33">
        <w:rPr>
          <w:rFonts w:ascii="Arial" w:hAnsi="Arial"/>
          <w:sz w:val="22"/>
          <w:rtl/>
        </w:rPr>
        <w:t xml:space="preserve"> </w:t>
      </w:r>
      <w:r w:rsidR="00C31E32" w:rsidRPr="00901A33">
        <w:rPr>
          <w:rFonts w:ascii="Arial" w:hAnsi="Arial" w:hint="cs"/>
          <w:sz w:val="22"/>
          <w:rtl/>
        </w:rPr>
        <w:t>ש</w:t>
      </w:r>
      <w:r w:rsidRPr="00901A33">
        <w:rPr>
          <w:rFonts w:ascii="Arial" w:hAnsi="Arial"/>
          <w:sz w:val="22"/>
          <w:rtl/>
        </w:rPr>
        <w:t>עבודת התובע בשרות הציבורי הסתיימה, הוצעה ל</w:t>
      </w:r>
      <w:r w:rsidR="00C31E32" w:rsidRPr="00901A33">
        <w:rPr>
          <w:rFonts w:ascii="Arial" w:hAnsi="Arial" w:hint="cs"/>
          <w:sz w:val="22"/>
          <w:rtl/>
        </w:rPr>
        <w:t>תובע</w:t>
      </w:r>
      <w:r w:rsidRPr="00901A33">
        <w:rPr>
          <w:rFonts w:ascii="Arial" w:hAnsi="Arial"/>
          <w:sz w:val="22"/>
          <w:rtl/>
        </w:rPr>
        <w:t xml:space="preserve"> עבודה ברמה ניהולית בכירה התואמת לכישוריו </w:t>
      </w:r>
      <w:r w:rsidRPr="00901A33">
        <w:rPr>
          <w:rFonts w:ascii="Arial" w:hAnsi="Arial" w:hint="eastAsia"/>
          <w:sz w:val="22"/>
          <w:rtl/>
        </w:rPr>
        <w:t>ונ</w:t>
      </w:r>
      <w:r w:rsidR="00D61B3D" w:rsidRPr="00901A33">
        <w:rPr>
          <w:rFonts w:ascii="Arial" w:hAnsi="Arial" w:hint="cs"/>
          <w:sz w:val="22"/>
          <w:rtl/>
        </w:rPr>
        <w:t>י</w:t>
      </w:r>
      <w:r w:rsidRPr="00901A33">
        <w:rPr>
          <w:rFonts w:ascii="Arial" w:hAnsi="Arial" w:hint="eastAsia"/>
          <w:sz w:val="22"/>
          <w:rtl/>
        </w:rPr>
        <w:t>סיונו</w:t>
      </w:r>
      <w:r w:rsidRPr="00901A33">
        <w:rPr>
          <w:rFonts w:ascii="Arial" w:hAnsi="Arial"/>
          <w:sz w:val="22"/>
          <w:rtl/>
        </w:rPr>
        <w:t xml:space="preserve"> רב השנים, בעמותה העוסקת בחינוך ("קו לנוער"). התובע נמנע מלהתחיל בעבודה זו (וגם לא חיפש עבודה אחרת) מאחר </w:t>
      </w:r>
      <w:r w:rsidR="00C31E32" w:rsidRPr="00901A33">
        <w:rPr>
          <w:rFonts w:ascii="Arial" w:hAnsi="Arial" w:hint="cs"/>
          <w:sz w:val="22"/>
          <w:rtl/>
        </w:rPr>
        <w:t>ש</w:t>
      </w:r>
      <w:r w:rsidRPr="00901A33">
        <w:rPr>
          <w:rFonts w:ascii="Arial" w:hAnsi="Arial"/>
          <w:sz w:val="22"/>
          <w:rtl/>
        </w:rPr>
        <w:t xml:space="preserve">תקוותו ומאמציו באותה עת התמקדו </w:t>
      </w:r>
      <w:r w:rsidRPr="00901A33">
        <w:rPr>
          <w:rFonts w:ascii="Arial" w:hAnsi="Arial" w:hint="eastAsia"/>
          <w:sz w:val="22"/>
          <w:rtl/>
        </w:rPr>
        <w:t>בנ</w:t>
      </w:r>
      <w:r w:rsidR="00C31E32" w:rsidRPr="00901A33">
        <w:rPr>
          <w:rFonts w:ascii="Arial" w:hAnsi="Arial" w:hint="cs"/>
          <w:sz w:val="22"/>
          <w:rtl/>
        </w:rPr>
        <w:t>י</w:t>
      </w:r>
      <w:r w:rsidRPr="00901A33">
        <w:rPr>
          <w:rFonts w:ascii="Arial" w:hAnsi="Arial" w:hint="eastAsia"/>
          <w:sz w:val="22"/>
          <w:rtl/>
        </w:rPr>
        <w:t>סיון</w:t>
      </w:r>
      <w:r w:rsidRPr="00901A33">
        <w:rPr>
          <w:rFonts w:ascii="Arial" w:hAnsi="Arial"/>
          <w:sz w:val="22"/>
          <w:rtl/>
        </w:rPr>
        <w:t xml:space="preserve"> לחזור לעבודתו אצל הנתבעת ולהשלים את תקופת החוזה. </w:t>
      </w:r>
    </w:p>
    <w:p w14:paraId="33E5B851" w14:textId="55819C9C" w:rsidR="00501BE3" w:rsidRPr="00901A33" w:rsidRDefault="00501BE3" w:rsidP="00D20F8D">
      <w:pPr>
        <w:pStyle w:val="11"/>
        <w:tabs>
          <w:tab w:val="left" w:pos="1160"/>
        </w:tabs>
        <w:spacing w:before="0" w:after="240" w:line="360" w:lineRule="auto"/>
        <w:ind w:left="1160" w:firstLine="0"/>
        <w:rPr>
          <w:rFonts w:ascii="Arial" w:hAnsi="Arial"/>
          <w:sz w:val="22"/>
        </w:rPr>
      </w:pPr>
      <w:r w:rsidRPr="00901A33">
        <w:rPr>
          <w:rFonts w:ascii="Arial" w:hAnsi="Arial"/>
          <w:sz w:val="22"/>
          <w:rtl/>
        </w:rPr>
        <w:t xml:space="preserve">כשלאחר החודשים הארוכים שחלפו בהמתנה מורטת עצבים </w:t>
      </w:r>
      <w:r w:rsidRPr="00901A33">
        <w:rPr>
          <w:rFonts w:ascii="Arial" w:hAnsi="Arial" w:hint="eastAsia"/>
          <w:sz w:val="22"/>
          <w:rtl/>
        </w:rPr>
        <w:t>להתי</w:t>
      </w:r>
      <w:r w:rsidR="00D61B3D" w:rsidRPr="00901A33">
        <w:rPr>
          <w:rFonts w:ascii="Arial" w:hAnsi="Arial" w:hint="cs"/>
          <w:sz w:val="22"/>
          <w:rtl/>
        </w:rPr>
        <w:t>י</w:t>
      </w:r>
      <w:r w:rsidRPr="00901A33">
        <w:rPr>
          <w:rFonts w:ascii="Arial" w:hAnsi="Arial" w:hint="eastAsia"/>
          <w:sz w:val="22"/>
          <w:rtl/>
        </w:rPr>
        <w:t>חסות</w:t>
      </w:r>
      <w:r w:rsidRPr="00901A33">
        <w:rPr>
          <w:rFonts w:ascii="Arial" w:hAnsi="Arial"/>
          <w:sz w:val="22"/>
          <w:rtl/>
        </w:rPr>
        <w:t xml:space="preserve"> </w:t>
      </w:r>
      <w:r w:rsidR="00D20F8D" w:rsidRPr="00901A33">
        <w:rPr>
          <w:rFonts w:ascii="Arial" w:hAnsi="Arial" w:hint="cs"/>
          <w:sz w:val="22"/>
          <w:rtl/>
        </w:rPr>
        <w:t xml:space="preserve">הנתבעות </w:t>
      </w:r>
      <w:r w:rsidRPr="00901A33">
        <w:rPr>
          <w:rFonts w:ascii="Arial" w:hAnsi="Arial"/>
          <w:sz w:val="22"/>
          <w:rtl/>
        </w:rPr>
        <w:t xml:space="preserve">לפניותיו ולפניות בא כוחו, כאמור לעיל, התברר לו שאפסו הסיכויים לכך, המשרה המוצעת כבר נתפסה, והוא הפסיד גם עבודה זו.    </w:t>
      </w:r>
    </w:p>
    <w:p w14:paraId="5B4A9957" w14:textId="208CDEAB" w:rsidR="00CD69DB" w:rsidRPr="00901A33" w:rsidRDefault="00CD69DB" w:rsidP="00D20F8D">
      <w:pPr>
        <w:pStyle w:val="11"/>
        <w:numPr>
          <w:ilvl w:val="1"/>
          <w:numId w:val="14"/>
        </w:numPr>
        <w:tabs>
          <w:tab w:val="left" w:pos="1160"/>
        </w:tabs>
        <w:spacing w:before="0" w:after="240" w:line="360" w:lineRule="auto"/>
        <w:ind w:left="1160" w:right="0" w:hanging="630"/>
        <w:rPr>
          <w:rFonts w:ascii="Arial" w:hAnsi="Arial"/>
          <w:sz w:val="22"/>
        </w:rPr>
      </w:pPr>
      <w:r w:rsidRPr="00901A33">
        <w:rPr>
          <w:rFonts w:ascii="Arial" w:hAnsi="Arial" w:hint="cs"/>
          <w:sz w:val="22"/>
          <w:rtl/>
        </w:rPr>
        <w:t>התובע מעריך כי הפסד ההכנסה כאמור עומד על סך של 2</w:t>
      </w:r>
      <w:r w:rsidR="00D20F8D" w:rsidRPr="00901A33">
        <w:rPr>
          <w:rFonts w:ascii="Arial" w:hAnsi="Arial" w:hint="cs"/>
          <w:sz w:val="22"/>
          <w:rtl/>
        </w:rPr>
        <w:t>0</w:t>
      </w:r>
      <w:r w:rsidRPr="00901A33">
        <w:rPr>
          <w:rFonts w:ascii="Arial" w:hAnsi="Arial" w:hint="cs"/>
          <w:sz w:val="22"/>
          <w:rtl/>
        </w:rPr>
        <w:t xml:space="preserve">,000 ₪ בחודש לפחות לתקופה של לפחות שלוש שנים (מסכום זה אין צורך לנכות את </w:t>
      </w:r>
      <w:proofErr w:type="spellStart"/>
      <w:r w:rsidRPr="00901A33">
        <w:rPr>
          <w:rFonts w:ascii="Arial" w:hAnsi="Arial" w:hint="cs"/>
          <w:sz w:val="22"/>
          <w:rtl/>
        </w:rPr>
        <w:t>הגימלה</w:t>
      </w:r>
      <w:proofErr w:type="spellEnd"/>
      <w:r w:rsidRPr="00901A33">
        <w:rPr>
          <w:rFonts w:ascii="Arial" w:hAnsi="Arial" w:hint="cs"/>
          <w:sz w:val="22"/>
          <w:rtl/>
        </w:rPr>
        <w:t xml:space="preserve"> שקיבל התובע בפועל).</w:t>
      </w:r>
    </w:p>
    <w:p w14:paraId="3A93CE17" w14:textId="32520F8E" w:rsidR="00C31E32" w:rsidRPr="00901A33" w:rsidRDefault="00CD69DB" w:rsidP="00F85298">
      <w:pPr>
        <w:pStyle w:val="11"/>
        <w:numPr>
          <w:ilvl w:val="1"/>
          <w:numId w:val="14"/>
        </w:numPr>
        <w:tabs>
          <w:tab w:val="left" w:pos="1160"/>
        </w:tabs>
        <w:spacing w:before="0" w:after="240" w:line="360" w:lineRule="auto"/>
        <w:ind w:left="1160" w:right="0" w:hanging="630"/>
        <w:rPr>
          <w:rFonts w:ascii="Arial" w:hAnsi="Arial"/>
          <w:sz w:val="22"/>
          <w:rtl/>
        </w:rPr>
      </w:pPr>
      <w:r w:rsidRPr="00901A33">
        <w:rPr>
          <w:rFonts w:ascii="Arial" w:hAnsi="Arial" w:hint="cs"/>
          <w:sz w:val="22"/>
          <w:rtl/>
        </w:rPr>
        <w:t xml:space="preserve">על כן, </w:t>
      </w:r>
      <w:r w:rsidR="00C31E32" w:rsidRPr="00901A33">
        <w:rPr>
          <w:rFonts w:ascii="Arial" w:hAnsi="Arial" w:hint="cs"/>
          <w:sz w:val="22"/>
          <w:rtl/>
        </w:rPr>
        <w:t>התובע יעמיד את תביעתו בראש תביעה חלופי זה</w:t>
      </w:r>
      <w:r w:rsidR="00551383" w:rsidRPr="00901A33">
        <w:rPr>
          <w:rFonts w:ascii="Arial" w:hAnsi="Arial" w:hint="cs"/>
          <w:sz w:val="22"/>
          <w:rtl/>
        </w:rPr>
        <w:t xml:space="preserve"> </w:t>
      </w:r>
      <w:r w:rsidRPr="00901A33">
        <w:rPr>
          <w:rFonts w:ascii="Arial" w:hAnsi="Arial" w:hint="eastAsia"/>
          <w:b/>
          <w:bCs/>
          <w:sz w:val="22"/>
          <w:rtl/>
        </w:rPr>
        <w:t>על</w:t>
      </w:r>
      <w:r w:rsidRPr="00901A33">
        <w:rPr>
          <w:rFonts w:ascii="Arial" w:hAnsi="Arial"/>
          <w:b/>
          <w:bCs/>
          <w:sz w:val="22"/>
          <w:rtl/>
        </w:rPr>
        <w:t xml:space="preserve"> </w:t>
      </w:r>
      <w:r w:rsidR="00551383" w:rsidRPr="00901A33">
        <w:rPr>
          <w:rFonts w:ascii="Arial" w:hAnsi="Arial" w:hint="eastAsia"/>
          <w:b/>
          <w:bCs/>
          <w:sz w:val="22"/>
          <w:rtl/>
        </w:rPr>
        <w:t>סך</w:t>
      </w:r>
      <w:r w:rsidR="00551383" w:rsidRPr="00901A33">
        <w:rPr>
          <w:rFonts w:ascii="Arial" w:hAnsi="Arial" w:hint="cs"/>
          <w:sz w:val="22"/>
          <w:rtl/>
        </w:rPr>
        <w:t xml:space="preserve"> </w:t>
      </w:r>
      <w:r w:rsidR="00C31E32" w:rsidRPr="00901A33">
        <w:rPr>
          <w:rFonts w:ascii="Arial" w:hAnsi="Arial" w:hint="eastAsia"/>
          <w:b/>
          <w:bCs/>
          <w:sz w:val="22"/>
          <w:rtl/>
        </w:rPr>
        <w:t>של</w:t>
      </w:r>
      <w:r w:rsidR="00C31E32" w:rsidRPr="00901A33">
        <w:rPr>
          <w:rFonts w:ascii="Arial" w:hAnsi="Arial"/>
          <w:b/>
          <w:bCs/>
          <w:sz w:val="22"/>
          <w:rtl/>
        </w:rPr>
        <w:t xml:space="preserve"> </w:t>
      </w:r>
      <w:r w:rsidRPr="00901A33">
        <w:rPr>
          <w:rFonts w:ascii="Arial" w:hAnsi="Arial"/>
          <w:b/>
          <w:bCs/>
          <w:sz w:val="22"/>
          <w:rtl/>
        </w:rPr>
        <w:t xml:space="preserve">720,000 </w:t>
      </w:r>
      <w:r w:rsidR="00C31E32" w:rsidRPr="00901A33">
        <w:rPr>
          <w:rFonts w:ascii="Arial" w:hAnsi="Arial" w:hint="eastAsia"/>
          <w:b/>
          <w:bCs/>
          <w:sz w:val="22"/>
          <w:rtl/>
        </w:rPr>
        <w:t>₪</w:t>
      </w:r>
      <w:r w:rsidR="0097181E" w:rsidRPr="00901A33">
        <w:rPr>
          <w:rFonts w:ascii="Arial" w:hAnsi="Arial" w:hint="cs"/>
          <w:sz w:val="22"/>
          <w:rtl/>
        </w:rPr>
        <w:t xml:space="preserve">, בתוספת הפרשי הצמדה </w:t>
      </w:r>
      <w:proofErr w:type="spellStart"/>
      <w:r w:rsidR="0097181E" w:rsidRPr="00901A33">
        <w:rPr>
          <w:rFonts w:ascii="Arial" w:hAnsi="Arial" w:hint="cs"/>
          <w:sz w:val="22"/>
          <w:rtl/>
        </w:rPr>
        <w:t>ורבית</w:t>
      </w:r>
      <w:proofErr w:type="spellEnd"/>
      <w:r w:rsidR="0097181E" w:rsidRPr="00901A33">
        <w:rPr>
          <w:rFonts w:ascii="Arial" w:hAnsi="Arial" w:hint="cs"/>
          <w:sz w:val="22"/>
          <w:rtl/>
        </w:rPr>
        <w:t xml:space="preserve"> </w:t>
      </w:r>
      <w:r w:rsidR="00F85298" w:rsidRPr="00901A33">
        <w:rPr>
          <w:rFonts w:ascii="Arial" w:hAnsi="Arial" w:hint="cs"/>
          <w:sz w:val="22"/>
          <w:rtl/>
        </w:rPr>
        <w:t xml:space="preserve">מיום 1.1.2015 (אמצע תקופה) - </w:t>
      </w:r>
      <w:r w:rsidR="0097181E" w:rsidRPr="00901A33">
        <w:rPr>
          <w:rFonts w:ascii="Arial" w:hAnsi="Arial" w:hint="cs"/>
          <w:sz w:val="22"/>
          <w:rtl/>
        </w:rPr>
        <w:t xml:space="preserve"> </w:t>
      </w:r>
      <w:r w:rsidR="00F85298" w:rsidRPr="00901A33">
        <w:rPr>
          <w:rFonts w:ascii="Arial" w:hAnsi="Arial" w:hint="cs"/>
          <w:b/>
          <w:bCs/>
          <w:sz w:val="22"/>
          <w:u w:val="single"/>
          <w:rtl/>
        </w:rPr>
        <w:t>759,059 ₪</w:t>
      </w:r>
      <w:r w:rsidR="00F85298" w:rsidRPr="00901A33">
        <w:rPr>
          <w:rFonts w:ascii="Arial" w:hAnsi="Arial" w:hint="cs"/>
          <w:sz w:val="22"/>
          <w:rtl/>
        </w:rPr>
        <w:t>.</w:t>
      </w:r>
    </w:p>
    <w:p w14:paraId="112B793B" w14:textId="77777777" w:rsidR="00F85298" w:rsidRPr="00901A33" w:rsidRDefault="00F85298" w:rsidP="006B25CF">
      <w:pPr>
        <w:pStyle w:val="2"/>
        <w:tabs>
          <w:tab w:val="clear" w:pos="566"/>
          <w:tab w:val="left" w:pos="521"/>
        </w:tabs>
        <w:ind w:left="521" w:firstLine="0"/>
        <w:rPr>
          <w:sz w:val="28"/>
          <w:lang w:eastAsia="en-US"/>
        </w:rPr>
      </w:pPr>
    </w:p>
    <w:p w14:paraId="3EDD92B6" w14:textId="77777777" w:rsidR="00B67C81" w:rsidRPr="00901A33" w:rsidRDefault="00B67C81" w:rsidP="00303211">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העילות </w:t>
      </w:r>
      <w:proofErr w:type="spellStart"/>
      <w:r w:rsidRPr="00901A33">
        <w:rPr>
          <w:rFonts w:hint="cs"/>
          <w:sz w:val="28"/>
          <w:rtl/>
          <w:lang w:eastAsia="en-US"/>
        </w:rPr>
        <w:t>והסעדים</w:t>
      </w:r>
      <w:proofErr w:type="spellEnd"/>
      <w:r w:rsidRPr="00901A33">
        <w:rPr>
          <w:rFonts w:hint="cs"/>
          <w:sz w:val="28"/>
          <w:rtl/>
          <w:lang w:eastAsia="en-US"/>
        </w:rPr>
        <w:t xml:space="preserve"> המבוקשים בעניין הפנסיה</w:t>
      </w:r>
    </w:p>
    <w:p w14:paraId="5552356B" w14:textId="4C14910D" w:rsidR="00B67C81" w:rsidRPr="00901A33" w:rsidRDefault="000A76F3" w:rsidP="00BB1ACC">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הוראות כלליות בחוזה העבודה של התובע</w:t>
      </w:r>
    </w:p>
    <w:p w14:paraId="2CB32502" w14:textId="57641469" w:rsidR="000A76F3" w:rsidRPr="00901A33"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901A33">
        <w:rPr>
          <w:rStyle w:val="emailstyle17"/>
          <w:rFonts w:ascii="Times New Roman" w:hAnsi="Times New Roman" w:cs="David" w:hint="cs"/>
          <w:color w:val="auto"/>
          <w:u w:val="single"/>
          <w:rtl/>
        </w:rPr>
        <w:t xml:space="preserve">חוק </w:t>
      </w:r>
      <w:proofErr w:type="spellStart"/>
      <w:r w:rsidRPr="00901A33">
        <w:rPr>
          <w:rStyle w:val="emailstyle17"/>
          <w:rFonts w:ascii="Times New Roman" w:hAnsi="Times New Roman" w:cs="David" w:hint="cs"/>
          <w:color w:val="auto"/>
          <w:u w:val="single"/>
          <w:rtl/>
        </w:rPr>
        <w:t>הגימלאות</w:t>
      </w:r>
      <w:proofErr w:type="spellEnd"/>
      <w:r w:rsidRPr="00901A33">
        <w:rPr>
          <w:rStyle w:val="emailstyle17"/>
          <w:rFonts w:ascii="Times New Roman" w:hAnsi="Times New Roman" w:cs="David" w:hint="cs"/>
          <w:color w:val="auto"/>
          <w:u w:val="single"/>
          <w:rtl/>
        </w:rPr>
        <w:t xml:space="preserve"> אינו חל על התובע</w:t>
      </w:r>
    </w:p>
    <w:p w14:paraId="513C50E4" w14:textId="0F266EDD" w:rsidR="00721470" w:rsidRPr="00901A33" w:rsidRDefault="000A76F3"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בראשית חלק זה</w:t>
      </w:r>
      <w:r w:rsidR="00721470" w:rsidRPr="00901A33">
        <w:rPr>
          <w:rStyle w:val="emailstyle17"/>
          <w:rFonts w:ascii="Times New Roman" w:hAnsi="Times New Roman" w:cs="David" w:hint="cs"/>
          <w:color w:val="auto"/>
          <w:rtl/>
        </w:rPr>
        <w:t xml:space="preserve"> נבקש לחזור ל</w:t>
      </w:r>
      <w:r w:rsidR="00721470" w:rsidRPr="00901A33">
        <w:rPr>
          <w:rStyle w:val="emailstyle17"/>
          <w:rFonts w:ascii="Times New Roman" w:hAnsi="Times New Roman" w:cs="David" w:hint="eastAsia"/>
          <w:color w:val="auto"/>
          <w:rtl/>
        </w:rPr>
        <w:t>סעיף</w:t>
      </w:r>
      <w:r w:rsidR="00721470" w:rsidRPr="00901A33">
        <w:rPr>
          <w:rStyle w:val="emailstyle17"/>
          <w:rFonts w:ascii="Times New Roman" w:hAnsi="Times New Roman" w:cs="David"/>
          <w:color w:val="auto"/>
          <w:rtl/>
        </w:rPr>
        <w:t xml:space="preserve"> 11 לחוזה הבכירים </w:t>
      </w:r>
      <w:r w:rsidRPr="00901A33">
        <w:rPr>
          <w:rStyle w:val="emailstyle17"/>
          <w:rFonts w:ascii="Times New Roman" w:hAnsi="Times New Roman" w:cs="David" w:hint="cs"/>
          <w:b/>
          <w:bCs/>
          <w:color w:val="auto"/>
          <w:rtl/>
        </w:rPr>
        <w:t>ה</w:t>
      </w:r>
      <w:r w:rsidR="00721470" w:rsidRPr="00901A33">
        <w:rPr>
          <w:rStyle w:val="emailstyle17"/>
          <w:rFonts w:ascii="Times New Roman" w:hAnsi="Times New Roman" w:cs="David" w:hint="eastAsia"/>
          <w:b/>
          <w:bCs/>
          <w:color w:val="auto"/>
          <w:rtl/>
        </w:rPr>
        <w:t>קובע</w:t>
      </w:r>
      <w:r w:rsidR="00721470" w:rsidRPr="00901A33">
        <w:rPr>
          <w:rStyle w:val="emailstyle17"/>
          <w:rFonts w:ascii="Times New Roman" w:hAnsi="Times New Roman" w:cs="David"/>
          <w:b/>
          <w:bCs/>
          <w:color w:val="auto"/>
          <w:rtl/>
        </w:rPr>
        <w:t xml:space="preserve"> כי </w:t>
      </w:r>
      <w:r w:rsidR="00721470" w:rsidRPr="00901A33">
        <w:rPr>
          <w:rStyle w:val="emailstyle17"/>
          <w:rFonts w:ascii="Times New Roman" w:hAnsi="Times New Roman" w:cs="David" w:hint="eastAsia"/>
          <w:b/>
          <w:bCs/>
          <w:color w:val="auto"/>
          <w:rtl/>
        </w:rPr>
        <w:t>חוק</w:t>
      </w:r>
      <w:r w:rsidR="00721470" w:rsidRPr="00901A33">
        <w:rPr>
          <w:rStyle w:val="emailstyle17"/>
          <w:rFonts w:ascii="Times New Roman" w:hAnsi="Times New Roman" w:cs="David"/>
          <w:b/>
          <w:bCs/>
          <w:color w:val="auto"/>
          <w:rtl/>
        </w:rPr>
        <w:t xml:space="preserve"> </w:t>
      </w:r>
      <w:proofErr w:type="spellStart"/>
      <w:r w:rsidR="00721470" w:rsidRPr="00901A33">
        <w:rPr>
          <w:rStyle w:val="emailstyle17"/>
          <w:rFonts w:ascii="Times New Roman" w:hAnsi="Times New Roman" w:cs="David" w:hint="cs"/>
          <w:b/>
          <w:bCs/>
          <w:color w:val="auto"/>
          <w:rtl/>
        </w:rPr>
        <w:t>הגימלאות</w:t>
      </w:r>
      <w:proofErr w:type="spellEnd"/>
      <w:r w:rsidR="00721470" w:rsidRPr="00901A33">
        <w:rPr>
          <w:rStyle w:val="emailstyle17"/>
          <w:rFonts w:ascii="Times New Roman" w:hAnsi="Times New Roman" w:cs="David"/>
          <w:b/>
          <w:bCs/>
          <w:color w:val="auto"/>
          <w:rtl/>
        </w:rPr>
        <w:t xml:space="preserve"> </w:t>
      </w:r>
      <w:r w:rsidR="00721470" w:rsidRPr="00901A33">
        <w:rPr>
          <w:rStyle w:val="emailstyle17"/>
          <w:rFonts w:ascii="Times New Roman" w:hAnsi="Times New Roman" w:cs="David" w:hint="cs"/>
          <w:b/>
          <w:bCs/>
          <w:color w:val="auto"/>
          <w:rtl/>
        </w:rPr>
        <w:t>לא</w:t>
      </w:r>
      <w:r w:rsidR="00721470" w:rsidRPr="00901A33">
        <w:rPr>
          <w:rStyle w:val="emailstyle17"/>
          <w:rFonts w:ascii="Times New Roman" w:hAnsi="Times New Roman" w:cs="David"/>
          <w:b/>
          <w:bCs/>
          <w:color w:val="auto"/>
          <w:rtl/>
        </w:rPr>
        <w:t xml:space="preserve"> יחול על העסקתו של התובע</w:t>
      </w:r>
      <w:r w:rsidR="00721470" w:rsidRPr="00901A33">
        <w:rPr>
          <w:rStyle w:val="emailstyle17"/>
          <w:rFonts w:ascii="Times New Roman" w:hAnsi="Times New Roman" w:cs="David" w:hint="cs"/>
          <w:b/>
          <w:bCs/>
          <w:color w:val="auto"/>
          <w:rtl/>
        </w:rPr>
        <w:t xml:space="preserve">. </w:t>
      </w:r>
      <w:r w:rsidR="00721470" w:rsidRPr="00901A33">
        <w:rPr>
          <w:rStyle w:val="emailstyle17"/>
          <w:rFonts w:ascii="Times New Roman" w:hAnsi="Times New Roman" w:cs="David" w:hint="cs"/>
          <w:color w:val="auto"/>
          <w:rtl/>
        </w:rPr>
        <w:t>ראו גם סעיף 13 לחוזה</w:t>
      </w:r>
      <w:r w:rsidR="00721470" w:rsidRPr="00901A33">
        <w:rPr>
          <w:rStyle w:val="emailstyle17"/>
          <w:rFonts w:ascii="Times New Roman" w:hAnsi="Times New Roman" w:cs="David"/>
          <w:color w:val="auto"/>
          <w:rtl/>
        </w:rPr>
        <w:t xml:space="preserve">, המפנה לסעיף 107(א)(2) לחוק </w:t>
      </w:r>
      <w:proofErr w:type="spellStart"/>
      <w:r w:rsidR="00721470" w:rsidRPr="00901A33">
        <w:rPr>
          <w:rStyle w:val="emailstyle17"/>
          <w:rFonts w:ascii="Times New Roman" w:hAnsi="Times New Roman" w:cs="David" w:hint="eastAsia"/>
          <w:color w:val="auto"/>
          <w:rtl/>
        </w:rPr>
        <w:t>הגימלאות</w:t>
      </w:r>
      <w:proofErr w:type="spellEnd"/>
      <w:r w:rsidR="00721470" w:rsidRPr="00901A33">
        <w:rPr>
          <w:rStyle w:val="emailstyle17"/>
          <w:rFonts w:ascii="Times New Roman" w:hAnsi="Times New Roman" w:cs="David"/>
          <w:color w:val="auto"/>
          <w:rtl/>
        </w:rPr>
        <w:t>. סעיף 107(א)(2)</w:t>
      </w:r>
      <w:r w:rsidR="00721470" w:rsidRPr="00901A33">
        <w:rPr>
          <w:rStyle w:val="emailstyle17"/>
          <w:rFonts w:ascii="Times New Roman" w:hAnsi="Times New Roman" w:cs="David"/>
          <w:b/>
          <w:bCs/>
          <w:color w:val="auto"/>
          <w:rtl/>
        </w:rPr>
        <w:t xml:space="preserve"> האמור קובע כי </w:t>
      </w:r>
      <w:r w:rsidR="00721470" w:rsidRPr="00901A33">
        <w:rPr>
          <w:rStyle w:val="emailstyle17"/>
          <w:rFonts w:ascii="Times New Roman" w:hAnsi="Times New Roman" w:cs="David" w:hint="eastAsia"/>
          <w:b/>
          <w:bCs/>
          <w:color w:val="auto"/>
          <w:rtl/>
        </w:rPr>
        <w:t>הוראות</w:t>
      </w:r>
      <w:r w:rsidR="00721470" w:rsidRPr="00901A33">
        <w:rPr>
          <w:rStyle w:val="emailstyle17"/>
          <w:rFonts w:ascii="Times New Roman" w:hAnsi="Times New Roman" w:cs="David"/>
          <w:b/>
          <w:bCs/>
          <w:color w:val="auto"/>
          <w:rtl/>
        </w:rPr>
        <w:t xml:space="preserve"> חוק </w:t>
      </w:r>
      <w:proofErr w:type="spellStart"/>
      <w:r w:rsidR="00721470" w:rsidRPr="00901A33">
        <w:rPr>
          <w:rStyle w:val="emailstyle17"/>
          <w:rFonts w:ascii="Times New Roman" w:hAnsi="Times New Roman" w:cs="David" w:hint="eastAsia"/>
          <w:b/>
          <w:bCs/>
          <w:color w:val="auto"/>
          <w:rtl/>
        </w:rPr>
        <w:t>הגימלאות</w:t>
      </w:r>
      <w:proofErr w:type="spellEnd"/>
      <w:r w:rsidR="00721470" w:rsidRPr="00901A33">
        <w:rPr>
          <w:rStyle w:val="emailstyle17"/>
          <w:rFonts w:ascii="Times New Roman" w:hAnsi="Times New Roman" w:cs="David"/>
          <w:b/>
          <w:bCs/>
          <w:color w:val="auto"/>
          <w:rtl/>
        </w:rPr>
        <w:t xml:space="preserve"> כאמור לא יחולו על התובע</w:t>
      </w:r>
      <w:r w:rsidR="00721470" w:rsidRPr="00901A33">
        <w:rPr>
          <w:rStyle w:val="emailstyle17"/>
          <w:rFonts w:ascii="Times New Roman" w:hAnsi="Times New Roman" w:cs="David" w:hint="cs"/>
          <w:color w:val="auto"/>
          <w:rtl/>
        </w:rPr>
        <w:t>.</w:t>
      </w:r>
    </w:p>
    <w:p w14:paraId="7637CA8A" w14:textId="17CB10D7" w:rsidR="00721470" w:rsidRDefault="00721470"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ובין היתר, </w:t>
      </w:r>
      <w:r w:rsidRPr="00901A33">
        <w:rPr>
          <w:rStyle w:val="emailstyle17"/>
          <w:rFonts w:ascii="Times New Roman" w:hAnsi="Times New Roman" w:cs="David" w:hint="cs"/>
          <w:b/>
          <w:bCs/>
          <w:color w:val="auto"/>
          <w:rtl/>
        </w:rPr>
        <w:t xml:space="preserve">מאחר שחוק </w:t>
      </w:r>
      <w:proofErr w:type="spellStart"/>
      <w:r w:rsidRPr="00901A33">
        <w:rPr>
          <w:rStyle w:val="emailstyle17"/>
          <w:rFonts w:ascii="Times New Roman" w:hAnsi="Times New Roman" w:cs="David" w:hint="cs"/>
          <w:b/>
          <w:bCs/>
          <w:color w:val="auto"/>
          <w:rtl/>
        </w:rPr>
        <w:t>הגימלאות</w:t>
      </w:r>
      <w:proofErr w:type="spellEnd"/>
      <w:r w:rsidRPr="00901A33">
        <w:rPr>
          <w:rStyle w:val="emailstyle17"/>
          <w:rFonts w:ascii="Times New Roman" w:hAnsi="Times New Roman" w:cs="David" w:hint="cs"/>
          <w:b/>
          <w:bCs/>
          <w:color w:val="auto"/>
          <w:rtl/>
        </w:rPr>
        <w:t xml:space="preserve"> אינו חל על התובע, ממילא מועדי הערעור על החלטת הממונה </w:t>
      </w:r>
      <w:r w:rsidR="00E92285" w:rsidRPr="00901A33">
        <w:rPr>
          <w:rStyle w:val="emailstyle17"/>
          <w:rFonts w:ascii="Times New Roman" w:hAnsi="Times New Roman" w:cs="David" w:hint="cs"/>
          <w:b/>
          <w:bCs/>
          <w:color w:val="auto"/>
          <w:rtl/>
        </w:rPr>
        <w:t>ש</w:t>
      </w:r>
      <w:r w:rsidR="00F77E5E" w:rsidRPr="00901A33">
        <w:rPr>
          <w:rStyle w:val="emailstyle17"/>
          <w:rFonts w:ascii="Times New Roman" w:hAnsi="Times New Roman" w:cs="David" w:hint="cs"/>
          <w:b/>
          <w:bCs/>
          <w:color w:val="auto"/>
          <w:rtl/>
        </w:rPr>
        <w:t xml:space="preserve">נקבעו </w:t>
      </w:r>
      <w:r w:rsidR="00E92285" w:rsidRPr="00901A33">
        <w:rPr>
          <w:rStyle w:val="emailstyle17"/>
          <w:rFonts w:ascii="Times New Roman" w:hAnsi="Times New Roman" w:cs="David" w:hint="cs"/>
          <w:b/>
          <w:bCs/>
          <w:color w:val="auto"/>
          <w:rtl/>
        </w:rPr>
        <w:t xml:space="preserve">בתקנות </w:t>
      </w:r>
      <w:r w:rsidR="00F77E5E" w:rsidRPr="00901A33">
        <w:rPr>
          <w:rStyle w:val="emailstyle17"/>
          <w:rFonts w:ascii="Times New Roman" w:hAnsi="Times New Roman" w:cs="David" w:hint="cs"/>
          <w:b/>
          <w:bCs/>
          <w:color w:val="auto"/>
          <w:rtl/>
        </w:rPr>
        <w:t xml:space="preserve">שהותקנו מכוח </w:t>
      </w:r>
      <w:r w:rsidR="00E92285" w:rsidRPr="00901A33">
        <w:rPr>
          <w:rStyle w:val="emailstyle17"/>
          <w:rFonts w:ascii="Times New Roman" w:hAnsi="Times New Roman" w:cs="David" w:hint="cs"/>
          <w:b/>
          <w:bCs/>
          <w:color w:val="auto"/>
          <w:rtl/>
        </w:rPr>
        <w:t xml:space="preserve">חוק זה, </w:t>
      </w:r>
      <w:r w:rsidRPr="00901A33">
        <w:rPr>
          <w:rStyle w:val="emailstyle17"/>
          <w:rFonts w:ascii="Times New Roman" w:hAnsi="Times New Roman" w:cs="David" w:hint="cs"/>
          <w:b/>
          <w:bCs/>
          <w:color w:val="auto"/>
          <w:rtl/>
        </w:rPr>
        <w:t>אינם חלים עליו</w:t>
      </w:r>
      <w:r w:rsidRPr="00901A33">
        <w:rPr>
          <w:rStyle w:val="emailstyle17"/>
          <w:rFonts w:ascii="Times New Roman" w:hAnsi="Times New Roman" w:cs="David" w:hint="cs"/>
          <w:color w:val="auto"/>
          <w:rtl/>
        </w:rPr>
        <w:t>.</w:t>
      </w:r>
    </w:p>
    <w:p w14:paraId="69A0D4C7" w14:textId="77777777" w:rsidR="006B25CF" w:rsidRPr="00901A33" w:rsidRDefault="006B25CF" w:rsidP="006B25CF">
      <w:pPr>
        <w:pStyle w:val="11"/>
        <w:spacing w:before="0" w:after="240" w:line="360" w:lineRule="auto"/>
        <w:ind w:left="1160" w:right="360" w:firstLine="0"/>
        <w:rPr>
          <w:rStyle w:val="emailstyle17"/>
          <w:rFonts w:ascii="Times New Roman" w:hAnsi="Times New Roman" w:cs="David"/>
          <w:color w:val="auto"/>
        </w:rPr>
      </w:pPr>
    </w:p>
    <w:p w14:paraId="38C3AA2F" w14:textId="77777777" w:rsidR="000A76F3" w:rsidRPr="00901A33"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sidRPr="00901A33">
        <w:rPr>
          <w:rStyle w:val="emailstyle17"/>
          <w:rFonts w:ascii="Times New Roman" w:hAnsi="Times New Roman" w:cs="David" w:hint="cs"/>
          <w:color w:val="auto"/>
          <w:u w:val="single"/>
          <w:rtl/>
        </w:rPr>
        <w:lastRenderedPageBreak/>
        <w:t xml:space="preserve">התובע זכאי לכל הזכויות על פי חוק </w:t>
      </w:r>
      <w:proofErr w:type="spellStart"/>
      <w:r w:rsidRPr="00901A33">
        <w:rPr>
          <w:rStyle w:val="emailstyle17"/>
          <w:rFonts w:ascii="Times New Roman" w:hAnsi="Times New Roman" w:cs="David" w:hint="cs"/>
          <w:color w:val="auto"/>
          <w:u w:val="single"/>
          <w:rtl/>
        </w:rPr>
        <w:t>הגימלאות</w:t>
      </w:r>
      <w:proofErr w:type="spellEnd"/>
      <w:r w:rsidRPr="00901A33">
        <w:rPr>
          <w:rStyle w:val="emailstyle17"/>
          <w:rFonts w:ascii="Times New Roman" w:hAnsi="Times New Roman" w:cs="David" w:hint="cs"/>
          <w:color w:val="auto"/>
          <w:u w:val="single"/>
          <w:rtl/>
        </w:rPr>
        <w:t xml:space="preserve"> ולכל הטבה שניתנה בתקופת עבודתו בחוזה בכירים</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b/>
          <w:bCs/>
          <w:color w:val="auto"/>
          <w:rtl/>
        </w:rPr>
        <w:t xml:space="preserve"> </w:t>
      </w:r>
    </w:p>
    <w:p w14:paraId="456495E8" w14:textId="53AFDE68" w:rsidR="000A76F3" w:rsidRPr="00901A33" w:rsidRDefault="000A76F3" w:rsidP="005530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cs="David" w:hint="eastAsia"/>
          <w:color w:val="auto"/>
          <w:sz w:val="22"/>
          <w:rtl/>
        </w:rPr>
        <w:t>המ</w:t>
      </w:r>
      <w:r w:rsidRPr="00901A33">
        <w:rPr>
          <w:rStyle w:val="emailstyle17"/>
          <w:rFonts w:cs="David" w:hint="cs"/>
          <w:color w:val="auto"/>
          <w:sz w:val="22"/>
          <w:rtl/>
        </w:rPr>
        <w:t xml:space="preserve">בוא לחוזה </w:t>
      </w:r>
      <w:r w:rsidRPr="00901A33">
        <w:rPr>
          <w:rStyle w:val="emailstyle17"/>
          <w:rFonts w:ascii="Times New Roman" w:hAnsi="Times New Roman" w:cs="David" w:hint="eastAsia"/>
          <w:b/>
          <w:bCs/>
          <w:color w:val="auto"/>
          <w:rtl/>
        </w:rPr>
        <w:t>מבהיר</w:t>
      </w:r>
      <w:r w:rsidRPr="00901A33">
        <w:rPr>
          <w:rStyle w:val="emailstyle17"/>
          <w:rFonts w:ascii="Times New Roman" w:hAnsi="Times New Roman" w:cs="David"/>
          <w:b/>
          <w:bCs/>
          <w:color w:val="auto"/>
          <w:rtl/>
        </w:rPr>
        <w:t xml:space="preserve"> כי הנתבעת </w:t>
      </w:r>
      <w:proofErr w:type="spellStart"/>
      <w:r w:rsidRPr="00901A33">
        <w:rPr>
          <w:rStyle w:val="emailstyle17"/>
          <w:rFonts w:ascii="Times New Roman" w:hAnsi="Times New Roman" w:cs="David" w:hint="eastAsia"/>
          <w:b/>
          <w:bCs/>
          <w:color w:val="auto"/>
          <w:rtl/>
        </w:rPr>
        <w:t>היתה</w:t>
      </w:r>
      <w:proofErr w:type="spellEnd"/>
      <w:r w:rsidRPr="00901A33">
        <w:rPr>
          <w:rStyle w:val="emailstyle17"/>
          <w:rFonts w:ascii="Times New Roman" w:hAnsi="Times New Roman" w:cs="David"/>
          <w:b/>
          <w:bCs/>
          <w:color w:val="auto"/>
          <w:rtl/>
        </w:rPr>
        <w:t xml:space="preserve"> מעוניינת לה</w:t>
      </w:r>
      <w:r w:rsidR="001170AA" w:rsidRPr="00901A33">
        <w:rPr>
          <w:rStyle w:val="emailstyle17"/>
          <w:rFonts w:ascii="Times New Roman" w:hAnsi="Times New Roman" w:cs="David" w:hint="cs"/>
          <w:b/>
          <w:bCs/>
          <w:color w:val="auto"/>
          <w:rtl/>
        </w:rPr>
        <w:t>פסיק את העסקתו בכתב מינוי ולה</w:t>
      </w:r>
      <w:r w:rsidR="001409E7" w:rsidRPr="00901A33">
        <w:rPr>
          <w:rStyle w:val="emailstyle17"/>
          <w:rFonts w:ascii="Times New Roman" w:hAnsi="Times New Roman" w:cs="David" w:hint="eastAsia"/>
          <w:b/>
          <w:bCs/>
          <w:color w:val="auto"/>
          <w:rtl/>
        </w:rPr>
        <w:t>ת</w:t>
      </w:r>
      <w:r w:rsidR="001170AA" w:rsidRPr="00901A33">
        <w:rPr>
          <w:rStyle w:val="emailstyle17"/>
          <w:rFonts w:ascii="Times New Roman" w:hAnsi="Times New Roman" w:cs="David" w:hint="cs"/>
          <w:b/>
          <w:bCs/>
          <w:color w:val="auto"/>
          <w:rtl/>
        </w:rPr>
        <w:t>חיל לה</w:t>
      </w:r>
      <w:r w:rsidRPr="00901A33">
        <w:rPr>
          <w:rStyle w:val="emailstyle17"/>
          <w:rFonts w:ascii="Times New Roman" w:hAnsi="Times New Roman" w:cs="David"/>
          <w:b/>
          <w:bCs/>
          <w:color w:val="auto"/>
          <w:rtl/>
        </w:rPr>
        <w:t>עסיק</w:t>
      </w:r>
      <w:r w:rsidR="001170AA" w:rsidRPr="00901A33">
        <w:rPr>
          <w:rStyle w:val="emailstyle17"/>
          <w:rFonts w:ascii="Times New Roman" w:hAnsi="Times New Roman" w:cs="David" w:hint="cs"/>
          <w:b/>
          <w:bCs/>
          <w:color w:val="auto"/>
          <w:rtl/>
        </w:rPr>
        <w:t>ו</w:t>
      </w:r>
      <w:r w:rsidRPr="00901A33">
        <w:rPr>
          <w:rStyle w:val="emailstyle17"/>
          <w:rFonts w:ascii="Times New Roman" w:hAnsi="Times New Roman" w:cs="David"/>
          <w:b/>
          <w:bCs/>
          <w:color w:val="auto"/>
          <w:rtl/>
        </w:rPr>
        <w:t xml:space="preserve"> בתנאים מיוחדים</w:t>
      </w:r>
      <w:r w:rsidRPr="00901A33">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proofErr w:type="spellStart"/>
      <w:r w:rsidRPr="00901A33">
        <w:rPr>
          <w:rStyle w:val="emailstyle17"/>
          <w:rFonts w:ascii="Times New Roman" w:hAnsi="Times New Roman" w:cs="David" w:hint="eastAsia"/>
          <w:color w:val="auto"/>
          <w:rtl/>
        </w:rPr>
        <w:t>התש</w:t>
      </w:r>
      <w:r w:rsidRPr="00901A33">
        <w:rPr>
          <w:rStyle w:val="emailstyle17"/>
          <w:rFonts w:ascii="Times New Roman" w:hAnsi="Times New Roman" w:cs="David"/>
          <w:color w:val="auto"/>
          <w:rtl/>
        </w:rPr>
        <w:t>"ך</w:t>
      </w:r>
      <w:proofErr w:type="spellEnd"/>
      <w:r w:rsidRPr="00901A33">
        <w:rPr>
          <w:rStyle w:val="emailstyle17"/>
          <w:rFonts w:ascii="Times New Roman" w:hAnsi="Times New Roman" w:cs="David"/>
          <w:color w:val="auto"/>
          <w:rtl/>
        </w:rPr>
        <w:t xml:space="preserve"> – 1960, ופסקה 16.414 בתקשי"ר</w:t>
      </w:r>
      <w:r w:rsidR="001170AA" w:rsidRPr="00901A33">
        <w:rPr>
          <w:rStyle w:val="emailstyle17"/>
          <w:rFonts w:ascii="Times New Roman" w:hAnsi="Times New Roman" w:cs="David"/>
          <w:color w:val="auto"/>
          <w:rtl/>
        </w:rPr>
        <w:t>.</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הסכים</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להיות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מועסק</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על</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פי</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הוראות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החוזה</w:t>
      </w:r>
      <w:r w:rsidR="001170AA"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ויתר</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על</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כתב</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המינוי</w:t>
      </w:r>
      <w:r w:rsidR="001170AA" w:rsidRPr="00901A33">
        <w:rPr>
          <w:rStyle w:val="emailstyle17"/>
          <w:rFonts w:ascii="Times New Roman" w:hAnsi="Times New Roman" w:cs="David"/>
          <w:b/>
          <w:bCs/>
          <w:color w:val="auto"/>
          <w:rtl/>
        </w:rPr>
        <w:t xml:space="preserve"> ובכך תמה העסקתו בכתב מינוי</w:t>
      </w:r>
      <w:r w:rsidRPr="00901A33">
        <w:rPr>
          <w:rStyle w:val="emailstyle17"/>
          <w:rFonts w:ascii="Times New Roman" w:hAnsi="Times New Roman" w:cs="David"/>
          <w:b/>
          <w:bCs/>
          <w:color w:val="auto"/>
          <w:rtl/>
        </w:rPr>
        <w:t>.</w:t>
      </w:r>
      <w:r w:rsidRPr="00901A33">
        <w:rPr>
          <w:rStyle w:val="emailstyle17"/>
          <w:rFonts w:ascii="Times New Roman" w:hAnsi="Times New Roman" w:cs="David"/>
          <w:color w:val="auto"/>
          <w:rtl/>
        </w:rPr>
        <w:t xml:space="preserve"> בהקשר זה ראו גם סעיף 5 לחוזה.</w:t>
      </w:r>
    </w:p>
    <w:p w14:paraId="733C776B" w14:textId="69D3F7D7" w:rsidR="000A76F3" w:rsidRPr="00901A33" w:rsidRDefault="000A76F3" w:rsidP="00DF60DF">
      <w:pPr>
        <w:pStyle w:val="11"/>
        <w:numPr>
          <w:ilvl w:val="1"/>
          <w:numId w:val="14"/>
        </w:numPr>
        <w:spacing w:before="0" w:after="240" w:line="360" w:lineRule="auto"/>
        <w:ind w:left="1160" w:right="0" w:hanging="495"/>
        <w:rPr>
          <w:rStyle w:val="emailstyle17"/>
          <w:rFonts w:ascii="Times New Roman" w:hAnsi="Times New Roman" w:cs="David"/>
          <w:color w:val="auto"/>
          <w:rtl/>
        </w:rPr>
      </w:pPr>
      <w:r w:rsidRPr="00901A33">
        <w:rPr>
          <w:rStyle w:val="emailstyle17"/>
          <w:rFonts w:ascii="Times New Roman" w:hAnsi="Times New Roman" w:cs="David" w:hint="eastAsia"/>
          <w:color w:val="auto"/>
          <w:rtl/>
        </w:rPr>
        <w:t>י</w:t>
      </w:r>
      <w:r w:rsidRPr="00901A33">
        <w:rPr>
          <w:rFonts w:hint="cs"/>
          <w:rtl/>
        </w:rPr>
        <w:t xml:space="preserve">ודגש כי מלבד הוויתור </w:t>
      </w:r>
      <w:r w:rsidRPr="00901A33">
        <w:rPr>
          <w:rFonts w:hint="eastAsia"/>
          <w:rtl/>
        </w:rPr>
        <w:t>על</w:t>
      </w:r>
      <w:r w:rsidRPr="00901A33">
        <w:rPr>
          <w:rtl/>
        </w:rPr>
        <w:t xml:space="preserve"> </w:t>
      </w:r>
      <w:r w:rsidR="001409E7" w:rsidRPr="00901A33">
        <w:rPr>
          <w:rFonts w:hint="eastAsia"/>
          <w:rtl/>
        </w:rPr>
        <w:t>הזכות</w:t>
      </w:r>
      <w:r w:rsidR="001409E7" w:rsidRPr="00901A33">
        <w:rPr>
          <w:rtl/>
        </w:rPr>
        <w:t xml:space="preserve"> </w:t>
      </w:r>
      <w:r w:rsidR="001409E7" w:rsidRPr="00901A33">
        <w:rPr>
          <w:rFonts w:hint="eastAsia"/>
          <w:rtl/>
        </w:rPr>
        <w:t>לקביעות</w:t>
      </w:r>
      <w:r w:rsidR="001409E7" w:rsidRPr="00901A33">
        <w:rPr>
          <w:rtl/>
        </w:rPr>
        <w:t xml:space="preserve"> </w:t>
      </w:r>
      <w:r w:rsidR="001409E7" w:rsidRPr="00901A33">
        <w:rPr>
          <w:rFonts w:hint="eastAsia"/>
          <w:rtl/>
        </w:rPr>
        <w:t>שיש</w:t>
      </w:r>
      <w:r w:rsidR="001409E7" w:rsidRPr="00901A33">
        <w:rPr>
          <w:rtl/>
        </w:rPr>
        <w:t xml:space="preserve"> </w:t>
      </w:r>
      <w:r w:rsidR="001409E7" w:rsidRPr="00901A33">
        <w:rPr>
          <w:rFonts w:hint="eastAsia"/>
          <w:rtl/>
        </w:rPr>
        <w:t>למועסק</w:t>
      </w:r>
      <w:r w:rsidR="001409E7" w:rsidRPr="00901A33">
        <w:rPr>
          <w:rtl/>
        </w:rPr>
        <w:t xml:space="preserve"> </w:t>
      </w:r>
      <w:r w:rsidR="001409E7" w:rsidRPr="00901A33">
        <w:rPr>
          <w:rFonts w:hint="eastAsia"/>
          <w:rtl/>
        </w:rPr>
        <w:t>ב</w:t>
      </w:r>
      <w:r w:rsidRPr="00901A33">
        <w:rPr>
          <w:rFonts w:hint="cs"/>
          <w:rtl/>
        </w:rPr>
        <w:t xml:space="preserve">כתב המינוי, היה מובן לצדדים כי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לא ויתר על זכויות אחרות המגיעות ושיגיעו לעובדי המדינה</w:t>
      </w:r>
      <w:r w:rsidR="00DF60DF" w:rsidRPr="00901A33">
        <w:rPr>
          <w:rStyle w:val="emailstyle17"/>
          <w:rFonts w:ascii="Times New Roman" w:hAnsi="Times New Roman" w:cs="David" w:hint="cs"/>
          <w:color w:val="auto"/>
          <w:rtl/>
        </w:rPr>
        <w:t xml:space="preserve">. </w:t>
      </w:r>
      <w:r w:rsidR="00DF60DF" w:rsidRPr="00901A33">
        <w:rPr>
          <w:rStyle w:val="emailstyle17"/>
          <w:rFonts w:ascii="Times New Roman" w:hAnsi="Times New Roman" w:cs="David" w:hint="eastAsia"/>
          <w:color w:val="auto"/>
          <w:rtl/>
        </w:rPr>
        <w:t>כך</w:t>
      </w:r>
      <w:r w:rsidR="00DF60DF" w:rsidRPr="00901A33">
        <w:rPr>
          <w:rStyle w:val="emailstyle17"/>
          <w:rFonts w:ascii="Times New Roman" w:hAnsi="Times New Roman" w:cs="David"/>
          <w:color w:val="auto"/>
          <w:rtl/>
        </w:rPr>
        <w:t xml:space="preserve"> </w:t>
      </w:r>
      <w:r w:rsidR="00DF60DF" w:rsidRPr="00901A33">
        <w:rPr>
          <w:rStyle w:val="emailstyle17"/>
          <w:rFonts w:ascii="Times New Roman" w:hAnsi="Times New Roman" w:cs="David" w:hint="eastAsia"/>
          <w:color w:val="auto"/>
          <w:rtl/>
        </w:rPr>
        <w:t>לדוגמא</w:t>
      </w:r>
      <w:r w:rsidR="00E92285" w:rsidRPr="00901A33">
        <w:rPr>
          <w:rStyle w:val="emailstyle17"/>
          <w:rFonts w:ascii="Times New Roman" w:hAnsi="Times New Roman" w:cs="David"/>
          <w:color w:val="auto"/>
          <w:rtl/>
        </w:rPr>
        <w:t xml:space="preserve"> </w:t>
      </w:r>
      <w:r w:rsidRPr="00901A33">
        <w:rPr>
          <w:rStyle w:val="emailstyle17"/>
          <w:rFonts w:ascii="Times New Roman" w:hAnsi="Times New Roman" w:cs="David" w:hint="cs"/>
          <w:color w:val="auto"/>
          <w:rtl/>
        </w:rPr>
        <w:t xml:space="preserve">סעיף 12(ה) להסכם </w:t>
      </w:r>
      <w:r w:rsidRPr="00901A33">
        <w:rPr>
          <w:rStyle w:val="emailstyle17"/>
          <w:rFonts w:ascii="Times New Roman" w:hAnsi="Times New Roman" w:cs="David" w:hint="eastAsia"/>
          <w:color w:val="auto"/>
          <w:rtl/>
        </w:rPr>
        <w:t>ה</w:t>
      </w:r>
      <w:r w:rsidRPr="00901A33">
        <w:rPr>
          <w:rStyle w:val="emailstyle17"/>
          <w:rFonts w:ascii="Times New Roman" w:hAnsi="Times New Roman" w:cs="David" w:hint="cs"/>
          <w:color w:val="auto"/>
          <w:rtl/>
        </w:rPr>
        <w:t>מציין במפורש "</w:t>
      </w:r>
      <w:r w:rsidRPr="00901A33">
        <w:rPr>
          <w:rStyle w:val="emailstyle17"/>
          <w:rFonts w:ascii="Times New Roman" w:hAnsi="Times New Roman" w:cs="David" w:hint="cs"/>
          <w:i/>
          <w:iCs/>
          <w:color w:val="auto"/>
          <w:rtl/>
        </w:rPr>
        <w:t>למען הסר ספק</w:t>
      </w:r>
      <w:r w:rsidRPr="00901A33">
        <w:rPr>
          <w:rStyle w:val="emailstyle17"/>
          <w:rFonts w:ascii="Times New Roman" w:hAnsi="Times New Roman" w:cs="David" w:hint="cs"/>
          <w:color w:val="auto"/>
          <w:rtl/>
        </w:rPr>
        <w:t xml:space="preserve">", כי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אף</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שחוק</w:t>
      </w:r>
      <w:r w:rsidRPr="00901A33">
        <w:rPr>
          <w:rStyle w:val="emailstyle17"/>
          <w:rFonts w:ascii="Times New Roman" w:hAnsi="Times New Roman" w:cs="David"/>
          <w:color w:val="auto"/>
          <w:rtl/>
        </w:rPr>
        <w:t xml:space="preserve"> </w:t>
      </w:r>
      <w:proofErr w:type="spellStart"/>
      <w:r w:rsidRPr="00901A33">
        <w:rPr>
          <w:rStyle w:val="emailstyle17"/>
          <w:rFonts w:ascii="Times New Roman" w:hAnsi="Times New Roman" w:cs="David" w:hint="eastAsia"/>
          <w:color w:val="auto"/>
          <w:rtl/>
        </w:rPr>
        <w:t>הגימלאות</w:t>
      </w:r>
      <w:proofErr w:type="spellEnd"/>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חל</w:t>
      </w:r>
      <w:r w:rsidRPr="00901A33">
        <w:rPr>
          <w:rStyle w:val="emailstyle17"/>
          <w:rFonts w:ascii="Times New Roman" w:hAnsi="Times New Roman" w:cs="David"/>
          <w:color w:val="auto"/>
          <w:rtl/>
        </w:rPr>
        <w:t xml:space="preserve"> (סעיף 11 </w:t>
      </w:r>
      <w:r w:rsidRPr="00901A33">
        <w:rPr>
          <w:rStyle w:val="emailstyle17"/>
          <w:rFonts w:ascii="Times New Roman" w:hAnsi="Times New Roman" w:cs="David" w:hint="eastAsia"/>
          <w:color w:val="auto"/>
          <w:rtl/>
        </w:rPr>
        <w:t>בחוזה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התובע</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יהיה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זכאי</w:t>
      </w:r>
      <w:r w:rsidRPr="00901A33">
        <w:rPr>
          <w:rStyle w:val="emailstyle17"/>
          <w:rFonts w:ascii="Times New Roman" w:hAnsi="Times New Roman" w:cs="David"/>
          <w:b/>
          <w:bCs/>
          <w:color w:val="auto"/>
          <w:rtl/>
        </w:rPr>
        <w:t xml:space="preserve"> ל"</w:t>
      </w:r>
      <w:r w:rsidRPr="00901A33">
        <w:rPr>
          <w:rStyle w:val="emailstyle17"/>
          <w:rFonts w:ascii="Times New Roman" w:hAnsi="Times New Roman" w:cs="David" w:hint="eastAsia"/>
          <w:b/>
          <w:bCs/>
          <w:i/>
          <w:iCs/>
          <w:color w:val="auto"/>
          <w:rtl/>
        </w:rPr>
        <w:t>כל</w:t>
      </w:r>
      <w:r w:rsidRPr="00901A33">
        <w:rPr>
          <w:rStyle w:val="emailstyle17"/>
          <w:rFonts w:ascii="Times New Roman" w:hAnsi="Times New Roman" w:cs="David"/>
          <w:b/>
          <w:bCs/>
          <w:i/>
          <w:iCs/>
          <w:color w:val="auto"/>
          <w:rtl/>
        </w:rPr>
        <w:t xml:space="preserve"> </w:t>
      </w:r>
      <w:r w:rsidRPr="00901A33">
        <w:rPr>
          <w:rStyle w:val="emailstyle17"/>
          <w:rFonts w:ascii="Times New Roman" w:hAnsi="Times New Roman" w:cs="David" w:hint="eastAsia"/>
          <w:b/>
          <w:bCs/>
          <w:i/>
          <w:iCs/>
          <w:color w:val="auto"/>
          <w:u w:val="single"/>
          <w:rtl/>
        </w:rPr>
        <w:t>הזכויות</w:t>
      </w:r>
      <w:r w:rsidRPr="00901A33">
        <w:rPr>
          <w:rStyle w:val="emailstyle17"/>
          <w:rFonts w:ascii="Times New Roman" w:hAnsi="Times New Roman" w:cs="David"/>
          <w:b/>
          <w:bCs/>
          <w:i/>
          <w:iCs/>
          <w:color w:val="auto"/>
          <w:rtl/>
        </w:rPr>
        <w:t xml:space="preserve"> על פי חוק </w:t>
      </w:r>
      <w:proofErr w:type="spellStart"/>
      <w:r w:rsidRPr="00901A33">
        <w:rPr>
          <w:rStyle w:val="emailstyle17"/>
          <w:rFonts w:ascii="Times New Roman" w:hAnsi="Times New Roman" w:cs="David" w:hint="eastAsia"/>
          <w:b/>
          <w:bCs/>
          <w:i/>
          <w:iCs/>
          <w:color w:val="auto"/>
          <w:rtl/>
        </w:rPr>
        <w:t>הגימלאות</w:t>
      </w:r>
      <w:proofErr w:type="spellEnd"/>
      <w:r w:rsidRPr="00901A33">
        <w:rPr>
          <w:rStyle w:val="emailstyle17"/>
          <w:rFonts w:ascii="Times New Roman" w:hAnsi="Times New Roman" w:cs="David"/>
          <w:color w:val="auto"/>
          <w:rtl/>
        </w:rPr>
        <w:t xml:space="preserve">"; </w:t>
      </w:r>
    </w:p>
    <w:p w14:paraId="4E1AE6D9" w14:textId="7A65AAAD" w:rsidR="00977EBF" w:rsidRPr="00901A33" w:rsidRDefault="000A76F3" w:rsidP="00737F2D">
      <w:pPr>
        <w:pStyle w:val="11"/>
        <w:numPr>
          <w:ilvl w:val="1"/>
          <w:numId w:val="14"/>
        </w:numPr>
        <w:spacing w:before="0" w:after="240" w:line="360" w:lineRule="auto"/>
        <w:ind w:left="1160" w:right="0" w:hanging="540"/>
        <w:rPr>
          <w:rStyle w:val="emailstyle17"/>
          <w:rFonts w:ascii="Times New Roman" w:hAnsi="Times New Roman" w:cs="David"/>
          <w:b/>
          <w:bCs/>
          <w:color w:val="auto"/>
        </w:rPr>
      </w:pPr>
      <w:r w:rsidRPr="00901A33">
        <w:rPr>
          <w:rStyle w:val="emailstyle17"/>
          <w:rFonts w:ascii="Times New Roman" w:hAnsi="Times New Roman" w:cs="David" w:hint="cs"/>
          <w:color w:val="auto"/>
          <w:rtl/>
        </w:rPr>
        <w:t>סעיף 17 לחוזה מוסיף וקובע</w:t>
      </w:r>
      <w:r w:rsidRPr="00901A33">
        <w:rPr>
          <w:rStyle w:val="emailstyle17"/>
          <w:rFonts w:ascii="Times New Roman" w:hAnsi="Times New Roman" w:cs="David" w:hint="cs"/>
          <w:b/>
          <w:bCs/>
          <w:color w:val="auto"/>
          <w:rtl/>
        </w:rPr>
        <w:t xml:space="preserve"> כי כל שינוי </w:t>
      </w:r>
      <w:r w:rsidR="00737F2D" w:rsidRPr="00901A33">
        <w:rPr>
          <w:rStyle w:val="emailstyle17"/>
          <w:rFonts w:ascii="Times New Roman" w:hAnsi="Times New Roman" w:cs="David" w:hint="cs"/>
          <w:b/>
          <w:bCs/>
          <w:color w:val="auto"/>
          <w:rtl/>
        </w:rPr>
        <w:t xml:space="preserve">בעתיד </w:t>
      </w:r>
      <w:r w:rsidRPr="00901A33">
        <w:rPr>
          <w:rStyle w:val="emailstyle17"/>
          <w:rFonts w:ascii="Times New Roman" w:hAnsi="Times New Roman" w:cs="David" w:hint="cs"/>
          <w:b/>
          <w:bCs/>
          <w:color w:val="auto"/>
          <w:rtl/>
        </w:rPr>
        <w:t xml:space="preserve">לטובת העובדים </w:t>
      </w:r>
      <w:r w:rsidR="00737F2D" w:rsidRPr="00901A33">
        <w:rPr>
          <w:rStyle w:val="emailstyle17"/>
          <w:rFonts w:ascii="Times New Roman" w:hAnsi="Times New Roman" w:cs="David" w:hint="cs"/>
          <w:b/>
          <w:bCs/>
          <w:color w:val="auto"/>
          <w:rtl/>
        </w:rPr>
        <w:t>בחוזי בכירים</w:t>
      </w:r>
      <w:r w:rsidRPr="00901A33">
        <w:rPr>
          <w:rStyle w:val="emailstyle17"/>
          <w:rFonts w:ascii="Times New Roman" w:hAnsi="Times New Roman" w:cs="David" w:hint="cs"/>
          <w:b/>
          <w:bCs/>
          <w:color w:val="auto"/>
          <w:rtl/>
        </w:rPr>
        <w:t>, יחול גם על התובע.</w:t>
      </w:r>
    </w:p>
    <w:p w14:paraId="739ABEC6" w14:textId="5E51AF99" w:rsidR="000A76F3" w:rsidRPr="00901A33" w:rsidRDefault="000A76F3" w:rsidP="00147F2A">
      <w:pPr>
        <w:pStyle w:val="11"/>
        <w:spacing w:before="0" w:after="240" w:line="360" w:lineRule="auto"/>
        <w:ind w:left="620" w:firstLine="0"/>
        <w:rPr>
          <w:rStyle w:val="emailstyle17"/>
          <w:rFonts w:ascii="Times New Roman" w:hAnsi="Times New Roman" w:cs="David"/>
          <w:b/>
          <w:bCs/>
          <w:color w:val="auto"/>
        </w:rPr>
      </w:pPr>
      <w:r w:rsidRPr="00901A33">
        <w:rPr>
          <w:rStyle w:val="emailstyle17"/>
          <w:rFonts w:ascii="Times New Roman" w:hAnsi="Times New Roman" w:cs="David" w:hint="cs"/>
          <w:color w:val="auto"/>
          <w:rtl/>
        </w:rPr>
        <w:t xml:space="preserve">בהתאם לכך, </w:t>
      </w:r>
      <w:r w:rsidRPr="00901A33">
        <w:rPr>
          <w:rStyle w:val="emailstyle17"/>
          <w:rFonts w:ascii="Times New Roman" w:hAnsi="Times New Roman" w:cs="David" w:hint="cs"/>
          <w:b/>
          <w:bCs/>
          <w:color w:val="auto"/>
          <w:rtl/>
        </w:rPr>
        <w:t>פירוש החוזה והוראותיו צריך להיעשות על רק</w:t>
      </w:r>
      <w:r w:rsidR="00E92285" w:rsidRPr="00901A33">
        <w:rPr>
          <w:rStyle w:val="emailstyle17"/>
          <w:rFonts w:ascii="Times New Roman" w:hAnsi="Times New Roman" w:cs="David" w:hint="cs"/>
          <w:b/>
          <w:bCs/>
          <w:color w:val="auto"/>
          <w:rtl/>
        </w:rPr>
        <w:t>ע</w:t>
      </w:r>
      <w:r w:rsidRPr="00901A33">
        <w:rPr>
          <w:rStyle w:val="emailstyle17"/>
          <w:rFonts w:ascii="Times New Roman" w:hAnsi="Times New Roman" w:cs="David" w:hint="cs"/>
          <w:b/>
          <w:bCs/>
          <w:color w:val="auto"/>
          <w:rtl/>
        </w:rPr>
        <w:t xml:space="preserve"> הוראות אלה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w:t>
      </w:r>
      <w:r w:rsidR="00F85298" w:rsidRPr="00901A33">
        <w:rPr>
          <w:rStyle w:val="emailstyle17"/>
          <w:rFonts w:ascii="Times New Roman" w:hAnsi="Times New Roman" w:cs="David" w:hint="cs"/>
          <w:b/>
          <w:bCs/>
          <w:color w:val="auto"/>
          <w:rtl/>
        </w:rPr>
        <w:t>על פיהן</w:t>
      </w:r>
      <w:r w:rsidR="00737F2D" w:rsidRPr="00901A33">
        <w:rPr>
          <w:rStyle w:val="emailstyle17"/>
          <w:rFonts w:ascii="Times New Roman" w:hAnsi="Times New Roman" w:cs="David" w:hint="cs"/>
          <w:b/>
          <w:bCs/>
          <w:color w:val="auto"/>
          <w:rtl/>
        </w:rPr>
        <w:t xml:space="preserve"> זכאי </w:t>
      </w:r>
      <w:r w:rsidRPr="00901A33">
        <w:rPr>
          <w:rStyle w:val="emailstyle17"/>
          <w:rFonts w:ascii="Times New Roman" w:hAnsi="Times New Roman" w:cs="David" w:hint="cs"/>
          <w:b/>
          <w:bCs/>
          <w:color w:val="auto"/>
          <w:rtl/>
        </w:rPr>
        <w:t xml:space="preserve">התובע זכאי לזכויות לפי חוק </w:t>
      </w:r>
      <w:proofErr w:type="spellStart"/>
      <w:r w:rsidRPr="00901A33">
        <w:rPr>
          <w:rStyle w:val="emailstyle17"/>
          <w:rFonts w:ascii="Times New Roman" w:hAnsi="Times New Roman" w:cs="David" w:hint="cs"/>
          <w:b/>
          <w:bCs/>
          <w:color w:val="auto"/>
          <w:rtl/>
        </w:rPr>
        <w:t>הגימלאות</w:t>
      </w:r>
      <w:proofErr w:type="spellEnd"/>
      <w:r w:rsidRPr="00901A33">
        <w:rPr>
          <w:rStyle w:val="emailstyle17"/>
          <w:rFonts w:ascii="Times New Roman" w:hAnsi="Times New Roman" w:cs="David" w:hint="cs"/>
          <w:b/>
          <w:bCs/>
          <w:color w:val="auto"/>
          <w:rtl/>
        </w:rPr>
        <w:t xml:space="preserve"> ו</w:t>
      </w:r>
      <w:r w:rsidR="00F85298" w:rsidRPr="00901A33">
        <w:rPr>
          <w:rStyle w:val="emailstyle17"/>
          <w:rFonts w:ascii="Times New Roman" w:hAnsi="Times New Roman" w:cs="David" w:hint="cs"/>
          <w:b/>
          <w:bCs/>
          <w:color w:val="auto"/>
          <w:rtl/>
        </w:rPr>
        <w:t>כן</w:t>
      </w:r>
      <w:r w:rsidR="00737F2D"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b/>
          <w:bCs/>
          <w:color w:val="auto"/>
          <w:rtl/>
        </w:rPr>
        <w:t>לכל הטבה שניתנה</w:t>
      </w:r>
      <w:r w:rsidR="001170AA" w:rsidRPr="00901A33">
        <w:rPr>
          <w:rStyle w:val="emailstyle17"/>
          <w:rFonts w:ascii="Times New Roman" w:hAnsi="Times New Roman" w:cs="David" w:hint="cs"/>
          <w:b/>
          <w:bCs/>
          <w:color w:val="auto"/>
          <w:rtl/>
        </w:rPr>
        <w:t xml:space="preserve"> במועד כלשהו</w:t>
      </w:r>
      <w:r w:rsidRPr="00901A33">
        <w:rPr>
          <w:rStyle w:val="emailstyle17"/>
          <w:rFonts w:ascii="Times New Roman" w:hAnsi="Times New Roman" w:cs="David" w:hint="cs"/>
          <w:b/>
          <w:bCs/>
          <w:color w:val="auto"/>
          <w:rtl/>
        </w:rPr>
        <w:t>, גם לאחר תחילת עבודתו בחוזה בכירים</w:t>
      </w:r>
      <w:r w:rsidR="00C22051" w:rsidRPr="00901A33">
        <w:rPr>
          <w:rStyle w:val="emailstyle17"/>
          <w:rFonts w:ascii="Times New Roman" w:hAnsi="Times New Roman" w:cs="David" w:hint="cs"/>
          <w:b/>
          <w:bCs/>
          <w:color w:val="auto"/>
          <w:rtl/>
        </w:rPr>
        <w:t>, לרבות כל הטבה שניתנה לחשבים בכירים שהועסקו כמו התובע בחוזה בכירים</w:t>
      </w:r>
      <w:r w:rsidR="00606FA7" w:rsidRPr="00901A33">
        <w:rPr>
          <w:rStyle w:val="emailstyle17"/>
          <w:rFonts w:ascii="Times New Roman" w:hAnsi="Times New Roman" w:cs="David" w:hint="cs"/>
          <w:b/>
          <w:bCs/>
          <w:color w:val="auto"/>
          <w:rtl/>
        </w:rPr>
        <w:t>.</w:t>
      </w:r>
    </w:p>
    <w:p w14:paraId="3CA03A8B" w14:textId="77777777" w:rsidR="00606FA7" w:rsidRPr="00901A33" w:rsidRDefault="00606FA7" w:rsidP="00147F2A">
      <w:pPr>
        <w:pStyle w:val="11"/>
        <w:spacing w:before="0" w:line="360" w:lineRule="auto"/>
        <w:ind w:left="1160" w:right="360" w:firstLine="0"/>
        <w:rPr>
          <w:rStyle w:val="emailstyle17"/>
          <w:rFonts w:ascii="Times New Roman" w:hAnsi="Times New Roman" w:cs="David"/>
          <w:b/>
          <w:bCs/>
          <w:color w:val="auto"/>
          <w:rtl/>
        </w:rPr>
      </w:pPr>
    </w:p>
    <w:p w14:paraId="1A47823B" w14:textId="66370E3D" w:rsidR="00AA1069" w:rsidRPr="00901A33" w:rsidRDefault="00D85373" w:rsidP="00147F2A">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t>חישוב הפנסיות המגיעות לתובע</w:t>
      </w:r>
    </w:p>
    <w:p w14:paraId="0B063AA8" w14:textId="75CD4330" w:rsidR="00C1588C" w:rsidRPr="00901A33"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458E928C" w:rsidR="00606FA7" w:rsidRPr="00901A33" w:rsidRDefault="00606FA7" w:rsidP="00606FA7">
      <w:pPr>
        <w:pStyle w:val="11"/>
        <w:tabs>
          <w:tab w:val="left" w:pos="566"/>
        </w:tabs>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Pr="00901A33">
        <w:rPr>
          <w:rStyle w:val="emailstyle17"/>
          <w:rFonts w:cs="David" w:hint="cs"/>
          <w:b/>
          <w:bCs/>
          <w:color w:val="auto"/>
          <w:sz w:val="22"/>
          <w:u w:val="single"/>
          <w:rtl/>
        </w:rPr>
        <w:t>נפרדות</w:t>
      </w:r>
      <w:r w:rsidRPr="00901A33">
        <w:rPr>
          <w:rStyle w:val="emailstyle17"/>
          <w:rFonts w:cs="David" w:hint="cs"/>
          <w:color w:val="auto"/>
          <w:sz w:val="22"/>
          <w:rtl/>
        </w:rPr>
        <w:t xml:space="preserve"> לצורך חישוב הפנסיות:</w:t>
      </w:r>
    </w:p>
    <w:p w14:paraId="5210DECD" w14:textId="211595C8" w:rsidR="001E362D" w:rsidRPr="00901A33" w:rsidRDefault="001E362D" w:rsidP="00147F2A">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u w:val="single"/>
        </w:rPr>
      </w:pPr>
      <w:r w:rsidRPr="00901A33">
        <w:rPr>
          <w:rStyle w:val="emailstyle17"/>
          <w:rFonts w:cs="David"/>
          <w:color w:val="auto"/>
          <w:sz w:val="22"/>
          <w:u w:val="single"/>
          <w:rtl/>
        </w:rPr>
        <w:tab/>
      </w: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1E362D">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77777777" w:rsidR="001E362D" w:rsidRPr="00901A33" w:rsidRDefault="001E362D" w:rsidP="001E362D">
      <w:pPr>
        <w:pStyle w:val="11"/>
        <w:spacing w:before="0" w:after="240" w:line="360" w:lineRule="auto"/>
        <w:ind w:left="1250" w:firstLine="0"/>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זכאי התובע לקבל פנסיה על בסיס המשכורת לפי כתב המינוי, ובהתאם למנגנון העדכון הקבוע בחוזה, ללא שקלול כלשהו</w:t>
      </w:r>
      <w:r w:rsidRPr="00901A33">
        <w:rPr>
          <w:rFonts w:hint="cs"/>
          <w:rtl/>
        </w:rPr>
        <w:t>.</w:t>
      </w:r>
    </w:p>
    <w:p w14:paraId="4CF2C727" w14:textId="541FDB5E" w:rsidR="00ED08CB" w:rsidRPr="00901A33" w:rsidRDefault="00ED08CB" w:rsidP="001E362D">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rPr>
      </w:pP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BF341F">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Pr="00901A33" w:rsidRDefault="00ED08CB" w:rsidP="00E42B98">
      <w:pPr>
        <w:pStyle w:val="11"/>
        <w:spacing w:before="0" w:after="240" w:line="360" w:lineRule="auto"/>
        <w:ind w:left="1250" w:firstLine="0"/>
        <w:rPr>
          <w:rtl/>
        </w:rPr>
      </w:pPr>
      <w:r w:rsidRPr="00901A33">
        <w:rPr>
          <w:rFonts w:hint="cs"/>
          <w:rtl/>
        </w:rPr>
        <w:lastRenderedPageBreak/>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7E61CF2F" w14:textId="1AE507DF" w:rsidR="006B716B" w:rsidRPr="00901A33" w:rsidRDefault="002D5A61" w:rsidP="00147F2A">
      <w:pPr>
        <w:pStyle w:val="11"/>
        <w:tabs>
          <w:tab w:val="left" w:pos="1250"/>
        </w:tabs>
        <w:spacing w:before="0" w:after="360" w:line="360" w:lineRule="auto"/>
        <w:ind w:left="1250" w:hanging="723"/>
        <w:rPr>
          <w:rStyle w:val="emailstyle17"/>
          <w:rFonts w:cs="David"/>
          <w:color w:val="auto"/>
          <w:sz w:val="22"/>
          <w:rtl/>
        </w:rPr>
      </w:pPr>
      <w:r w:rsidRPr="00901A33">
        <w:rPr>
          <w:rStyle w:val="emailstyle17"/>
          <w:rFonts w:cs="David" w:hint="cs"/>
          <w:color w:val="auto"/>
          <w:sz w:val="22"/>
          <w:rtl/>
        </w:rPr>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r w:rsidR="006B716B" w:rsidRPr="00901A33">
        <w:rPr>
          <w:rStyle w:val="emailstyle17"/>
          <w:rFonts w:cs="David"/>
          <w:color w:val="auto"/>
          <w:sz w:val="22"/>
          <w:rtl/>
        </w:rPr>
        <w:tab/>
      </w:r>
    </w:p>
    <w:p w14:paraId="2D04006A" w14:textId="77777777" w:rsidR="00A11E36" w:rsidRPr="00901A33" w:rsidRDefault="00A11E36" w:rsidP="001E362D">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cs"/>
          <w:b/>
          <w:bCs/>
          <w:color w:val="auto"/>
          <w:sz w:val="22"/>
          <w:u w:val="single"/>
          <w:rtl/>
        </w:rPr>
        <w:t xml:space="preserve">החלוקה בתלוש </w:t>
      </w:r>
      <w:proofErr w:type="spellStart"/>
      <w:r w:rsidRPr="00901A33">
        <w:rPr>
          <w:rStyle w:val="emailstyle17"/>
          <w:rFonts w:cs="David" w:hint="cs"/>
          <w:b/>
          <w:bCs/>
          <w:color w:val="auto"/>
          <w:sz w:val="22"/>
          <w:u w:val="single"/>
          <w:rtl/>
        </w:rPr>
        <w:t>הגימלה</w:t>
      </w:r>
      <w:proofErr w:type="spellEnd"/>
      <w:r w:rsidRPr="00901A33">
        <w:rPr>
          <w:rStyle w:val="emailstyle17"/>
          <w:rFonts w:cs="David" w:hint="cs"/>
          <w:b/>
          <w:bCs/>
          <w:color w:val="auto"/>
          <w:sz w:val="22"/>
          <w:u w:val="single"/>
          <w:rtl/>
        </w:rPr>
        <w:t xml:space="preserve">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35279A85" w:rsidR="00A11E36" w:rsidRPr="00901A33" w:rsidRDefault="00A11E36" w:rsidP="00DB6A63">
      <w:pPr>
        <w:pStyle w:val="11"/>
        <w:numPr>
          <w:ilvl w:val="1"/>
          <w:numId w:val="14"/>
        </w:numPr>
        <w:tabs>
          <w:tab w:val="clear" w:pos="1359"/>
          <w:tab w:val="left" w:pos="1250"/>
        </w:tabs>
        <w:spacing w:before="0" w:after="240" w:line="360" w:lineRule="auto"/>
        <w:ind w:left="1250" w:right="0" w:hanging="630"/>
        <w:rPr>
          <w:rStyle w:val="emailstyle17"/>
          <w:rFonts w:cs="David"/>
          <w:color w:val="auto"/>
          <w:sz w:val="22"/>
        </w:rPr>
      </w:pPr>
      <w:r w:rsidRPr="00901A33">
        <w:rPr>
          <w:rStyle w:val="emailstyle17"/>
          <w:rFonts w:cs="David" w:hint="cs"/>
          <w:color w:val="auto"/>
          <w:sz w:val="22"/>
          <w:rtl/>
        </w:rPr>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proofErr w:type="spellStart"/>
      <w:r w:rsidRPr="00901A33">
        <w:rPr>
          <w:rStyle w:val="emailstyle17"/>
          <w:rFonts w:cs="David" w:hint="eastAsia"/>
          <w:color w:val="auto"/>
          <w:sz w:val="22"/>
          <w:rtl/>
        </w:rPr>
        <w:t>הגימלה</w:t>
      </w:r>
      <w:proofErr w:type="spellEnd"/>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ins w:id="19" w:author="Ofir Tal" w:date="2019-09-17T11:12:00Z">
        <w:r w:rsidR="00DB6A63">
          <w:rPr>
            <w:rStyle w:val="emailstyle17"/>
            <w:rFonts w:cs="David" w:hint="cs"/>
            <w:color w:val="auto"/>
            <w:sz w:val="22"/>
            <w:rtl/>
          </w:rPr>
          <w:t xml:space="preserve"> (</w:t>
        </w:r>
      </w:ins>
      <w:ins w:id="20" w:author="Ofir Tal" w:date="2019-09-17T11:13:00Z">
        <w:r w:rsidR="00DB6A63">
          <w:rPr>
            <w:rStyle w:val="emailstyle17"/>
            <w:rFonts w:cs="David" w:hint="cs"/>
            <w:color w:val="auto"/>
            <w:sz w:val="22"/>
            <w:rtl/>
          </w:rPr>
          <w:t>"</w:t>
        </w:r>
      </w:ins>
      <w:ins w:id="21" w:author="Ofir Tal" w:date="2019-09-17T11:12:00Z">
        <w:r w:rsidR="00DB6A63">
          <w:rPr>
            <w:rStyle w:val="emailstyle17"/>
            <w:rFonts w:cs="David" w:hint="cs"/>
            <w:color w:val="auto"/>
            <w:sz w:val="22"/>
            <w:rtl/>
          </w:rPr>
          <w:t xml:space="preserve">משרה </w:t>
        </w:r>
      </w:ins>
      <w:ins w:id="22" w:author="Ofir Tal" w:date="2019-09-17T11:13:00Z">
        <w:r w:rsidR="00DB6A63">
          <w:rPr>
            <w:rStyle w:val="emailstyle17"/>
            <w:rFonts w:cs="David" w:hint="cs"/>
            <w:color w:val="auto"/>
            <w:sz w:val="22"/>
            <w:rtl/>
          </w:rPr>
          <w:t>"</w:t>
        </w:r>
      </w:ins>
      <w:ins w:id="23" w:author="Ofir Tal" w:date="2019-09-17T11:12:00Z">
        <w:r w:rsidR="00DB6A63">
          <w:rPr>
            <w:rStyle w:val="emailstyle17"/>
            <w:rFonts w:cs="David" w:hint="cs"/>
            <w:color w:val="auto"/>
            <w:sz w:val="22"/>
            <w:rtl/>
          </w:rPr>
          <w:t xml:space="preserve">0 </w:t>
        </w:r>
      </w:ins>
      <w:ins w:id="24" w:author="Ofir Tal" w:date="2019-09-17T11:13:00Z">
        <w:r w:rsidR="00DB6A63">
          <w:rPr>
            <w:rStyle w:val="emailstyle17"/>
            <w:rFonts w:cs="David"/>
            <w:color w:val="auto"/>
            <w:sz w:val="22"/>
            <w:rtl/>
          </w:rPr>
          <w:t>–</w:t>
        </w:r>
      </w:ins>
      <w:ins w:id="25" w:author="Ofir Tal" w:date="2019-09-17T11:12:00Z">
        <w:r w:rsidR="00DB6A63">
          <w:rPr>
            <w:rStyle w:val="emailstyle17"/>
            <w:rFonts w:cs="David" w:hint="cs"/>
            <w:color w:val="auto"/>
            <w:sz w:val="22"/>
            <w:rtl/>
          </w:rPr>
          <w:t xml:space="preserve"> לתקופת </w:t>
        </w:r>
      </w:ins>
      <w:ins w:id="26" w:author="Ofir Tal" w:date="2019-09-17T11:13:00Z">
        <w:r w:rsidR="00DB6A63">
          <w:rPr>
            <w:rStyle w:val="emailstyle17"/>
            <w:rFonts w:cs="David" w:hint="cs"/>
            <w:color w:val="auto"/>
            <w:sz w:val="22"/>
            <w:rtl/>
          </w:rPr>
          <w:t>חוזה הבכירים; "משרה 1" לתקופת כתב המינוי)</w:t>
        </w:r>
      </w:ins>
      <w:r w:rsidRPr="00901A33">
        <w:rPr>
          <w:rStyle w:val="emailstyle17"/>
          <w:rFonts w:cs="David"/>
          <w:color w:val="auto"/>
          <w:sz w:val="22"/>
          <w:rtl/>
        </w:rPr>
        <w:t>.</w:t>
      </w:r>
      <w:r w:rsidR="00D82416">
        <w:rPr>
          <w:rStyle w:val="emailstyle17"/>
          <w:rFonts w:cs="David" w:hint="cs"/>
          <w:color w:val="auto"/>
          <w:sz w:val="22"/>
          <w:rtl/>
        </w:rPr>
        <w:t xml:space="preserve"> </w:t>
      </w:r>
      <w:del w:id="27" w:author="Ofir Tal" w:date="2019-09-17T11:12:00Z">
        <w:r w:rsidR="00D82416" w:rsidRPr="00F36AC5" w:rsidDel="00DB6A63">
          <w:rPr>
            <w:rStyle w:val="emailstyle17"/>
            <w:rFonts w:cs="David" w:hint="cs"/>
            <w:b/>
            <w:bCs/>
            <w:color w:val="auto"/>
            <w:sz w:val="22"/>
            <w:highlight w:val="cyan"/>
            <w:rtl/>
          </w:rPr>
          <w:delText xml:space="preserve">הפנסיה לתקופת החוזה מופיעה בתלוש כפנסיה  ל"משרה 0" </w:delText>
        </w:r>
        <w:r w:rsidR="00D82416" w:rsidRPr="00D82416" w:rsidDel="00DB6A63">
          <w:rPr>
            <w:rStyle w:val="emailstyle17"/>
            <w:rFonts w:cs="David" w:hint="cs"/>
            <w:color w:val="auto"/>
            <w:sz w:val="22"/>
            <w:highlight w:val="cyan"/>
            <w:rtl/>
          </w:rPr>
          <w:delText xml:space="preserve">, </w:delText>
        </w:r>
        <w:r w:rsidR="00D82416" w:rsidRPr="00F36AC5" w:rsidDel="00DB6A63">
          <w:rPr>
            <w:rStyle w:val="emailstyle17"/>
            <w:rFonts w:cs="David" w:hint="cs"/>
            <w:b/>
            <w:bCs/>
            <w:color w:val="auto"/>
            <w:sz w:val="22"/>
            <w:highlight w:val="cyan"/>
            <w:rtl/>
          </w:rPr>
          <w:delText>והפנסיה לתקופת כתב המינוי מופיעה בתלוש כפנסיה ל"משרה 1"</w:delText>
        </w:r>
        <w:r w:rsidR="00D82416" w:rsidDel="00DB6A63">
          <w:rPr>
            <w:rStyle w:val="emailstyle17"/>
            <w:rFonts w:cs="David" w:hint="cs"/>
            <w:color w:val="auto"/>
            <w:sz w:val="22"/>
            <w:rtl/>
          </w:rPr>
          <w:delText xml:space="preserve"> </w:delText>
        </w:r>
      </w:del>
    </w:p>
    <w:p w14:paraId="498B4C9C" w14:textId="71B529ED" w:rsidR="003A24D7" w:rsidRPr="00901A33" w:rsidRDefault="00A11E36" w:rsidP="00F36AC5">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proofErr w:type="spellStart"/>
      <w:r w:rsidRPr="00901A33">
        <w:rPr>
          <w:rStyle w:val="emailstyle17"/>
          <w:rFonts w:cs="David" w:hint="eastAsia"/>
          <w:b/>
          <w:bCs/>
          <w:color w:val="auto"/>
          <w:sz w:val="22"/>
          <w:rtl/>
        </w:rPr>
        <w:t>הגימלה</w:t>
      </w:r>
      <w:proofErr w:type="spellEnd"/>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w:t>
      </w:r>
      <w:r w:rsidRPr="00DB6A63">
        <w:rPr>
          <w:rStyle w:val="emailstyle17"/>
          <w:rFonts w:cs="David"/>
          <w:b/>
          <w:bCs/>
          <w:color w:val="auto"/>
          <w:sz w:val="22"/>
          <w:rtl/>
        </w:rPr>
        <w:t>נפרדת</w:t>
      </w:r>
      <w:r w:rsidR="001A2631" w:rsidRPr="00DB6A63">
        <w:rPr>
          <w:rStyle w:val="emailstyle17"/>
          <w:rFonts w:cs="David"/>
          <w:color w:val="auto"/>
          <w:sz w:val="22"/>
          <w:rtl/>
        </w:rPr>
        <w:t xml:space="preserve"> </w:t>
      </w:r>
      <w:r w:rsidR="001A2631" w:rsidRPr="00DB6A63">
        <w:rPr>
          <w:rStyle w:val="emailstyle17"/>
          <w:rFonts w:cs="David" w:hint="eastAsia"/>
          <w:b/>
          <w:bCs/>
          <w:color w:val="auto"/>
          <w:sz w:val="22"/>
          <w:rtl/>
          <w:rPrChange w:id="28" w:author="Ofir Tal" w:date="2019-09-17T11:13:00Z">
            <w:rPr>
              <w:rStyle w:val="emailstyle17"/>
              <w:rFonts w:cs="David" w:hint="eastAsia"/>
              <w:b/>
              <w:bCs/>
              <w:color w:val="auto"/>
              <w:sz w:val="22"/>
              <w:highlight w:val="cyan"/>
              <w:rtl/>
            </w:rPr>
          </w:rPrChange>
        </w:rPr>
        <w:t>וכמשרה</w:t>
      </w:r>
      <w:r w:rsidR="001A2631" w:rsidRPr="00DB6A63">
        <w:rPr>
          <w:rStyle w:val="emailstyle17"/>
          <w:rFonts w:cs="David"/>
          <w:b/>
          <w:bCs/>
          <w:color w:val="auto"/>
          <w:sz w:val="22"/>
          <w:rtl/>
          <w:rPrChange w:id="29" w:author="Ofir Tal" w:date="2019-09-17T11:13:00Z">
            <w:rPr>
              <w:rStyle w:val="emailstyle17"/>
              <w:rFonts w:cs="David"/>
              <w:b/>
              <w:bCs/>
              <w:color w:val="auto"/>
              <w:sz w:val="22"/>
              <w:highlight w:val="cyan"/>
              <w:rtl/>
            </w:rPr>
          </w:rPrChange>
        </w:rPr>
        <w:t xml:space="preserve"> </w:t>
      </w:r>
      <w:r w:rsidR="001A2631" w:rsidRPr="00DB6A63">
        <w:rPr>
          <w:rStyle w:val="emailstyle17"/>
          <w:rFonts w:cs="David" w:hint="eastAsia"/>
          <w:b/>
          <w:bCs/>
          <w:color w:val="auto"/>
          <w:sz w:val="22"/>
          <w:rtl/>
          <w:rPrChange w:id="30" w:author="Ofir Tal" w:date="2019-09-17T11:13:00Z">
            <w:rPr>
              <w:rStyle w:val="emailstyle17"/>
              <w:rFonts w:cs="David" w:hint="eastAsia"/>
              <w:b/>
              <w:bCs/>
              <w:color w:val="auto"/>
              <w:sz w:val="22"/>
              <w:highlight w:val="cyan"/>
              <w:rtl/>
            </w:rPr>
          </w:rPrChange>
        </w:rPr>
        <w:t>נפרדת</w:t>
      </w:r>
      <w:r w:rsidR="001A2631" w:rsidRPr="00DB6A63">
        <w:rPr>
          <w:rStyle w:val="emailstyle17"/>
          <w:rFonts w:cs="David"/>
          <w:color w:val="auto"/>
          <w:sz w:val="22"/>
          <w:rtl/>
        </w:rPr>
        <w:t xml:space="preserve"> </w:t>
      </w:r>
      <w:r w:rsidR="00147F2A" w:rsidRPr="00DB6A63">
        <w:rPr>
          <w:rStyle w:val="emailstyle17"/>
          <w:rFonts w:cs="David"/>
          <w:color w:val="auto"/>
          <w:sz w:val="22"/>
          <w:rtl/>
        </w:rPr>
        <w:t xml:space="preserve"> </w:t>
      </w:r>
      <w:r w:rsidR="001E362D" w:rsidRPr="00DB6A63">
        <w:rPr>
          <w:rStyle w:val="emailstyle17"/>
          <w:rFonts w:cs="David"/>
          <w:color w:val="auto"/>
          <w:sz w:val="22"/>
          <w:rtl/>
        </w:rPr>
        <w:t>(</w:t>
      </w:r>
      <w:r w:rsidR="009F6B13" w:rsidRPr="00DB6A63">
        <w:rPr>
          <w:rStyle w:val="emailstyle17"/>
          <w:rFonts w:cs="David" w:hint="eastAsia"/>
          <w:color w:val="auto"/>
          <w:sz w:val="22"/>
          <w:rtl/>
        </w:rPr>
        <w:t>עם</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זאת</w:t>
      </w:r>
      <w:r w:rsidR="001E362D" w:rsidRPr="00DB6A63">
        <w:rPr>
          <w:rStyle w:val="emailstyle17"/>
          <w:rFonts w:cs="David"/>
          <w:color w:val="auto"/>
          <w:sz w:val="22"/>
          <w:rtl/>
        </w:rPr>
        <w:t xml:space="preserve">, </w:t>
      </w:r>
      <w:r w:rsidR="002D5A61" w:rsidRPr="00DB6A63">
        <w:rPr>
          <w:rStyle w:val="emailstyle17"/>
          <w:rFonts w:cs="David" w:hint="eastAsia"/>
          <w:color w:val="auto"/>
          <w:sz w:val="22"/>
          <w:rtl/>
        </w:rPr>
        <w:t>ובניגוד</w:t>
      </w:r>
      <w:r w:rsidR="002D5A61" w:rsidRPr="00DB6A63">
        <w:rPr>
          <w:rStyle w:val="emailstyle17"/>
          <w:rFonts w:cs="David"/>
          <w:color w:val="auto"/>
          <w:sz w:val="22"/>
          <w:rtl/>
        </w:rPr>
        <w:t xml:space="preserve"> ללשון החוזה ולאמור בו, הנתבעת </w:t>
      </w:r>
      <w:r w:rsidR="009F6B13" w:rsidRPr="00DB6A63">
        <w:rPr>
          <w:rStyle w:val="emailstyle17"/>
          <w:rFonts w:cs="David" w:hint="eastAsia"/>
          <w:color w:val="auto"/>
          <w:sz w:val="22"/>
          <w:rtl/>
        </w:rPr>
        <w:t>מקטינה</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שיעורי</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כל</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אחת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מהפנסיות</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כמפורט</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לעיל</w:t>
      </w:r>
      <w:r w:rsidR="004550D5" w:rsidRPr="00DB6A63">
        <w:rPr>
          <w:rStyle w:val="emailstyle17"/>
          <w:rFonts w:cs="David"/>
          <w:color w:val="auto"/>
          <w:sz w:val="22"/>
          <w:rtl/>
        </w:rPr>
        <w:t>)</w:t>
      </w:r>
      <w:r w:rsidR="003A24D7" w:rsidRPr="00DB6A63">
        <w:rPr>
          <w:rStyle w:val="emailstyle17"/>
          <w:rFonts w:cs="David"/>
          <w:color w:val="auto"/>
          <w:sz w:val="22"/>
          <w:rtl/>
        </w:rPr>
        <w:t>.</w:t>
      </w:r>
      <w:r w:rsidR="003A24D7" w:rsidRPr="00901A33">
        <w:rPr>
          <w:rStyle w:val="emailstyle17"/>
          <w:rFonts w:cs="David" w:hint="cs"/>
          <w:color w:val="auto"/>
          <w:sz w:val="22"/>
          <w:rtl/>
        </w:rPr>
        <w:t xml:space="preserve"> </w:t>
      </w:r>
    </w:p>
    <w:p w14:paraId="40DB0B83" w14:textId="51949652" w:rsidR="00AB458C" w:rsidRPr="00901A33" w:rsidRDefault="004E55A0" w:rsidP="00FA1CEA">
      <w:pPr>
        <w:pStyle w:val="11"/>
        <w:numPr>
          <w:ilvl w:val="1"/>
          <w:numId w:val="14"/>
        </w:numPr>
        <w:spacing w:before="0" w:after="240" w:line="360" w:lineRule="auto"/>
        <w:ind w:left="1230" w:right="0" w:hanging="720"/>
        <w:rPr>
          <w:rFonts w:ascii="Arial" w:hAnsi="Arial"/>
          <w:sz w:val="22"/>
          <w:rtl/>
        </w:rPr>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901A33">
        <w:rPr>
          <w:rFonts w:hint="cs"/>
          <w:rtl/>
        </w:rPr>
        <w:t>.</w:t>
      </w:r>
    </w:p>
    <w:p w14:paraId="41DC1D4B" w14:textId="6FE33EF2" w:rsidR="004E55A0" w:rsidRPr="00901A33" w:rsidRDefault="00E42B98" w:rsidP="00C31E32">
      <w:pPr>
        <w:pStyle w:val="11"/>
        <w:numPr>
          <w:ilvl w:val="1"/>
          <w:numId w:val="14"/>
        </w:numPr>
        <w:spacing w:before="0" w:after="240" w:line="360" w:lineRule="auto"/>
        <w:ind w:left="1232" w:right="0" w:hanging="702"/>
        <w:rPr>
          <w:rFonts w:ascii="Arial" w:hAnsi="Arial"/>
          <w:sz w:val="22"/>
        </w:rPr>
      </w:pPr>
      <w:r w:rsidRPr="00901A33">
        <w:rPr>
          <w:rFonts w:hint="cs"/>
          <w:rtl/>
        </w:rPr>
        <w:t xml:space="preserve">התובע יוסיף ויטען כי בכל מקרה של ספק בפרשנות, </w:t>
      </w:r>
      <w:r w:rsidR="00087367" w:rsidRPr="00901A33">
        <w:rPr>
          <w:rFonts w:ascii="Arial" w:hAnsi="Arial" w:hint="eastAsia"/>
          <w:sz w:val="22"/>
          <w:rtl/>
        </w:rPr>
        <w:t>יש</w:t>
      </w:r>
      <w:r w:rsidR="00087367" w:rsidRPr="00901A33">
        <w:rPr>
          <w:rFonts w:ascii="Arial" w:hAnsi="Arial"/>
          <w:sz w:val="22"/>
          <w:rtl/>
        </w:rPr>
        <w:t xml:space="preserve"> </w:t>
      </w:r>
      <w:r w:rsidR="00087367" w:rsidRPr="00901A33">
        <w:rPr>
          <w:rFonts w:ascii="Arial" w:hAnsi="Arial" w:hint="eastAsia"/>
          <w:sz w:val="22"/>
          <w:rtl/>
        </w:rPr>
        <w:t>להעדיף</w:t>
      </w:r>
      <w:r w:rsidR="00087367" w:rsidRPr="00901A33">
        <w:rPr>
          <w:rFonts w:ascii="Arial" w:hAnsi="Arial"/>
          <w:sz w:val="22"/>
          <w:rtl/>
        </w:rPr>
        <w:t xml:space="preserve"> </w:t>
      </w:r>
      <w:r w:rsidR="00087367" w:rsidRPr="00901A33">
        <w:rPr>
          <w:rFonts w:ascii="Arial" w:hAnsi="Arial" w:hint="eastAsia"/>
          <w:sz w:val="22"/>
          <w:rtl/>
        </w:rPr>
        <w:t>את</w:t>
      </w:r>
      <w:r w:rsidR="00087367" w:rsidRPr="00901A33">
        <w:rPr>
          <w:rFonts w:ascii="Arial" w:hAnsi="Arial"/>
          <w:sz w:val="22"/>
          <w:rtl/>
        </w:rPr>
        <w:t xml:space="preserve"> </w:t>
      </w:r>
      <w:r w:rsidR="00087367" w:rsidRPr="00901A33">
        <w:rPr>
          <w:rFonts w:ascii="Arial" w:hAnsi="Arial" w:hint="eastAsia"/>
          <w:sz w:val="22"/>
          <w:rtl/>
        </w:rPr>
        <w:t>הפרשנות</w:t>
      </w:r>
      <w:r w:rsidR="00087367" w:rsidRPr="00901A33">
        <w:rPr>
          <w:rFonts w:ascii="Arial" w:hAnsi="Arial"/>
          <w:sz w:val="22"/>
          <w:rtl/>
        </w:rPr>
        <w:t xml:space="preserve"> </w:t>
      </w:r>
      <w:r w:rsidR="00087367" w:rsidRPr="00901A33">
        <w:rPr>
          <w:rFonts w:ascii="Arial" w:hAnsi="Arial" w:hint="eastAsia"/>
          <w:sz w:val="22"/>
          <w:rtl/>
        </w:rPr>
        <w:t>של</w:t>
      </w:r>
      <w:r w:rsidR="00087367" w:rsidRPr="00901A33">
        <w:rPr>
          <w:rFonts w:ascii="Arial" w:hAnsi="Arial"/>
          <w:sz w:val="22"/>
          <w:rtl/>
        </w:rPr>
        <w:t xml:space="preserve"> </w:t>
      </w:r>
      <w:r w:rsidR="00087367" w:rsidRPr="00901A33">
        <w:rPr>
          <w:rFonts w:ascii="Arial" w:hAnsi="Arial" w:hint="eastAsia"/>
          <w:sz w:val="22"/>
          <w:rtl/>
        </w:rPr>
        <w:t>מי</w:t>
      </w:r>
      <w:r w:rsidR="00087367" w:rsidRPr="00901A33">
        <w:rPr>
          <w:rFonts w:ascii="Arial" w:hAnsi="Arial"/>
          <w:sz w:val="22"/>
          <w:rtl/>
        </w:rPr>
        <w:t xml:space="preserve"> </w:t>
      </w:r>
      <w:r w:rsidR="00087367" w:rsidRPr="00901A33">
        <w:rPr>
          <w:rFonts w:ascii="Arial" w:hAnsi="Arial" w:hint="eastAsia"/>
          <w:sz w:val="22"/>
          <w:rtl/>
        </w:rPr>
        <w:t>ש</w:t>
      </w:r>
      <w:r w:rsidR="009670CA" w:rsidRPr="00901A33">
        <w:rPr>
          <w:rFonts w:ascii="Arial" w:hAnsi="Arial" w:hint="cs"/>
          <w:sz w:val="22"/>
          <w:rtl/>
        </w:rPr>
        <w:t>לא ניסח את 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rsidP="00E92390">
      <w:pPr>
        <w:pStyle w:val="11"/>
        <w:numPr>
          <w:ilvl w:val="1"/>
          <w:numId w:val="14"/>
        </w:numPr>
        <w:spacing w:before="0" w:after="240" w:line="360" w:lineRule="auto"/>
        <w:ind w:left="1232" w:right="0" w:hanging="702"/>
      </w:pPr>
      <w:r w:rsidRPr="00901A33">
        <w:rPr>
          <w:rFonts w:hint="cs"/>
          <w:rtl/>
        </w:rPr>
        <w:t xml:space="preserve">למען הסדר הטוב </w:t>
      </w:r>
      <w:proofErr w:type="spellStart"/>
      <w:r w:rsidRPr="00901A33">
        <w:rPr>
          <w:rFonts w:hint="cs"/>
          <w:rtl/>
        </w:rPr>
        <w:t>יצויין</w:t>
      </w:r>
      <w:proofErr w:type="spellEnd"/>
      <w:r w:rsidRPr="00901A33">
        <w:rPr>
          <w:rFonts w:hint="cs"/>
          <w:rtl/>
        </w:rPr>
        <w:t xml:space="preserve"> כבר עתה כי הוראות סעיפים 92 </w:t>
      </w:r>
      <w:r w:rsidRPr="00901A33">
        <w:rPr>
          <w:rtl/>
        </w:rPr>
        <w:t>–</w:t>
      </w:r>
      <w:r w:rsidRPr="00901A33">
        <w:rPr>
          <w:rFonts w:hint="cs"/>
          <w:rtl/>
        </w:rPr>
        <w:t xml:space="preserve"> 93 לחוק </w:t>
      </w:r>
      <w:proofErr w:type="spellStart"/>
      <w:r w:rsidRPr="00901A33">
        <w:rPr>
          <w:rFonts w:hint="cs"/>
          <w:rtl/>
        </w:rPr>
        <w:t>הגימלאות</w:t>
      </w:r>
      <w:proofErr w:type="spellEnd"/>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147F2A">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C31E32">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תיקון דרגתו של התובע (ביחס לתקופת עבודה לפי כתב מינוי)</w:t>
      </w:r>
    </w:p>
    <w:p w14:paraId="17A5AF7F" w14:textId="016F9A17" w:rsidR="000A76F3" w:rsidRPr="00901A33" w:rsidRDefault="000A76F3" w:rsidP="00C31E32">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w:t>
      </w:r>
      <w:proofErr w:type="spellStart"/>
      <w:r w:rsidR="00147F2A">
        <w:rPr>
          <w:rStyle w:val="emailstyle17"/>
          <w:rFonts w:cs="David" w:hint="cs"/>
          <w:color w:val="auto"/>
          <w:sz w:val="22"/>
          <w:rtl/>
        </w:rPr>
        <w:t>המח"ר</w:t>
      </w:r>
      <w:proofErr w:type="spellEnd"/>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rsidP="00FA1CEA">
      <w:pPr>
        <w:pStyle w:val="11"/>
        <w:numPr>
          <w:ilvl w:val="0"/>
          <w:numId w:val="14"/>
        </w:numPr>
        <w:tabs>
          <w:tab w:val="left" w:pos="566"/>
        </w:tabs>
        <w:spacing w:before="0" w:after="240" w:line="360" w:lineRule="auto"/>
        <w:ind w:left="566" w:right="0" w:hanging="425"/>
      </w:pPr>
      <w:r w:rsidRPr="00901A33">
        <w:rPr>
          <w:rFonts w:hint="eastAsia"/>
          <w:u w:val="single"/>
          <w:rtl/>
        </w:rPr>
        <w:lastRenderedPageBreak/>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926F04">
      <w:pPr>
        <w:pStyle w:val="11"/>
        <w:tabs>
          <w:tab w:val="left" w:pos="566"/>
        </w:tabs>
        <w:spacing w:before="0" w:after="240" w:line="360" w:lineRule="auto"/>
        <w:ind w:left="566" w:firstLine="0"/>
      </w:pPr>
      <w:r w:rsidRPr="00901A33">
        <w:rPr>
          <w:noProof/>
          <w:lang w:eastAsia="en-US"/>
        </w:rPr>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FA1CEA">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rsidP="001E362D">
      <w:pPr>
        <w:pStyle w:val="11"/>
        <w:numPr>
          <w:ilvl w:val="0"/>
          <w:numId w:val="14"/>
        </w:numPr>
        <w:tabs>
          <w:tab w:val="left" w:pos="566"/>
        </w:tabs>
        <w:spacing w:before="0" w:after="240" w:line="360" w:lineRule="auto"/>
        <w:ind w:left="566" w:right="0" w:hanging="425"/>
        <w:rPr>
          <w:rtl/>
        </w:rPr>
      </w:pPr>
      <w:r w:rsidRPr="00901A33">
        <w:rPr>
          <w:rFonts w:hint="cs"/>
          <w:rtl/>
        </w:rPr>
        <w:t>התובע יטען כי במועד בו חתם על הח</w:t>
      </w:r>
      <w:r w:rsidR="008A1815" w:rsidRPr="00901A33">
        <w:rPr>
          <w:rFonts w:hint="cs"/>
          <w:rtl/>
        </w:rPr>
        <w:t xml:space="preserve">וזה היה נהוג סולם דרגות </w:t>
      </w:r>
      <w:proofErr w:type="spellStart"/>
      <w:r w:rsidR="008A1815" w:rsidRPr="00901A33">
        <w:rPr>
          <w:rFonts w:hint="cs"/>
          <w:rtl/>
        </w:rPr>
        <w:t>המח"ר</w:t>
      </w:r>
      <w:proofErr w:type="spellEnd"/>
      <w:r w:rsidR="008A1815" w:rsidRPr="00901A33">
        <w:rPr>
          <w:rFonts w:hint="cs"/>
          <w:rtl/>
        </w:rPr>
        <w:t xml:space="preserve">, וחוזי בכירים נחתמו רק עם עובדים </w:t>
      </w:r>
      <w:r w:rsidR="008A1815" w:rsidRPr="00901A33">
        <w:rPr>
          <w:rFonts w:hint="cs"/>
          <w:b/>
          <w:bCs/>
          <w:rtl/>
        </w:rPr>
        <w:t>ב</w:t>
      </w:r>
      <w:r w:rsidRPr="00901A33">
        <w:rPr>
          <w:rFonts w:hint="cs"/>
          <w:b/>
          <w:bCs/>
          <w:rtl/>
        </w:rPr>
        <w:t xml:space="preserve">שתי הדרגות הגבוהות בסולם </w:t>
      </w:r>
      <w:proofErr w:type="spellStart"/>
      <w:r w:rsidRPr="00901A33">
        <w:rPr>
          <w:rFonts w:hint="cs"/>
          <w:b/>
          <w:bCs/>
          <w:rtl/>
        </w:rPr>
        <w:t>המח"ר</w:t>
      </w:r>
      <w:proofErr w:type="spellEnd"/>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proofErr w:type="spellStart"/>
      <w:r w:rsidR="00E90A92" w:rsidRPr="00901A33">
        <w:rPr>
          <w:rFonts w:hint="cs"/>
          <w:b/>
          <w:bCs/>
          <w:rtl/>
        </w:rPr>
        <w:t>המח"ר</w:t>
      </w:r>
      <w:proofErr w:type="spellEnd"/>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FA1CEA">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proofErr w:type="spellStart"/>
      <w:r w:rsidRPr="00901A33">
        <w:rPr>
          <w:rFonts w:hint="cs"/>
          <w:rtl/>
        </w:rPr>
        <w:t>היתה</w:t>
      </w:r>
      <w:proofErr w:type="spellEnd"/>
      <w:r w:rsidRPr="00901A33">
        <w:rPr>
          <w:rFonts w:hint="cs"/>
          <w:rtl/>
        </w:rPr>
        <w:t xml:space="preserve"> דרגה 12, </w:t>
      </w:r>
      <w:r w:rsidR="00E90A92" w:rsidRPr="00901A33">
        <w:rPr>
          <w:rFonts w:hint="cs"/>
          <w:rtl/>
        </w:rPr>
        <w:t xml:space="preserve">דרגה אחת מתחת לדרגה העליונה בסולם דרגות </w:t>
      </w:r>
      <w:proofErr w:type="spellStart"/>
      <w:r w:rsidR="00E90A92" w:rsidRPr="00901A33">
        <w:rPr>
          <w:rFonts w:hint="cs"/>
          <w:rtl/>
        </w:rPr>
        <w:t>המח"ר</w:t>
      </w:r>
      <w:proofErr w:type="spellEnd"/>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rsidP="00147F2A">
      <w:pPr>
        <w:pStyle w:val="11"/>
        <w:tabs>
          <w:tab w:val="left" w:pos="566"/>
        </w:tabs>
        <w:spacing w:before="0" w:after="240" w:line="360" w:lineRule="auto"/>
        <w:ind w:left="566" w:firstLine="0"/>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proofErr w:type="spellStart"/>
      <w:r w:rsidRPr="00901A33">
        <w:rPr>
          <w:rtl/>
        </w:rPr>
        <w:t>פרלשטיין</w:t>
      </w:r>
      <w:proofErr w:type="spellEnd"/>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77777777" w:rsidR="00147F2A" w:rsidRPr="00901A33" w:rsidRDefault="00147F2A" w:rsidP="00147F2A">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31"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Pr="00901A33">
        <w:rPr>
          <w:rFonts w:ascii="David" w:hAnsi="David" w:cs="David" w:hint="cs"/>
          <w:i/>
          <w:iCs/>
          <w:u w:val="single"/>
          <w:rtl/>
        </w:rPr>
        <w:t>4.</w:t>
      </w:r>
      <w:r w:rsidRPr="00901A33">
        <w:rPr>
          <w:rFonts w:cs="David" w:hint="eastAsia"/>
          <w:sz w:val="20"/>
          <w:rtl/>
        </w:rPr>
        <w:t xml:space="preserve"> </w:t>
      </w:r>
    </w:p>
    <w:bookmarkEnd w:id="31"/>
    <w:p w14:paraId="01C7FE75" w14:textId="755E3865" w:rsidR="00BA4273" w:rsidRPr="00901A33" w:rsidRDefault="00DD7205" w:rsidP="00147F2A">
      <w:pPr>
        <w:pStyle w:val="11"/>
        <w:numPr>
          <w:ilvl w:val="0"/>
          <w:numId w:val="14"/>
        </w:numPr>
        <w:tabs>
          <w:tab w:val="left" w:pos="566"/>
        </w:tabs>
        <w:spacing w:before="0" w:after="240" w:line="360" w:lineRule="auto"/>
        <w:ind w:left="566" w:right="0" w:hanging="425"/>
        <w:rPr>
          <w:rtl/>
        </w:rPr>
      </w:pPr>
      <w:r w:rsidRPr="00901A33">
        <w:rPr>
          <w:rFonts w:hint="cs"/>
          <w:rtl/>
        </w:rPr>
        <w:t>מכאן ש</w:t>
      </w:r>
      <w:r w:rsidR="00BA4273" w:rsidRPr="00901A33">
        <w:rPr>
          <w:rFonts w:hint="cs"/>
          <w:rtl/>
        </w:rPr>
        <w:t>ה</w:t>
      </w:r>
      <w:r w:rsidR="00E90A92" w:rsidRPr="00901A33">
        <w:rPr>
          <w:rFonts w:hint="cs"/>
          <w:rtl/>
        </w:rPr>
        <w:t xml:space="preserve">דרגות הרלוונטיות לחישוב </w:t>
      </w:r>
      <w:proofErr w:type="spellStart"/>
      <w:r w:rsidR="00E90A92" w:rsidRPr="00901A33">
        <w:rPr>
          <w:rFonts w:hint="cs"/>
          <w:rtl/>
        </w:rPr>
        <w:t>גימל</w:t>
      </w:r>
      <w:r w:rsidR="00901A33" w:rsidRPr="00901A33">
        <w:rPr>
          <w:rFonts w:hint="cs"/>
          <w:rtl/>
        </w:rPr>
        <w:t>ה</w:t>
      </w:r>
      <w:proofErr w:type="spellEnd"/>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w:t>
      </w:r>
      <w:proofErr w:type="spellStart"/>
      <w:r w:rsidR="00147F2A">
        <w:rPr>
          <w:rFonts w:hint="cs"/>
          <w:rtl/>
        </w:rPr>
        <w:t>המח"ר</w:t>
      </w:r>
      <w:proofErr w:type="spellEnd"/>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rsidP="00B875B3">
      <w:pPr>
        <w:pStyle w:val="11"/>
        <w:numPr>
          <w:ilvl w:val="0"/>
          <w:numId w:val="14"/>
        </w:numPr>
        <w:tabs>
          <w:tab w:val="left" w:pos="566"/>
        </w:tabs>
        <w:spacing w:before="0" w:after="240" w:line="360" w:lineRule="auto"/>
        <w:ind w:left="566" w:right="0" w:hanging="425"/>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35D9656E" w:rsidR="007E01CC" w:rsidRPr="00901A33" w:rsidRDefault="007E01CC" w:rsidP="00B875B3">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Pr="00901A33">
        <w:rPr>
          <w:rFonts w:ascii="David" w:hAnsi="David"/>
          <w:i/>
          <w:iCs/>
          <w:rtl/>
        </w:rPr>
        <w:t xml:space="preserve"> </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w:t>
      </w:r>
      <w:proofErr w:type="spellStart"/>
      <w:r w:rsidRPr="00901A33">
        <w:rPr>
          <w:rFonts w:ascii="David" w:hAnsi="David"/>
          <w:i/>
          <w:iCs/>
          <w:rtl/>
        </w:rPr>
        <w:t>מינהל</w:t>
      </w:r>
      <w:proofErr w:type="spellEnd"/>
      <w:r w:rsidRPr="00901A33">
        <w:rPr>
          <w:rFonts w:ascii="David" w:hAnsi="David"/>
          <w:i/>
          <w:iCs/>
          <w:rtl/>
        </w:rPr>
        <w:t xml:space="preserve">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מסומן</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Pr="00901A33">
        <w:rPr>
          <w:rFonts w:ascii="David" w:hAnsi="David" w:hint="cs"/>
          <w:i/>
          <w:iCs/>
          <w:u w:val="single"/>
          <w:rtl/>
        </w:rPr>
        <w:t xml:space="preserve">5א' </w:t>
      </w:r>
      <w:r w:rsidRPr="00901A33">
        <w:rPr>
          <w:rFonts w:ascii="David" w:hAnsi="David"/>
          <w:i/>
          <w:iCs/>
          <w:u w:val="single"/>
          <w:rtl/>
        </w:rPr>
        <w:t>–</w:t>
      </w:r>
      <w:r w:rsidRPr="00901A33">
        <w:rPr>
          <w:rFonts w:ascii="David" w:hAnsi="David" w:hint="cs"/>
          <w:i/>
          <w:iCs/>
          <w:u w:val="single"/>
          <w:rtl/>
        </w:rPr>
        <w:t xml:space="preserve"> 15ב'</w:t>
      </w:r>
      <w:r w:rsidRPr="00901A33">
        <w:rPr>
          <w:rFonts w:ascii="David" w:hAnsi="David"/>
          <w:i/>
          <w:iCs/>
          <w:u w:val="single"/>
          <w:rtl/>
        </w:rPr>
        <w:t>.</w:t>
      </w:r>
      <w:r w:rsidRPr="00901A33">
        <w:rPr>
          <w:rtl/>
        </w:rPr>
        <w:t xml:space="preserve"> </w:t>
      </w:r>
    </w:p>
    <w:p w14:paraId="3934A3F3" w14:textId="5ABB247B" w:rsidR="00321D6F" w:rsidRPr="00901A33" w:rsidRDefault="007E01CC" w:rsidP="00077680">
      <w:pPr>
        <w:pStyle w:val="11"/>
        <w:numPr>
          <w:ilvl w:val="0"/>
          <w:numId w:val="14"/>
        </w:numPr>
        <w:tabs>
          <w:tab w:val="left" w:pos="566"/>
        </w:tabs>
        <w:spacing w:before="0" w:after="240" w:line="360" w:lineRule="auto"/>
        <w:ind w:left="566" w:right="0" w:hanging="425"/>
      </w:pPr>
      <w:bookmarkStart w:id="32" w:name="_Hlk18186976"/>
      <w:r w:rsidRPr="00901A33">
        <w:rPr>
          <w:rFonts w:hint="cs"/>
          <w:rtl/>
        </w:rPr>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77777777" w:rsidR="001705DA" w:rsidRPr="00901A33" w:rsidRDefault="001705DA" w:rsidP="001705DA">
      <w:pPr>
        <w:pStyle w:val="af"/>
        <w:tabs>
          <w:tab w:val="left" w:pos="530"/>
        </w:tabs>
        <w:spacing w:after="240" w:line="360" w:lineRule="auto"/>
        <w:ind w:left="530" w:hanging="291"/>
        <w:jc w:val="both"/>
        <w:rPr>
          <w:rFonts w:cs="David"/>
          <w:i/>
          <w:iCs/>
          <w:sz w:val="24"/>
          <w:szCs w:val="24"/>
          <w:rtl/>
        </w:rPr>
      </w:pPr>
      <w:r w:rsidRPr="00901A33">
        <w:rPr>
          <w:rFonts w:ascii="David" w:hAnsi="David" w:cs="David" w:hint="cs"/>
          <w:i/>
          <w:iCs/>
          <w:sz w:val="24"/>
          <w:szCs w:val="24"/>
          <w:rtl/>
        </w:rPr>
        <w:lastRenderedPageBreak/>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ספטמבר 2005,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16</w:t>
      </w:r>
      <w:r w:rsidRPr="00901A33">
        <w:rPr>
          <w:rFonts w:cs="David" w:hint="cs"/>
          <w:i/>
          <w:iCs/>
          <w:sz w:val="24"/>
          <w:szCs w:val="24"/>
          <w:rtl/>
        </w:rPr>
        <w:t>.</w:t>
      </w:r>
    </w:p>
    <w:p w14:paraId="79A49571" w14:textId="5674E2F9" w:rsidR="007E01CC" w:rsidRPr="00901A33" w:rsidRDefault="007E01CC" w:rsidP="001705DA">
      <w:pPr>
        <w:pStyle w:val="11"/>
        <w:tabs>
          <w:tab w:val="left" w:pos="566"/>
        </w:tabs>
        <w:spacing w:before="0" w:after="240" w:line="360" w:lineRule="auto"/>
        <w:ind w:left="566" w:firstLine="0"/>
        <w:rPr>
          <w:rtl/>
        </w:rPr>
      </w:pPr>
      <w:proofErr w:type="spellStart"/>
      <w:r w:rsidRPr="00901A33">
        <w:rPr>
          <w:rFonts w:hint="cs"/>
          <w:rtl/>
        </w:rPr>
        <w:t>יצויין</w:t>
      </w:r>
      <w:proofErr w:type="spellEnd"/>
      <w:r w:rsidRPr="00901A33">
        <w:rPr>
          <w:rFonts w:hint="cs"/>
          <w:rtl/>
        </w:rPr>
        <w:t xml:space="preserve"> כי נתבעת 1 מודעת לטיעון זה של התובע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32"/>
    <w:p w14:paraId="1CBB8A14" w14:textId="51DDBD80" w:rsidR="00006CB7" w:rsidRPr="00901A33" w:rsidRDefault="00121400" w:rsidP="00926F04">
      <w:pPr>
        <w:pStyle w:val="11"/>
        <w:numPr>
          <w:ilvl w:val="0"/>
          <w:numId w:val="14"/>
        </w:numPr>
        <w:tabs>
          <w:tab w:val="left" w:pos="566"/>
        </w:tabs>
        <w:spacing w:before="0" w:after="240" w:line="360" w:lineRule="auto"/>
        <w:ind w:left="566" w:right="0" w:hanging="425"/>
        <w:rPr>
          <w:rtl/>
        </w:rPr>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w:t>
      </w:r>
      <w:proofErr w:type="spellStart"/>
      <w:r w:rsidR="00800A4D" w:rsidRPr="00901A33">
        <w:rPr>
          <w:rFonts w:hint="cs"/>
          <w:rtl/>
        </w:rPr>
        <w:t>המח"ר</w:t>
      </w:r>
      <w:proofErr w:type="spellEnd"/>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 xml:space="preserve">. </w:t>
      </w:r>
    </w:p>
    <w:p w14:paraId="14806551" w14:textId="4DDC1C37" w:rsidR="00006CB7" w:rsidRPr="00901A33" w:rsidRDefault="00006CB7" w:rsidP="001705DA">
      <w:pPr>
        <w:pStyle w:val="11"/>
        <w:numPr>
          <w:ilvl w:val="0"/>
          <w:numId w:val="14"/>
        </w:numPr>
        <w:tabs>
          <w:tab w:val="left" w:pos="566"/>
        </w:tabs>
        <w:spacing w:before="0" w:after="240" w:line="360" w:lineRule="auto"/>
        <w:ind w:left="566" w:right="0" w:hanging="425"/>
        <w:rPr>
          <w:rtl/>
        </w:rPr>
      </w:pPr>
      <w:r w:rsidRPr="00901A33">
        <w:rPr>
          <w:rFonts w:hint="eastAsia"/>
          <w:rtl/>
        </w:rPr>
        <w:t>ומעל</w:t>
      </w:r>
      <w:r w:rsidRPr="00901A33">
        <w:rPr>
          <w:rtl/>
        </w:rPr>
        <w:t xml:space="preserve"> לכל: </w:t>
      </w:r>
      <w:r w:rsidRPr="00901A33">
        <w:rPr>
          <w:b/>
          <w:bCs/>
          <w:rtl/>
        </w:rPr>
        <w:t xml:space="preserve">המדינה עצמה, ציינה מדי חודש בחודש בתלוש המשכורת שהדרגה לפיה תחושב </w:t>
      </w:r>
      <w:proofErr w:type="spellStart"/>
      <w:r w:rsidR="00FA1CEA" w:rsidRPr="00901A33">
        <w:rPr>
          <w:rFonts w:hint="eastAsia"/>
          <w:b/>
          <w:bCs/>
          <w:rtl/>
        </w:rPr>
        <w:t>הגימלה</w:t>
      </w:r>
      <w:proofErr w:type="spellEnd"/>
      <w:r w:rsidR="00FA1CEA" w:rsidRPr="00901A33">
        <w:rPr>
          <w:b/>
          <w:bCs/>
          <w:rtl/>
        </w:rPr>
        <w:t xml:space="preserve"> </w:t>
      </w:r>
      <w:r w:rsidRPr="00901A33">
        <w:rPr>
          <w:rFonts w:hint="eastAsia"/>
          <w:b/>
          <w:bCs/>
          <w:rtl/>
        </w:rPr>
        <w:t>של</w:t>
      </w:r>
      <w:r w:rsidRPr="00901A33">
        <w:rPr>
          <w:b/>
          <w:bCs/>
          <w:rtl/>
        </w:rPr>
        <w:t xml:space="preserve"> התובע תהיה לפי דרגה +46 בשיא הותק, והמדינה, </w:t>
      </w:r>
      <w:r w:rsidR="001705DA">
        <w:rPr>
          <w:rFonts w:hint="cs"/>
          <w:b/>
          <w:bCs/>
          <w:rtl/>
        </w:rPr>
        <w:t xml:space="preserve">עצמה </w:t>
      </w:r>
      <w:r w:rsidRPr="00901A33">
        <w:rPr>
          <w:b/>
          <w:bCs/>
          <w:rtl/>
        </w:rPr>
        <w:t xml:space="preserve">ניכתה בפועל ממשכורתו של התובע, כל חודש לאורך כל השנים, את חלקו במימון הפנסיה שלו, לפי דרגה +46 (ולא </w:t>
      </w:r>
      <w:r w:rsidRPr="00901A33">
        <w:rPr>
          <w:rFonts w:hint="eastAsia"/>
          <w:b/>
          <w:bCs/>
          <w:rtl/>
        </w:rPr>
        <w:t>לפי</w:t>
      </w:r>
      <w:r w:rsidRPr="00901A33">
        <w:rPr>
          <w:b/>
          <w:bCs/>
          <w:rtl/>
        </w:rPr>
        <w:t xml:space="preserve"> </w:t>
      </w:r>
      <w:r w:rsidRPr="00901A33">
        <w:rPr>
          <w:rFonts w:hint="eastAsia"/>
          <w:b/>
          <w:bCs/>
          <w:rtl/>
        </w:rPr>
        <w:t>דרגה</w:t>
      </w:r>
      <w:r w:rsidRPr="00901A33">
        <w:rPr>
          <w:b/>
          <w:bCs/>
          <w:rtl/>
        </w:rPr>
        <w:t xml:space="preserve"> 44).</w:t>
      </w:r>
      <w:r w:rsidR="00A16E94" w:rsidRPr="00901A33">
        <w:rPr>
          <w:rFonts w:hint="cs"/>
          <w:rtl/>
        </w:rPr>
        <w:t xml:space="preserve"> </w:t>
      </w:r>
    </w:p>
    <w:p w14:paraId="7749F987" w14:textId="1365F965" w:rsidR="00956073" w:rsidRPr="00901A33" w:rsidRDefault="00A728AE" w:rsidP="001705DA">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077680">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rsidP="00FA1CEA">
      <w:pPr>
        <w:pStyle w:val="11"/>
        <w:tabs>
          <w:tab w:val="left" w:pos="566"/>
        </w:tabs>
        <w:spacing w:before="0" w:after="240" w:line="360" w:lineRule="auto"/>
        <w:ind w:left="141" w:right="360" w:firstLine="0"/>
        <w:rPr>
          <w:b/>
          <w:bCs/>
        </w:rPr>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rsidP="00FA1CEA">
      <w:pPr>
        <w:pStyle w:val="11"/>
        <w:numPr>
          <w:ilvl w:val="0"/>
          <w:numId w:val="14"/>
        </w:numPr>
        <w:tabs>
          <w:tab w:val="left" w:pos="566"/>
        </w:tabs>
        <w:spacing w:before="0" w:after="240" w:line="360" w:lineRule="auto"/>
        <w:ind w:left="566" w:right="0" w:hanging="425"/>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w:t>
      </w:r>
      <w:proofErr w:type="spellStart"/>
      <w:r w:rsidRPr="00901A33">
        <w:rPr>
          <w:rFonts w:hint="cs"/>
          <w:rtl/>
        </w:rPr>
        <w:t>הגימלאות</w:t>
      </w:r>
      <w:proofErr w:type="spellEnd"/>
      <w:r w:rsidRPr="00901A33">
        <w:rPr>
          <w:rFonts w:hint="cs"/>
          <w:rtl/>
        </w:rPr>
        <w:t xml:space="preserve">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 xml:space="preserve">ות שירות במדינה, בתוספת 3 שנות וותק צבאי, ובהתחשב בקיצורי </w:t>
      </w:r>
      <w:proofErr w:type="spellStart"/>
      <w:r w:rsidRPr="00901A33">
        <w:rPr>
          <w:rFonts w:hint="cs"/>
          <w:rtl/>
        </w:rPr>
        <w:t>הפז"מ</w:t>
      </w:r>
      <w:proofErr w:type="spellEnd"/>
      <w:r w:rsidRPr="00901A33">
        <w:rPr>
          <w:rFonts w:hint="cs"/>
          <w:rtl/>
        </w:rPr>
        <w:t xml:space="preserve"> מכוח התואר השני שיש לתובע, הוא זכאי, לכל הפחות,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46CB1498" w:rsidR="00BA4273" w:rsidRPr="00901A33" w:rsidRDefault="00BA4273" w:rsidP="00121400">
      <w:pPr>
        <w:pStyle w:val="11"/>
        <w:tabs>
          <w:tab w:val="left" w:pos="566"/>
        </w:tabs>
        <w:spacing w:before="0" w:after="240" w:line="360" w:lineRule="auto"/>
        <w:ind w:left="566" w:right="360" w:firstLine="0"/>
      </w:pPr>
      <w:r w:rsidRPr="00901A33">
        <w:rPr>
          <w:rFonts w:hint="cs"/>
          <w:rtl/>
        </w:rPr>
        <w:t>כפי שנפרט להלן, דרגה זאת כבר אושרה לתובע בשנת 2005</w:t>
      </w:r>
      <w:r w:rsidR="00DD7205" w:rsidRPr="00901A33">
        <w:rPr>
          <w:rFonts w:hint="cs"/>
          <w:rtl/>
        </w:rPr>
        <w:t>.</w:t>
      </w:r>
    </w:p>
    <w:p w14:paraId="639C9E3E" w14:textId="5BF42AE6" w:rsidR="00232423" w:rsidRPr="00901A33" w:rsidRDefault="00232423" w:rsidP="00DD7205">
      <w:pPr>
        <w:pStyle w:val="11"/>
        <w:numPr>
          <w:ilvl w:val="0"/>
          <w:numId w:val="14"/>
        </w:numPr>
        <w:tabs>
          <w:tab w:val="left" w:pos="566"/>
        </w:tabs>
        <w:spacing w:before="0" w:after="120" w:line="360" w:lineRule="auto"/>
        <w:ind w:left="567" w:right="0" w:hanging="425"/>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rsidP="00FA1CEA">
      <w:pPr>
        <w:pStyle w:val="11"/>
        <w:numPr>
          <w:ilvl w:val="1"/>
          <w:numId w:val="14"/>
        </w:numPr>
        <w:spacing w:before="0" w:after="120" w:line="360" w:lineRule="auto"/>
        <w:ind w:left="1157" w:right="0" w:hanging="539"/>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 xml:space="preserve">חשב בכיר, לרבות שכר ותשלומים נלווים, דרגה נוכחית קידום </w:t>
      </w:r>
      <w:proofErr w:type="spellStart"/>
      <w:r w:rsidRPr="00901A33">
        <w:rPr>
          <w:rFonts w:hint="cs"/>
          <w:b/>
          <w:bCs/>
          <w:rtl/>
        </w:rPr>
        <w:t>וגימלאות</w:t>
      </w:r>
      <w:proofErr w:type="spellEnd"/>
      <w:r w:rsidRPr="00901A33">
        <w:rPr>
          <w:rFonts w:hint="cs"/>
          <w:rtl/>
        </w:rPr>
        <w:t xml:space="preserve">". </w:t>
      </w:r>
    </w:p>
    <w:p w14:paraId="3F6E491E" w14:textId="09E3D806" w:rsidR="007D52AE" w:rsidRPr="00901A33" w:rsidRDefault="00232423" w:rsidP="00FA1CEA">
      <w:pPr>
        <w:pStyle w:val="11"/>
        <w:spacing w:before="0" w:after="120" w:line="360" w:lineRule="auto"/>
        <w:ind w:left="1157" w:right="360" w:firstLine="0"/>
        <w:rPr>
          <w:rtl/>
        </w:rPr>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rsidP="007D52AE">
      <w:pPr>
        <w:pStyle w:val="11"/>
        <w:tabs>
          <w:tab w:val="left" w:pos="1657"/>
        </w:tabs>
        <w:spacing w:before="0" w:after="120" w:line="360" w:lineRule="auto"/>
        <w:ind w:left="1515" w:right="709" w:firstLine="0"/>
        <w:rPr>
          <w:i/>
          <w:iCs/>
          <w:rtl/>
        </w:rPr>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w:t>
      </w:r>
      <w:proofErr w:type="spellStart"/>
      <w:r w:rsidRPr="00901A33">
        <w:rPr>
          <w:i/>
          <w:iCs/>
          <w:rtl/>
        </w:rPr>
        <w:t>התקשי"ר</w:t>
      </w:r>
      <w:proofErr w:type="spellEnd"/>
      <w:r w:rsidRPr="00901A33">
        <w:rPr>
          <w:i/>
          <w:iCs/>
          <w:rtl/>
        </w:rPr>
        <w:t xml:space="preserve">, חוזה העסקתך, וכללי ההעסקה בחוזה בכירים". </w:t>
      </w:r>
    </w:p>
    <w:p w14:paraId="593C4B1C" w14:textId="696847C7" w:rsidR="00232423" w:rsidRPr="00901A33" w:rsidRDefault="00232423" w:rsidP="00FA1CEA">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03B64559" w:rsidR="00232423" w:rsidRPr="00901A33" w:rsidRDefault="00232423" w:rsidP="00901A33">
      <w:pPr>
        <w:pStyle w:val="11"/>
        <w:tabs>
          <w:tab w:val="left" w:pos="521"/>
        </w:tabs>
        <w:spacing w:before="0" w:after="240" w:line="360" w:lineRule="auto"/>
        <w:ind w:left="1160" w:hanging="540"/>
        <w:rPr>
          <w:rStyle w:val="emailstyle17"/>
          <w:rFonts w:ascii="Times New Roman" w:hAnsi="Times New Roman" w:cs="David"/>
          <w:i/>
          <w:iCs/>
          <w:color w:val="auto"/>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33"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901A33" w:rsidRPr="00901A33">
        <w:rPr>
          <w:rStyle w:val="emailstyle17"/>
          <w:rFonts w:ascii="Times New Roman" w:hAnsi="Times New Roman" w:cs="David" w:hint="cs"/>
          <w:i/>
          <w:iCs/>
          <w:color w:val="auto"/>
          <w:u w:val="single"/>
          <w:rtl/>
        </w:rPr>
        <w:t>7</w:t>
      </w:r>
      <w:r w:rsidR="00417465" w:rsidRPr="00901A33">
        <w:rPr>
          <w:rStyle w:val="emailstyle17"/>
          <w:rFonts w:ascii="Times New Roman" w:hAnsi="Times New Roman" w:cs="David"/>
          <w:i/>
          <w:iCs/>
          <w:color w:val="auto"/>
          <w:rtl/>
        </w:rPr>
        <w:t>.</w:t>
      </w:r>
    </w:p>
    <w:bookmarkEnd w:id="33"/>
    <w:p w14:paraId="6C3966ED" w14:textId="25ACB2FB" w:rsidR="00121400" w:rsidRPr="00901A33" w:rsidRDefault="007D52AE" w:rsidP="00077680">
      <w:pPr>
        <w:pStyle w:val="11"/>
        <w:numPr>
          <w:ilvl w:val="1"/>
          <w:numId w:val="14"/>
        </w:numPr>
        <w:spacing w:before="0" w:after="120" w:line="360" w:lineRule="auto"/>
        <w:ind w:left="1157" w:right="0" w:hanging="539"/>
      </w:pPr>
      <w:r w:rsidRPr="00901A33">
        <w:rPr>
          <w:rFonts w:hint="cs"/>
          <w:rtl/>
        </w:rPr>
        <w:lastRenderedPageBreak/>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p>
    <w:p w14:paraId="49670F4D" w14:textId="0D1E3050" w:rsidR="007D52AE" w:rsidRPr="00901A33" w:rsidRDefault="00232423" w:rsidP="00FA1CEA">
      <w:pPr>
        <w:pStyle w:val="11"/>
        <w:spacing w:before="0" w:after="120" w:line="360" w:lineRule="auto"/>
        <w:ind w:left="1157" w:firstLine="0"/>
      </w:pPr>
      <w:r w:rsidRPr="00901A33">
        <w:rPr>
          <w:rFonts w:hint="eastAsia"/>
          <w:rtl/>
        </w:rPr>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356E31">
      <w:pPr>
        <w:pStyle w:val="11"/>
        <w:spacing w:before="0" w:after="240" w:line="360" w:lineRule="auto"/>
        <w:ind w:left="1160" w:firstLine="0"/>
        <w:rPr>
          <w:b/>
          <w:bCs/>
          <w:rtl/>
        </w:rPr>
      </w:pPr>
      <w:r w:rsidRPr="00901A33">
        <w:rPr>
          <w:rFonts w:hint="eastAsia"/>
          <w:rtl/>
        </w:rPr>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rsidP="001705DA">
      <w:pPr>
        <w:pStyle w:val="11"/>
        <w:spacing w:before="0" w:after="240" w:line="360" w:lineRule="auto"/>
        <w:ind w:left="1160" w:firstLine="0"/>
        <w:rPr>
          <w:rtl/>
        </w:rPr>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rsidP="00EF4F3B">
      <w:pPr>
        <w:pStyle w:val="11"/>
        <w:numPr>
          <w:ilvl w:val="1"/>
          <w:numId w:val="14"/>
        </w:numPr>
        <w:spacing w:before="0" w:after="240" w:line="360" w:lineRule="auto"/>
        <w:ind w:left="1160" w:right="0" w:hanging="540"/>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337F2F">
      <w:pPr>
        <w:rPr>
          <w:rStyle w:val="emailstyle17"/>
          <w:rFonts w:ascii="Times New Roman" w:hAnsi="Times New Roman" w:cs="David"/>
          <w:color w:val="auto"/>
          <w:rtl/>
        </w:rPr>
      </w:pPr>
    </w:p>
    <w:p w14:paraId="44E77269" w14:textId="77777777" w:rsidR="00232423" w:rsidRPr="00901A33" w:rsidRDefault="00232423" w:rsidP="00232423">
      <w:pPr>
        <w:pStyle w:val="11"/>
        <w:numPr>
          <w:ilvl w:val="0"/>
          <w:numId w:val="14"/>
        </w:numPr>
        <w:tabs>
          <w:tab w:val="left" w:pos="566"/>
        </w:tabs>
        <w:spacing w:before="0" w:after="240" w:line="360" w:lineRule="auto"/>
        <w:ind w:left="566" w:right="0" w:hanging="425"/>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rsidP="00232423">
      <w:pPr>
        <w:pStyle w:val="11"/>
        <w:numPr>
          <w:ilvl w:val="1"/>
          <w:numId w:val="14"/>
        </w:numPr>
        <w:spacing w:before="0" w:after="240" w:line="360" w:lineRule="auto"/>
        <w:ind w:left="1160" w:right="0" w:hanging="540"/>
      </w:pPr>
      <w:r w:rsidRPr="00901A33">
        <w:rPr>
          <w:rFonts w:hint="cs"/>
          <w:rtl/>
        </w:rPr>
        <w:t xml:space="preserve">נוסיף ונציין כי ביום 1.11.2016 התקיים דיון בעניין שיטת חישוב </w:t>
      </w:r>
      <w:proofErr w:type="spellStart"/>
      <w:r w:rsidRPr="00901A33">
        <w:rPr>
          <w:rFonts w:hint="cs"/>
          <w:rtl/>
        </w:rPr>
        <w:t>הגימלה</w:t>
      </w:r>
      <w:proofErr w:type="spellEnd"/>
      <w:r w:rsidRPr="00901A33">
        <w:rPr>
          <w:rFonts w:hint="cs"/>
          <w:rtl/>
        </w:rPr>
        <w:t xml:space="preserve"> של התובע בהשתתפות מר ציון לוי, מנהל האגף לפרישה </w:t>
      </w:r>
      <w:proofErr w:type="spellStart"/>
      <w:r w:rsidRPr="00901A33">
        <w:rPr>
          <w:rFonts w:hint="cs"/>
          <w:rtl/>
        </w:rPr>
        <w:t>וגימלאות</w:t>
      </w:r>
      <w:proofErr w:type="spellEnd"/>
      <w:r w:rsidRPr="00901A33">
        <w:rPr>
          <w:rFonts w:hint="cs"/>
          <w:rtl/>
        </w:rPr>
        <w:t xml:space="preserve"> בנציבות, גב' רבקה כלב, מנהלת משאבי אנוש במשרד האוצר, גב' גלית בן ציון, אמרכלית במשרד, והתובע.</w:t>
      </w:r>
    </w:p>
    <w:p w14:paraId="39337C9E" w14:textId="58FD790F" w:rsidR="00232423" w:rsidRPr="00901A33" w:rsidRDefault="00232423" w:rsidP="00356E31">
      <w:pPr>
        <w:pStyle w:val="11"/>
        <w:numPr>
          <w:ilvl w:val="1"/>
          <w:numId w:val="14"/>
        </w:numPr>
        <w:spacing w:before="0" w:line="360" w:lineRule="auto"/>
        <w:ind w:left="1157" w:right="0" w:hanging="539"/>
      </w:pPr>
      <w:r w:rsidRPr="00901A33">
        <w:rPr>
          <w:rFonts w:hint="cs"/>
          <w:rtl/>
        </w:rPr>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07408574"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rsidP="00C14753">
      <w:pPr>
        <w:autoSpaceDE w:val="0"/>
        <w:autoSpaceDN w:val="0"/>
        <w:adjustRightInd w:val="0"/>
        <w:ind w:left="1160"/>
        <w:rPr>
          <w:rFonts w:ascii="David" w:hAnsi="David" w:cs="David"/>
          <w:i/>
          <w:iCs/>
          <w:lang w:eastAsia="en-US"/>
        </w:rPr>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rsidP="00232423">
      <w:pPr>
        <w:autoSpaceDE w:val="0"/>
        <w:autoSpaceDN w:val="0"/>
        <w:adjustRightInd w:val="0"/>
        <w:spacing w:after="240"/>
        <w:ind w:left="1160"/>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16BD5D5" w:rsidR="00232423" w:rsidRPr="00901A33" w:rsidRDefault="00232423" w:rsidP="00901A33">
      <w:pPr>
        <w:pStyle w:val="11"/>
        <w:tabs>
          <w:tab w:val="left" w:pos="566"/>
        </w:tabs>
        <w:spacing w:before="0" w:after="240" w:line="360" w:lineRule="auto"/>
        <w:ind w:left="1160" w:right="360" w:hanging="540"/>
        <w:rPr>
          <w:rtl/>
        </w:rPr>
      </w:pPr>
      <w:r w:rsidRPr="00901A33">
        <w:rPr>
          <w:rStyle w:val="emailstyle17"/>
          <w:rFonts w:ascii="Times New Roman" w:hAnsi="Times New Roman" w:cs="David" w:hint="cs"/>
          <w:i/>
          <w:iCs/>
          <w:color w:val="auto"/>
          <w:rtl/>
        </w:rPr>
        <w:t xml:space="preserve">*         רצ"ב </w:t>
      </w:r>
      <w:bookmarkStart w:id="34"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901A33" w:rsidRPr="00901A33">
        <w:rPr>
          <w:rFonts w:hint="cs"/>
          <w:i/>
          <w:iCs/>
          <w:u w:val="single"/>
          <w:rtl/>
        </w:rPr>
        <w:t>8</w:t>
      </w:r>
      <w:r w:rsidR="00417465" w:rsidRPr="00901A33">
        <w:rPr>
          <w:rFonts w:hint="cs"/>
          <w:rtl/>
        </w:rPr>
        <w:t xml:space="preserve">. </w:t>
      </w:r>
      <w:bookmarkEnd w:id="34"/>
    </w:p>
    <w:p w14:paraId="5439B527" w14:textId="1ADA46B4" w:rsidR="00232423" w:rsidRPr="00901A33" w:rsidRDefault="00232423" w:rsidP="00EB3925">
      <w:pPr>
        <w:pStyle w:val="11"/>
        <w:numPr>
          <w:ilvl w:val="1"/>
          <w:numId w:val="14"/>
        </w:numPr>
        <w:spacing w:before="0" w:after="240" w:line="360" w:lineRule="auto"/>
        <w:ind w:left="1160" w:right="0" w:hanging="540"/>
        <w:rPr>
          <w:rStyle w:val="emailstyle17"/>
          <w:rFonts w:ascii="Times New Roman" w:hAnsi="Times New Roman" w:cs="David"/>
          <w:color w:val="auto"/>
          <w:rtl/>
        </w:rPr>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337F2F">
      <w:pPr>
        <w:rPr>
          <w:rStyle w:val="emailstyle17"/>
          <w:rFonts w:ascii="Times New Roman" w:hAnsi="Times New Roman" w:cs="David"/>
          <w:color w:val="auto"/>
          <w:rtl/>
        </w:rPr>
      </w:pPr>
    </w:p>
    <w:p w14:paraId="3D6DE6DA" w14:textId="2CACB510" w:rsidR="00D85373" w:rsidRPr="00901A33" w:rsidRDefault="00D85373" w:rsidP="00337F2F">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461262BD" w:rsidR="00D85373" w:rsidRPr="00901A33" w:rsidRDefault="00EA0756" w:rsidP="00121400">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p>
    <w:p w14:paraId="794A1E1E" w14:textId="77777777" w:rsidR="001705DA" w:rsidRDefault="00121400" w:rsidP="00077680">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lastRenderedPageBreak/>
        <w:t xml:space="preserve">לתובע ידוע כי </w:t>
      </w:r>
      <w:r w:rsidR="00EA0756" w:rsidRPr="00901A33">
        <w:rPr>
          <w:rStyle w:val="emailstyle17"/>
          <w:rFonts w:cs="David" w:hint="cs"/>
          <w:color w:val="auto"/>
          <w:sz w:val="22"/>
          <w:rtl/>
        </w:rPr>
        <w:t xml:space="preserve">עובד אחר של הנתבעת, בשם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w:t>
      </w:r>
      <w:proofErr w:type="spellStart"/>
      <w:r w:rsidR="00EA0756" w:rsidRPr="00901A33">
        <w:rPr>
          <w:rStyle w:val="emailstyle17"/>
          <w:rFonts w:cs="David" w:hint="cs"/>
          <w:color w:val="auto"/>
          <w:sz w:val="22"/>
          <w:rtl/>
        </w:rPr>
        <w:t>פרנקבורג</w:t>
      </w:r>
      <w:proofErr w:type="spellEnd"/>
      <w:r w:rsidR="00EA0756" w:rsidRPr="00901A33">
        <w:rPr>
          <w:rStyle w:val="emailstyle17"/>
          <w:rFonts w:cs="David" w:hint="cs"/>
          <w:color w:val="auto"/>
          <w:sz w:val="22"/>
          <w:rtl/>
        </w:rPr>
        <w:t xml:space="preserve">, </w:t>
      </w:r>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 גם הוא</w:t>
      </w:r>
      <w:r w:rsidR="00233904" w:rsidRPr="00901A33">
        <w:rPr>
          <w:rStyle w:val="emailstyle17"/>
          <w:rFonts w:cs="David" w:hint="cs"/>
          <w:color w:val="auto"/>
          <w:sz w:val="22"/>
          <w:rtl/>
        </w:rPr>
        <w:t xml:space="preserve"> 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סירב גם הוא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1705DA">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 xml:space="preserve">לחשב את </w:t>
      </w:r>
      <w:proofErr w:type="spellStart"/>
      <w:r w:rsidR="005A35B3" w:rsidRPr="00901A33">
        <w:rPr>
          <w:rStyle w:val="emailstyle17"/>
          <w:rFonts w:cs="David" w:hint="cs"/>
          <w:color w:val="auto"/>
          <w:sz w:val="22"/>
          <w:rtl/>
        </w:rPr>
        <w:t>גימלת</w:t>
      </w:r>
      <w:proofErr w:type="spellEnd"/>
      <w:r w:rsidR="005A35B3" w:rsidRPr="00901A33">
        <w:rPr>
          <w:rStyle w:val="emailstyle17"/>
          <w:rFonts w:cs="David" w:hint="cs"/>
          <w:color w:val="auto"/>
          <w:sz w:val="22"/>
          <w:rtl/>
        </w:rPr>
        <w:t xml:space="preserve">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w:t>
      </w:r>
      <w:proofErr w:type="spellStart"/>
      <w:r w:rsidR="005A35B3" w:rsidRPr="00901A33">
        <w:rPr>
          <w:rStyle w:val="emailstyle17"/>
          <w:rFonts w:cs="David" w:hint="cs"/>
          <w:color w:val="auto"/>
          <w:sz w:val="22"/>
          <w:rtl/>
        </w:rPr>
        <w:t>גימלת</w:t>
      </w:r>
      <w:proofErr w:type="spellEnd"/>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מר </w:t>
      </w:r>
      <w:proofErr w:type="spellStart"/>
      <w:r w:rsidR="00EA0756" w:rsidRPr="00901A33">
        <w:rPr>
          <w:rStyle w:val="emailstyle17"/>
          <w:rFonts w:cs="David" w:hint="cs"/>
          <w:color w:val="auto"/>
          <w:sz w:val="22"/>
          <w:rtl/>
        </w:rPr>
        <w:t>פרנקבורג</w:t>
      </w:r>
      <w:proofErr w:type="spellEnd"/>
      <w:r w:rsidR="00EA0756" w:rsidRPr="00901A33">
        <w:rPr>
          <w:rStyle w:val="emailstyle17"/>
          <w:rFonts w:cs="David" w:hint="cs"/>
          <w:color w:val="auto"/>
          <w:sz w:val="22"/>
          <w:rtl/>
        </w:rPr>
        <w:t xml:space="preserve">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6B8030" w:rsidR="007F411C" w:rsidRPr="00901A33" w:rsidRDefault="00356E51" w:rsidP="001705DA">
      <w:pPr>
        <w:pStyle w:val="11"/>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לאחר שהתובע השתמש בדוגמא זו כהוכחה </w:t>
      </w:r>
      <w:r w:rsidR="00A16E94" w:rsidRPr="00901A33">
        <w:rPr>
          <w:rStyle w:val="emailstyle17"/>
          <w:rFonts w:cs="David" w:hint="cs"/>
          <w:color w:val="auto"/>
          <w:sz w:val="22"/>
          <w:rtl/>
        </w:rPr>
        <w:t xml:space="preserve">נוספת </w:t>
      </w:r>
      <w:r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הודיעה המדינה למר </w:t>
      </w:r>
      <w:proofErr w:type="spellStart"/>
      <w:r w:rsidR="00EA0756" w:rsidRPr="00901A33">
        <w:rPr>
          <w:rStyle w:val="emailstyle17"/>
          <w:rFonts w:cs="David" w:hint="cs"/>
          <w:color w:val="auto"/>
          <w:sz w:val="22"/>
          <w:rtl/>
        </w:rPr>
        <w:t>פרנקבורג</w:t>
      </w:r>
      <w:proofErr w:type="spellEnd"/>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44+. בשיחות שקיים התובע עם נציבות שירות המדינה נמסר לו כי </w:t>
      </w:r>
      <w:r w:rsidR="00B1653D" w:rsidRPr="00901A33">
        <w:rPr>
          <w:rStyle w:val="emailstyle17"/>
          <w:rFonts w:cs="David" w:hint="cs"/>
          <w:color w:val="auto"/>
          <w:sz w:val="22"/>
          <w:rtl/>
        </w:rPr>
        <w:t xml:space="preserve">מתן הדרגה למר </w:t>
      </w:r>
      <w:proofErr w:type="spellStart"/>
      <w:r w:rsidR="00B1653D" w:rsidRPr="00901A33">
        <w:rPr>
          <w:rStyle w:val="emailstyle17"/>
          <w:rFonts w:cs="David" w:hint="cs"/>
          <w:color w:val="auto"/>
          <w:sz w:val="22"/>
          <w:rtl/>
        </w:rPr>
        <w:t>פרנקבורג</w:t>
      </w:r>
      <w:proofErr w:type="spellEnd"/>
      <w:r w:rsidR="00B1653D" w:rsidRPr="00901A33">
        <w:rPr>
          <w:rStyle w:val="emailstyle17"/>
          <w:rFonts w:cs="David" w:hint="cs"/>
          <w:color w:val="auto"/>
          <w:sz w:val="22"/>
          <w:rtl/>
        </w:rPr>
        <w:t xml:space="preserve">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p>
    <w:p w14:paraId="5896B1F4" w14:textId="0B8095BF" w:rsidR="00EA0756" w:rsidRPr="00901A33" w:rsidRDefault="00EA0756" w:rsidP="006B25CF">
      <w:pPr>
        <w:pStyle w:val="11"/>
        <w:spacing w:before="0" w:after="240" w:line="360" w:lineRule="auto"/>
        <w:ind w:left="523" w:firstLine="0"/>
        <w:rPr>
          <w:rStyle w:val="emailstyle17"/>
          <w:rFonts w:cs="David"/>
          <w:color w:val="auto"/>
          <w:sz w:val="22"/>
        </w:rPr>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745E140F" w14:textId="49198FE5" w:rsidR="000A76F3" w:rsidRPr="00901A33" w:rsidRDefault="00EA0756" w:rsidP="006B25CF">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t xml:space="preserve">בעקבות כך מר </w:t>
      </w:r>
      <w:proofErr w:type="spellStart"/>
      <w:r w:rsidRPr="00901A33">
        <w:rPr>
          <w:rStyle w:val="emailstyle17"/>
          <w:rFonts w:cs="David" w:hint="cs"/>
          <w:color w:val="auto"/>
          <w:sz w:val="22"/>
          <w:rtl/>
        </w:rPr>
        <w:t>פרנקבורג</w:t>
      </w:r>
      <w:proofErr w:type="spellEnd"/>
      <w:r w:rsidRPr="00901A33">
        <w:rPr>
          <w:rStyle w:val="emailstyle17"/>
          <w:rFonts w:cs="David" w:hint="cs"/>
          <w:color w:val="auto"/>
          <w:sz w:val="22"/>
          <w:rtl/>
        </w:rPr>
        <w:t xml:space="preserve">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הגיעה המדינה להסכמה עם מר </w:t>
      </w:r>
      <w:proofErr w:type="spellStart"/>
      <w:r w:rsidRPr="00901A33">
        <w:rPr>
          <w:rStyle w:val="emailstyle17"/>
          <w:rFonts w:cs="David" w:hint="cs"/>
          <w:color w:val="auto"/>
          <w:sz w:val="22"/>
          <w:rtl/>
        </w:rPr>
        <w:t>פרנקבורג</w:t>
      </w:r>
      <w:proofErr w:type="spellEnd"/>
      <w:r w:rsidRPr="00901A33">
        <w:rPr>
          <w:rStyle w:val="emailstyle17"/>
          <w:rFonts w:cs="David" w:hint="cs"/>
          <w:color w:val="auto"/>
          <w:sz w:val="22"/>
          <w:rtl/>
        </w:rPr>
        <w:t xml:space="preserve"> לפיו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המשפר את שיטת חישוב הפנסיה לעובדים בחוזה בכירים, יחול </w:t>
      </w:r>
      <w:r w:rsidRPr="00901A33">
        <w:rPr>
          <w:rStyle w:val="emailstyle17"/>
          <w:rFonts w:cs="David" w:hint="cs"/>
          <w:color w:val="auto"/>
          <w:sz w:val="22"/>
          <w:rtl/>
        </w:rPr>
        <w:t>גם על</w:t>
      </w:r>
      <w:r w:rsidR="006B25CF">
        <w:rPr>
          <w:rStyle w:val="emailstyle17"/>
          <w:rFonts w:cs="David" w:hint="cs"/>
          <w:color w:val="auto"/>
          <w:sz w:val="22"/>
          <w:rtl/>
        </w:rPr>
        <w:t>יו</w:t>
      </w:r>
      <w:r w:rsidRPr="00901A33">
        <w:rPr>
          <w:rStyle w:val="emailstyle17"/>
          <w:rFonts w:cs="David" w:hint="cs"/>
          <w:color w:val="auto"/>
          <w:sz w:val="22"/>
          <w:rtl/>
        </w:rPr>
        <w:t xml:space="preserve"> </w:t>
      </w:r>
      <w:r w:rsidR="006B25CF">
        <w:rPr>
          <w:rStyle w:val="emailstyle17"/>
          <w:rFonts w:cs="David" w:hint="cs"/>
          <w:color w:val="auto"/>
          <w:sz w:val="22"/>
          <w:rtl/>
        </w:rPr>
        <w:t>(</w:t>
      </w:r>
      <w:r w:rsidRPr="00901A33">
        <w:rPr>
          <w:rStyle w:val="emailstyle17"/>
          <w:rFonts w:cs="David" w:hint="cs"/>
          <w:color w:val="auto"/>
          <w:sz w:val="22"/>
          <w:rtl/>
        </w:rPr>
        <w:t xml:space="preserve">מר </w:t>
      </w:r>
      <w:proofErr w:type="spellStart"/>
      <w:r w:rsidRPr="00901A33">
        <w:rPr>
          <w:rStyle w:val="emailstyle17"/>
          <w:rFonts w:cs="David" w:hint="cs"/>
          <w:color w:val="auto"/>
          <w:sz w:val="22"/>
          <w:rtl/>
        </w:rPr>
        <w:t>פרנקבורג</w:t>
      </w:r>
      <w:proofErr w:type="spellEnd"/>
      <w:r w:rsidR="006B25CF">
        <w:rPr>
          <w:rStyle w:val="emailstyle17"/>
          <w:rFonts w:cs="David" w:hint="cs"/>
          <w:color w:val="auto"/>
          <w:sz w:val="22"/>
          <w:rtl/>
        </w:rPr>
        <w:t>)</w:t>
      </w:r>
      <w:r w:rsidRPr="00901A33">
        <w:rPr>
          <w:rStyle w:val="emailstyle17"/>
          <w:rFonts w:cs="David" w:hint="cs"/>
          <w:color w:val="auto"/>
          <w:sz w:val="22"/>
          <w:rtl/>
        </w:rPr>
        <w:t xml:space="preserve">, בתחולה רטרואקטיבית </w:t>
      </w:r>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r w:rsidR="00515230" w:rsidRPr="00901A33">
        <w:rPr>
          <w:rStyle w:val="emailstyle17"/>
          <w:rFonts w:cs="David" w:hint="cs"/>
          <w:color w:val="auto"/>
          <w:sz w:val="22"/>
          <w:rtl/>
        </w:rPr>
        <w:t xml:space="preserve"> וכך גם תוקנה הנוסחה לחישוב הפנסיה שלו לתקופת החוזה, לפי הנוסחה אותה תובע התובע.</w:t>
      </w:r>
      <w:r w:rsidRPr="00901A33">
        <w:rPr>
          <w:rStyle w:val="emailstyle17"/>
          <w:rFonts w:cs="David" w:hint="cs"/>
          <w:color w:val="auto"/>
          <w:sz w:val="22"/>
          <w:rtl/>
        </w:rPr>
        <w:t xml:space="preserve"> </w:t>
      </w:r>
    </w:p>
    <w:p w14:paraId="02DB374E" w14:textId="5AAD64A4" w:rsidR="000A76F3" w:rsidRPr="00901A33" w:rsidRDefault="000A76F3" w:rsidP="00901A33">
      <w:pPr>
        <w:spacing w:after="240" w:line="360" w:lineRule="auto"/>
        <w:rPr>
          <w:rFonts w:ascii="David" w:hAnsi="David" w:cs="David"/>
          <w:rtl/>
        </w:rPr>
      </w:pPr>
      <w:r w:rsidRPr="00901A33">
        <w:rPr>
          <w:rStyle w:val="emailstyle17"/>
          <w:rFonts w:ascii="David" w:hAnsi="David" w:cs="David"/>
          <w:i/>
          <w:iCs/>
          <w:color w:val="auto"/>
          <w:rtl/>
        </w:rPr>
        <w:t>*         רצ"ב</w:t>
      </w:r>
      <w:r w:rsidR="00356E51" w:rsidRPr="00901A33">
        <w:rPr>
          <w:rStyle w:val="emailstyle17"/>
          <w:rFonts w:ascii="David" w:hAnsi="David" w:cs="David" w:hint="cs"/>
          <w:i/>
          <w:iCs/>
          <w:color w:val="auto"/>
          <w:rtl/>
        </w:rPr>
        <w:t xml:space="preserve"> </w:t>
      </w:r>
      <w:r w:rsidRPr="00901A33">
        <w:rPr>
          <w:rStyle w:val="emailstyle17"/>
          <w:rFonts w:ascii="David" w:hAnsi="David" w:cs="David"/>
          <w:i/>
          <w:iCs/>
          <w:color w:val="auto"/>
          <w:rtl/>
        </w:rPr>
        <w:t xml:space="preserve"> </w:t>
      </w:r>
      <w:bookmarkStart w:id="35" w:name="_Hlk18187942"/>
      <w:r w:rsidRPr="00901A33">
        <w:rPr>
          <w:rStyle w:val="emailstyle17"/>
          <w:rFonts w:ascii="David" w:hAnsi="David" w:cs="David"/>
          <w:i/>
          <w:iCs/>
          <w:color w:val="auto"/>
          <w:rtl/>
        </w:rPr>
        <w:t xml:space="preserve">פסק הדין בעניינו של ראובן </w:t>
      </w:r>
      <w:proofErr w:type="spellStart"/>
      <w:r w:rsidRPr="00901A33">
        <w:rPr>
          <w:rStyle w:val="emailstyle17"/>
          <w:rFonts w:ascii="David" w:hAnsi="David" w:cs="David"/>
          <w:i/>
          <w:iCs/>
          <w:color w:val="auto"/>
          <w:rtl/>
        </w:rPr>
        <w:t>פרנקבורג</w:t>
      </w:r>
      <w:proofErr w:type="spellEnd"/>
      <w:r w:rsidRPr="00901A33">
        <w:rPr>
          <w:rStyle w:val="emailstyle17"/>
          <w:rFonts w:ascii="David" w:hAnsi="David" w:cs="David"/>
          <w:i/>
          <w:iCs/>
          <w:color w:val="auto"/>
          <w:rtl/>
        </w:rPr>
        <w:t xml:space="preserve"> מיום 24.2.2016, מסומן </w:t>
      </w:r>
      <w:r w:rsidRPr="00901A33">
        <w:rPr>
          <w:rStyle w:val="emailstyle17"/>
          <w:rFonts w:ascii="David" w:hAnsi="David" w:cs="David"/>
          <w:i/>
          <w:iCs/>
          <w:color w:val="auto"/>
          <w:u w:val="single"/>
          <w:rtl/>
        </w:rPr>
        <w:t>כנספח</w:t>
      </w:r>
      <w:r w:rsidR="00417465" w:rsidRPr="00901A33">
        <w:rPr>
          <w:rStyle w:val="emailstyle17"/>
          <w:rFonts w:ascii="David" w:hAnsi="David" w:cs="David"/>
          <w:i/>
          <w:iCs/>
          <w:color w:val="auto"/>
          <w:u w:val="single"/>
          <w:rtl/>
        </w:rPr>
        <w:t xml:space="preserve"> </w:t>
      </w:r>
      <w:r w:rsidR="00CC350F" w:rsidRPr="00901A33">
        <w:rPr>
          <w:rFonts w:ascii="David" w:hAnsi="David" w:cs="David" w:hint="cs"/>
          <w:i/>
          <w:iCs/>
          <w:u w:val="single"/>
          <w:rtl/>
        </w:rPr>
        <w:t>1</w:t>
      </w:r>
      <w:r w:rsidR="00901A33" w:rsidRPr="00901A33">
        <w:rPr>
          <w:rFonts w:ascii="David" w:hAnsi="David" w:cs="David" w:hint="cs"/>
          <w:i/>
          <w:iCs/>
          <w:u w:val="single"/>
          <w:rtl/>
        </w:rPr>
        <w:t>9</w:t>
      </w:r>
      <w:r w:rsidR="00417465" w:rsidRPr="00901A33">
        <w:rPr>
          <w:rFonts w:ascii="David" w:hAnsi="David" w:cs="David"/>
          <w:rtl/>
        </w:rPr>
        <w:t>.</w:t>
      </w:r>
      <w:bookmarkEnd w:id="35"/>
    </w:p>
    <w:p w14:paraId="3413966F" w14:textId="3783540C" w:rsidR="00EA0756" w:rsidRPr="00901A33" w:rsidRDefault="005D0315"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הצעת התובע</w:t>
      </w:r>
      <w:r w:rsidR="001E5CA8" w:rsidRPr="00901A33">
        <w:rPr>
          <w:rStyle w:val="emailstyle17"/>
          <w:rFonts w:cs="David" w:hint="cs"/>
          <w:color w:val="auto"/>
          <w:sz w:val="22"/>
          <w:rtl/>
        </w:rPr>
        <w:t>, בניסיון להגיע להסכמה (שאינה ממצה את מלוא זכויותיו),</w:t>
      </w:r>
      <w:r w:rsidRPr="00901A33">
        <w:rPr>
          <w:rStyle w:val="emailstyle17"/>
          <w:rFonts w:cs="David" w:hint="cs"/>
          <w:color w:val="auto"/>
          <w:sz w:val="22"/>
          <w:rtl/>
        </w:rPr>
        <w:t xml:space="preserve"> </w:t>
      </w:r>
      <w:r w:rsidR="001E5CA8" w:rsidRPr="00901A33">
        <w:rPr>
          <w:rStyle w:val="emailstyle17"/>
          <w:rFonts w:cs="David" w:hint="cs"/>
          <w:color w:val="auto"/>
          <w:sz w:val="22"/>
          <w:rtl/>
        </w:rPr>
        <w:t xml:space="preserve">לפיה ההסדר </w:t>
      </w:r>
      <w:r w:rsidRPr="00901A33">
        <w:rPr>
          <w:rStyle w:val="emailstyle17"/>
          <w:rFonts w:cs="David" w:hint="cs"/>
          <w:color w:val="auto"/>
          <w:sz w:val="22"/>
          <w:rtl/>
        </w:rPr>
        <w:t xml:space="preserve">עם </w:t>
      </w:r>
      <w:proofErr w:type="spellStart"/>
      <w:r w:rsidRPr="00901A33">
        <w:rPr>
          <w:rStyle w:val="emailstyle17"/>
          <w:rFonts w:cs="David" w:hint="cs"/>
          <w:color w:val="auto"/>
          <w:sz w:val="22"/>
          <w:rtl/>
        </w:rPr>
        <w:t>פרנקנבורג</w:t>
      </w:r>
      <w:proofErr w:type="spellEnd"/>
      <w:r w:rsidRPr="00901A33">
        <w:rPr>
          <w:rStyle w:val="emailstyle17"/>
          <w:rFonts w:cs="David" w:hint="cs"/>
          <w:color w:val="auto"/>
          <w:sz w:val="22"/>
          <w:rtl/>
        </w:rPr>
        <w:t xml:space="preserve"> </w:t>
      </w:r>
      <w:r w:rsidRPr="00901A33">
        <w:rPr>
          <w:rStyle w:val="emailstyle17"/>
          <w:rFonts w:cs="David" w:hint="eastAsia"/>
          <w:color w:val="auto"/>
          <w:sz w:val="22"/>
          <w:rtl/>
        </w:rPr>
        <w:t>יוחל</w:t>
      </w:r>
      <w:r w:rsidRPr="00901A33">
        <w:rPr>
          <w:rStyle w:val="emailstyle17"/>
          <w:rFonts w:cs="David"/>
          <w:color w:val="auto"/>
          <w:sz w:val="22"/>
          <w:rtl/>
        </w:rPr>
        <w:t xml:space="preserve"> </w:t>
      </w:r>
      <w:r w:rsidRPr="00901A33">
        <w:rPr>
          <w:rStyle w:val="emailstyle17"/>
          <w:rFonts w:cs="David" w:hint="eastAsia"/>
          <w:color w:val="auto"/>
          <w:sz w:val="22"/>
          <w:rtl/>
        </w:rPr>
        <w:t>גם</w:t>
      </w:r>
      <w:r w:rsidRPr="00901A33">
        <w:rPr>
          <w:rStyle w:val="emailstyle17"/>
          <w:rFonts w:cs="David"/>
          <w:color w:val="auto"/>
          <w:sz w:val="22"/>
          <w:rtl/>
        </w:rPr>
        <w:t xml:space="preserve"> </w:t>
      </w:r>
      <w:r w:rsidRPr="00901A33">
        <w:rPr>
          <w:rStyle w:val="emailstyle17"/>
          <w:rFonts w:cs="David" w:hint="eastAsia"/>
          <w:color w:val="auto"/>
          <w:sz w:val="22"/>
          <w:rtl/>
        </w:rPr>
        <w:t>עליו</w:t>
      </w:r>
      <w:r w:rsidR="00515230" w:rsidRPr="00901A33">
        <w:rPr>
          <w:rStyle w:val="emailstyle17"/>
          <w:rFonts w:cs="David"/>
          <w:color w:val="auto"/>
          <w:sz w:val="22"/>
          <w:rtl/>
        </w:rPr>
        <w:t>,</w:t>
      </w:r>
      <w:r w:rsidRPr="00901A33">
        <w:rPr>
          <w:rStyle w:val="emailstyle17"/>
          <w:rFonts w:cs="David"/>
          <w:color w:val="auto"/>
          <w:sz w:val="22"/>
          <w:rtl/>
        </w:rPr>
        <w:t xml:space="preserve"> נדחתה בטענה </w:t>
      </w:r>
      <w:r w:rsidR="00EA0756" w:rsidRPr="00901A33">
        <w:rPr>
          <w:rStyle w:val="emailstyle17"/>
          <w:rFonts w:cs="David" w:hint="eastAsia"/>
          <w:color w:val="auto"/>
          <w:sz w:val="22"/>
          <w:rtl/>
        </w:rPr>
        <w:t>שהתובע</w:t>
      </w:r>
      <w:r w:rsidR="00EA0756" w:rsidRPr="00901A33">
        <w:rPr>
          <w:rStyle w:val="emailstyle17"/>
          <w:rFonts w:cs="David"/>
          <w:color w:val="auto"/>
          <w:sz w:val="22"/>
          <w:rtl/>
        </w:rPr>
        <w:t xml:space="preserve"> </w:t>
      </w:r>
      <w:r w:rsidR="000A76F3" w:rsidRPr="00901A33">
        <w:rPr>
          <w:rStyle w:val="emailstyle17"/>
          <w:rFonts w:cs="David" w:hint="eastAsia"/>
          <w:color w:val="auto"/>
          <w:sz w:val="22"/>
          <w:rtl/>
        </w:rPr>
        <w:t>פרש</w:t>
      </w:r>
      <w:r w:rsidR="000A76F3" w:rsidRPr="00901A33">
        <w:rPr>
          <w:rStyle w:val="emailstyle17"/>
          <w:rFonts w:cs="David"/>
          <w:color w:val="auto"/>
          <w:sz w:val="22"/>
          <w:rtl/>
        </w:rPr>
        <w:t xml:space="preserve"> לפני מר </w:t>
      </w:r>
      <w:proofErr w:type="spellStart"/>
      <w:r w:rsidR="000A76F3" w:rsidRPr="00901A33">
        <w:rPr>
          <w:rStyle w:val="emailstyle17"/>
          <w:rFonts w:cs="David" w:hint="eastAsia"/>
          <w:color w:val="auto"/>
          <w:sz w:val="22"/>
          <w:rtl/>
        </w:rPr>
        <w:t>פרנקבורג</w:t>
      </w:r>
      <w:proofErr w:type="spellEnd"/>
      <w:r w:rsidR="000A76F3" w:rsidRPr="00901A33">
        <w:rPr>
          <w:rStyle w:val="emailstyle17"/>
          <w:rFonts w:cs="David"/>
          <w:color w:val="auto"/>
          <w:sz w:val="22"/>
          <w:rtl/>
        </w:rPr>
        <w:t xml:space="preserve">,  </w:t>
      </w:r>
      <w:r w:rsidRPr="00901A33">
        <w:rPr>
          <w:rStyle w:val="emailstyle17"/>
          <w:rFonts w:cs="David" w:hint="eastAsia"/>
          <w:color w:val="auto"/>
          <w:sz w:val="22"/>
          <w:rtl/>
        </w:rPr>
        <w:t>ו</w:t>
      </w:r>
      <w:r w:rsidR="000A76F3" w:rsidRPr="00901A33">
        <w:rPr>
          <w:rStyle w:val="emailstyle17"/>
          <w:rFonts w:cs="David" w:hint="eastAsia"/>
          <w:color w:val="auto"/>
          <w:sz w:val="22"/>
          <w:rtl/>
        </w:rPr>
        <w:t>ההסדר</w:t>
      </w:r>
      <w:r w:rsidR="000A76F3" w:rsidRPr="00901A33">
        <w:rPr>
          <w:rStyle w:val="emailstyle17"/>
          <w:rFonts w:cs="David"/>
          <w:color w:val="auto"/>
          <w:sz w:val="22"/>
          <w:rtl/>
        </w:rPr>
        <w:t xml:space="preserve"> האמור לא חל על התובע. </w:t>
      </w:r>
    </w:p>
    <w:p w14:paraId="47B9D0D7" w14:textId="443C3284" w:rsidR="001E5CA8" w:rsidRPr="00901A33" w:rsidRDefault="000A76F3" w:rsidP="000B2E51">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eastAsia"/>
          <w:color w:val="auto"/>
          <w:sz w:val="22"/>
          <w:rtl/>
        </w:rPr>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RDefault="001E5CA8"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r w:rsidR="005D0315" w:rsidRPr="00901A33">
        <w:rPr>
          <w:rStyle w:val="emailstyle17"/>
          <w:rFonts w:cs="David"/>
          <w:color w:val="auto"/>
          <w:sz w:val="22"/>
          <w:rtl/>
        </w:rPr>
        <w:t>.</w:t>
      </w:r>
    </w:p>
    <w:p w14:paraId="48DD26AF" w14:textId="77777777" w:rsidR="00EA0756" w:rsidRPr="00901A33" w:rsidRDefault="00EA0756" w:rsidP="00337F2F">
      <w:pPr>
        <w:rPr>
          <w:lang w:eastAsia="en-US"/>
        </w:rPr>
      </w:pPr>
    </w:p>
    <w:p w14:paraId="50C4682C" w14:textId="173D92E0" w:rsidR="00D85373" w:rsidRPr="00901A33" w:rsidRDefault="00D85373" w:rsidP="00303211">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rsidP="001E5CA8">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Pr="00901A33" w:rsidRDefault="00D85373" w:rsidP="002977A1">
      <w:pPr>
        <w:pStyle w:val="11"/>
        <w:numPr>
          <w:ilvl w:val="1"/>
          <w:numId w:val="14"/>
        </w:numPr>
        <w:tabs>
          <w:tab w:val="left" w:pos="1250"/>
        </w:tabs>
        <w:spacing w:before="0" w:after="240" w:line="360" w:lineRule="auto"/>
        <w:ind w:left="1250" w:right="0" w:hanging="720"/>
        <w:rPr>
          <w:rStyle w:val="emailstyle17"/>
          <w:rFonts w:cs="David"/>
          <w:color w:val="auto"/>
          <w:sz w:val="22"/>
        </w:rPr>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05C008D5" w14:textId="514DAE09" w:rsidR="006455D3" w:rsidRPr="00901A33" w:rsidRDefault="006455D3" w:rsidP="00636CA7">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DB6A63" w:rsidRDefault="006455D3" w:rsidP="001E5C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lastRenderedPageBreak/>
        <w:t>התובע</w:t>
      </w:r>
      <w:r w:rsidRPr="00DB6A63">
        <w:rPr>
          <w:rStyle w:val="emailstyle17"/>
          <w:rFonts w:cs="David"/>
          <w:color w:val="auto"/>
          <w:sz w:val="22"/>
          <w:rtl/>
        </w:rPr>
        <w:t xml:space="preserve"> </w:t>
      </w:r>
      <w:r w:rsidRPr="00DB6A63">
        <w:rPr>
          <w:rStyle w:val="emailstyle17"/>
          <w:rFonts w:cs="David" w:hint="eastAsia"/>
          <w:color w:val="auto"/>
          <w:sz w:val="22"/>
          <w:rtl/>
        </w:rPr>
        <w:t>שעבודתו</w:t>
      </w:r>
      <w:r w:rsidRPr="00DB6A63">
        <w:rPr>
          <w:rStyle w:val="emailstyle17"/>
          <w:rFonts w:cs="David"/>
          <w:color w:val="auto"/>
          <w:sz w:val="22"/>
          <w:rtl/>
        </w:rPr>
        <w:t xml:space="preserve"> </w:t>
      </w:r>
      <w:r w:rsidRPr="00DB6A63">
        <w:rPr>
          <w:rStyle w:val="emailstyle17"/>
          <w:rFonts w:cs="David" w:hint="eastAsia"/>
          <w:color w:val="auto"/>
          <w:sz w:val="22"/>
          <w:rtl/>
        </w:rPr>
        <w:t>הופסקה</w:t>
      </w:r>
      <w:r w:rsidRPr="00DB6A63">
        <w:rPr>
          <w:rStyle w:val="emailstyle17"/>
          <w:rFonts w:cs="David"/>
          <w:color w:val="auto"/>
          <w:sz w:val="22"/>
          <w:rtl/>
        </w:rPr>
        <w:t xml:space="preserve"> </w:t>
      </w:r>
      <w:r w:rsidRPr="00DB6A63">
        <w:rPr>
          <w:rStyle w:val="emailstyle17"/>
          <w:rFonts w:cs="David" w:hint="eastAsia"/>
          <w:color w:val="auto"/>
          <w:sz w:val="22"/>
          <w:rtl/>
        </w:rPr>
        <w:t>שלא</w:t>
      </w:r>
      <w:r w:rsidRPr="00DB6A63">
        <w:rPr>
          <w:rStyle w:val="emailstyle17"/>
          <w:rFonts w:cs="David"/>
          <w:color w:val="auto"/>
          <w:sz w:val="22"/>
          <w:rtl/>
        </w:rPr>
        <w:t xml:space="preserve"> </w:t>
      </w:r>
      <w:r w:rsidRPr="00DB6A63">
        <w:rPr>
          <w:rStyle w:val="emailstyle17"/>
          <w:rFonts w:cs="David" w:hint="eastAsia"/>
          <w:color w:val="auto"/>
          <w:sz w:val="22"/>
          <w:rtl/>
        </w:rPr>
        <w:t>כדין</w:t>
      </w:r>
      <w:r w:rsidRPr="00DB6A63">
        <w:rPr>
          <w:rStyle w:val="emailstyle17"/>
          <w:rFonts w:cs="David"/>
          <w:color w:val="auto"/>
          <w:sz w:val="22"/>
          <w:rtl/>
        </w:rPr>
        <w:t xml:space="preserve"> </w:t>
      </w:r>
      <w:r w:rsidRPr="00DB6A63">
        <w:rPr>
          <w:rStyle w:val="emailstyle17"/>
          <w:rFonts w:cs="David" w:hint="eastAsia"/>
          <w:color w:val="auto"/>
          <w:sz w:val="22"/>
          <w:rtl/>
        </w:rPr>
        <w:t>לאחר</w:t>
      </w:r>
      <w:r w:rsidRPr="00DB6A63">
        <w:rPr>
          <w:rStyle w:val="emailstyle17"/>
          <w:rFonts w:cs="David"/>
          <w:color w:val="auto"/>
          <w:sz w:val="22"/>
          <w:rtl/>
        </w:rPr>
        <w:t xml:space="preserve"> 22.33 </w:t>
      </w:r>
      <w:r w:rsidRPr="00DB6A63">
        <w:rPr>
          <w:rStyle w:val="emailstyle17"/>
          <w:rFonts w:cs="David" w:hint="eastAsia"/>
          <w:color w:val="auto"/>
          <w:sz w:val="22"/>
          <w:rtl/>
        </w:rPr>
        <w:t>שנים</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001E5CA8" w:rsidRPr="00DB6A63">
        <w:rPr>
          <w:rStyle w:val="emailstyle17"/>
          <w:rFonts w:cs="David"/>
          <w:color w:val="auto"/>
          <w:sz w:val="22"/>
          <w:rtl/>
        </w:rPr>
        <w:t xml:space="preserve"> </w:t>
      </w:r>
      <w:r w:rsidRPr="00DB6A63">
        <w:rPr>
          <w:rStyle w:val="emailstyle17"/>
          <w:rFonts w:cs="David" w:hint="eastAsia"/>
          <w:color w:val="auto"/>
          <w:sz w:val="22"/>
          <w:rtl/>
        </w:rPr>
        <w:t>היה</w:t>
      </w:r>
      <w:r w:rsidRPr="00DB6A63">
        <w:rPr>
          <w:rStyle w:val="emailstyle17"/>
          <w:rFonts w:cs="David"/>
          <w:color w:val="auto"/>
          <w:sz w:val="22"/>
          <w:rtl/>
        </w:rPr>
        <w:t xml:space="preserve"> </w:t>
      </w:r>
      <w:r w:rsidR="001E5CA8" w:rsidRPr="00DB6A63">
        <w:rPr>
          <w:rStyle w:val="emailstyle17"/>
          <w:rFonts w:cs="David" w:hint="eastAsia"/>
          <w:color w:val="auto"/>
          <w:sz w:val="22"/>
          <w:rtl/>
        </w:rPr>
        <w:t>זכאי</w:t>
      </w:r>
      <w:r w:rsidRPr="00DB6A63">
        <w:rPr>
          <w:rStyle w:val="emailstyle17"/>
          <w:rFonts w:cs="David"/>
          <w:color w:val="auto"/>
          <w:sz w:val="22"/>
          <w:rtl/>
        </w:rPr>
        <w:t xml:space="preserve"> להשלים תקופת ש</w:t>
      </w:r>
      <w:r w:rsidR="001E5CA8" w:rsidRPr="00DB6A63">
        <w:rPr>
          <w:rStyle w:val="emailstyle17"/>
          <w:rFonts w:cs="David" w:hint="eastAsia"/>
          <w:color w:val="auto"/>
          <w:sz w:val="22"/>
          <w:rtl/>
        </w:rPr>
        <w:t>י</w:t>
      </w:r>
      <w:r w:rsidRPr="00DB6A63">
        <w:rPr>
          <w:rStyle w:val="emailstyle17"/>
          <w:rFonts w:cs="David" w:hint="eastAsia"/>
          <w:color w:val="auto"/>
          <w:sz w:val="22"/>
          <w:rtl/>
        </w:rPr>
        <w:t>רות</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24 </w:t>
      </w:r>
      <w:r w:rsidRPr="00DB6A63">
        <w:rPr>
          <w:rStyle w:val="emailstyle17"/>
          <w:rFonts w:cs="David" w:hint="eastAsia"/>
          <w:color w:val="auto"/>
          <w:sz w:val="22"/>
          <w:rtl/>
        </w:rPr>
        <w:t>שנים</w:t>
      </w:r>
      <w:r w:rsidRPr="00DB6A63">
        <w:rPr>
          <w:rStyle w:val="emailstyle17"/>
          <w:rFonts w:cs="David"/>
          <w:color w:val="auto"/>
          <w:sz w:val="22"/>
          <w:rtl/>
        </w:rPr>
        <w:t xml:space="preserve"> (עד </w:t>
      </w:r>
      <w:r w:rsidRPr="00DB6A63">
        <w:rPr>
          <w:rStyle w:val="emailstyle17"/>
          <w:rFonts w:cs="David" w:hint="eastAsia"/>
          <w:color w:val="auto"/>
          <w:sz w:val="22"/>
          <w:rtl/>
        </w:rPr>
        <w:t>תום</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האחרון</w:t>
      </w:r>
      <w:r w:rsidR="001A0F5C" w:rsidRPr="00DB6A63">
        <w:rPr>
          <w:rStyle w:val="emailstyle17"/>
          <w:rFonts w:cs="David"/>
          <w:color w:val="auto"/>
          <w:sz w:val="22"/>
          <w:rtl/>
        </w:rPr>
        <w:t xml:space="preserve"> – 31.3.2014</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Pr="00DB6A63">
        <w:rPr>
          <w:rStyle w:val="emailstyle17"/>
          <w:rFonts w:cs="David"/>
          <w:color w:val="auto"/>
          <w:sz w:val="22"/>
          <w:rtl/>
        </w:rPr>
        <w:t xml:space="preserve">, </w:t>
      </w:r>
      <w:r w:rsidRPr="00DB6A63">
        <w:rPr>
          <w:rStyle w:val="emailstyle17"/>
          <w:rFonts w:cs="David" w:hint="eastAsia"/>
          <w:color w:val="auto"/>
          <w:sz w:val="22"/>
          <w:rtl/>
        </w:rPr>
        <w:t>ובהתאם</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בשיעור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בגין</w:t>
      </w:r>
      <w:r w:rsidRPr="00DB6A63">
        <w:rPr>
          <w:rStyle w:val="emailstyle17"/>
          <w:rFonts w:cs="David"/>
          <w:color w:val="auto"/>
          <w:sz w:val="22"/>
          <w:rtl/>
        </w:rPr>
        <w:t xml:space="preserve"> </w:t>
      </w:r>
      <w:r w:rsidRPr="00DB6A63">
        <w:rPr>
          <w:rStyle w:val="emailstyle17"/>
          <w:rFonts w:cs="David" w:hint="eastAsia"/>
          <w:color w:val="auto"/>
          <w:sz w:val="22"/>
          <w:rtl/>
        </w:rPr>
        <w:t>תקופה</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00AE0414" w:rsidRPr="00DB6A63">
        <w:rPr>
          <w:rStyle w:val="emailstyle17"/>
          <w:rFonts w:cs="David"/>
          <w:color w:val="auto"/>
          <w:sz w:val="22"/>
          <w:rtl/>
        </w:rPr>
        <w:t xml:space="preserve"> </w:t>
      </w:r>
      <w:r w:rsidR="00AE0414" w:rsidRPr="00DB6A63">
        <w:rPr>
          <w:rStyle w:val="emailstyle17"/>
          <w:rFonts w:cs="David" w:hint="eastAsia"/>
          <w:color w:val="auto"/>
          <w:sz w:val="22"/>
          <w:rtl/>
          <w:rPrChange w:id="36" w:author="Ofir Tal" w:date="2019-09-17T11:13:00Z">
            <w:rPr>
              <w:rStyle w:val="emailstyle17"/>
              <w:rFonts w:cs="David" w:hint="eastAsia"/>
              <w:color w:val="auto"/>
              <w:sz w:val="22"/>
              <w:highlight w:val="cyan"/>
              <w:rtl/>
            </w:rPr>
          </w:rPrChange>
        </w:rPr>
        <w:t>במלואה</w:t>
      </w:r>
      <w:r w:rsidR="00AE0414" w:rsidRPr="00DB6A63">
        <w:rPr>
          <w:rStyle w:val="emailstyle17"/>
          <w:rFonts w:cs="David"/>
          <w:color w:val="auto"/>
          <w:sz w:val="22"/>
          <w:rtl/>
        </w:rPr>
        <w:t xml:space="preserve"> (</w:t>
      </w:r>
      <w:r w:rsidR="00AE0414" w:rsidRPr="00DB6A63">
        <w:rPr>
          <w:rStyle w:val="emailstyle17"/>
          <w:rFonts w:cs="David"/>
          <w:color w:val="auto"/>
          <w:sz w:val="22"/>
          <w:rtl/>
          <w:rPrChange w:id="37" w:author="Ofir Tal" w:date="2019-09-17T11:13:00Z">
            <w:rPr>
              <w:rStyle w:val="emailstyle17"/>
              <w:rFonts w:cs="David"/>
              <w:color w:val="auto"/>
              <w:sz w:val="22"/>
              <w:highlight w:val="cyan"/>
              <w:rtl/>
            </w:rPr>
          </w:rPrChange>
        </w:rPr>
        <w:t>1.4.1990-31.3.2014)</w:t>
      </w:r>
      <w:r w:rsidRPr="00DB6A63">
        <w:rPr>
          <w:rStyle w:val="emailstyle17"/>
          <w:rFonts w:cs="David"/>
          <w:color w:val="auto"/>
          <w:sz w:val="22"/>
          <w:rtl/>
          <w:rPrChange w:id="38" w:author="Ofir Tal" w:date="2019-09-17T11:13:00Z">
            <w:rPr>
              <w:rStyle w:val="emailstyle17"/>
              <w:rFonts w:cs="David"/>
              <w:color w:val="auto"/>
              <w:sz w:val="22"/>
              <w:highlight w:val="cyan"/>
              <w:rtl/>
            </w:rPr>
          </w:rPrChange>
        </w:rPr>
        <w:t>.</w:t>
      </w:r>
      <w:r w:rsidRPr="00DB6A63">
        <w:rPr>
          <w:rStyle w:val="emailstyle17"/>
          <w:rFonts w:cs="David"/>
          <w:color w:val="auto"/>
          <w:sz w:val="22"/>
          <w:rtl/>
        </w:rPr>
        <w:t xml:space="preserve"> </w:t>
      </w:r>
    </w:p>
    <w:p w14:paraId="20F1FF4B" w14:textId="2C891D69" w:rsidR="00D85373"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b/>
          <w:bCs/>
          <w:color w:val="auto"/>
          <w:sz w:val="22"/>
          <w:rtl/>
        </w:rPr>
        <w:t>עבור</w:t>
      </w:r>
      <w:r w:rsidRPr="00DB6A63">
        <w:rPr>
          <w:rStyle w:val="emailstyle17"/>
          <w:rFonts w:cs="David"/>
          <w:b/>
          <w:bCs/>
          <w:color w:val="auto"/>
          <w:sz w:val="22"/>
          <w:rtl/>
        </w:rPr>
        <w:t xml:space="preserve"> </w:t>
      </w:r>
      <w:r w:rsidRPr="00DB6A63">
        <w:rPr>
          <w:rStyle w:val="emailstyle17"/>
          <w:rFonts w:cs="David" w:hint="eastAsia"/>
          <w:b/>
          <w:bCs/>
          <w:color w:val="auto"/>
          <w:sz w:val="22"/>
          <w:rtl/>
        </w:rPr>
        <w:t>שנות</w:t>
      </w:r>
      <w:r w:rsidRPr="00DB6A63">
        <w:rPr>
          <w:rStyle w:val="emailstyle17"/>
          <w:rFonts w:cs="David"/>
          <w:b/>
          <w:bCs/>
          <w:color w:val="auto"/>
          <w:sz w:val="22"/>
          <w:rtl/>
        </w:rPr>
        <w:t xml:space="preserve"> </w:t>
      </w:r>
      <w:r w:rsidRPr="00DB6A63">
        <w:rPr>
          <w:rStyle w:val="emailstyle17"/>
          <w:rFonts w:cs="David" w:hint="eastAsia"/>
          <w:b/>
          <w:bCs/>
          <w:color w:val="auto"/>
          <w:sz w:val="22"/>
          <w:rtl/>
        </w:rPr>
        <w:t>השירות</w:t>
      </w:r>
      <w:r w:rsidRPr="00DB6A63">
        <w:rPr>
          <w:rStyle w:val="emailstyle17"/>
          <w:rFonts w:cs="David"/>
          <w:b/>
          <w:bCs/>
          <w:color w:val="auto"/>
          <w:sz w:val="22"/>
          <w:rtl/>
        </w:rPr>
        <w:t xml:space="preserve"> </w:t>
      </w:r>
      <w:r w:rsidRPr="00DB6A63">
        <w:rPr>
          <w:rStyle w:val="emailstyle17"/>
          <w:rFonts w:cs="David" w:hint="eastAsia"/>
          <w:b/>
          <w:bCs/>
          <w:color w:val="auto"/>
          <w:sz w:val="22"/>
          <w:rtl/>
        </w:rPr>
        <w:t>לפי</w:t>
      </w:r>
      <w:r w:rsidRPr="00DB6A63">
        <w:rPr>
          <w:rStyle w:val="emailstyle17"/>
          <w:rFonts w:cs="David"/>
          <w:b/>
          <w:bCs/>
          <w:color w:val="auto"/>
          <w:sz w:val="22"/>
          <w:rtl/>
        </w:rPr>
        <w:t xml:space="preserve"> </w:t>
      </w:r>
      <w:r w:rsidRPr="00DB6A63">
        <w:rPr>
          <w:rStyle w:val="emailstyle17"/>
          <w:rFonts w:cs="David" w:hint="eastAsia"/>
          <w:b/>
          <w:bCs/>
          <w:color w:val="auto"/>
          <w:sz w:val="22"/>
          <w:rtl/>
        </w:rPr>
        <w:t>כתב</w:t>
      </w:r>
      <w:r w:rsidRPr="00DB6A63">
        <w:rPr>
          <w:rStyle w:val="emailstyle17"/>
          <w:rFonts w:cs="David"/>
          <w:b/>
          <w:bCs/>
          <w:color w:val="auto"/>
          <w:sz w:val="22"/>
          <w:rtl/>
        </w:rPr>
        <w:t xml:space="preserve"> </w:t>
      </w:r>
      <w:r w:rsidRPr="00DB6A63">
        <w:rPr>
          <w:rStyle w:val="emailstyle17"/>
          <w:rFonts w:cs="David" w:hint="eastAsia"/>
          <w:b/>
          <w:bCs/>
          <w:color w:val="auto"/>
          <w:sz w:val="22"/>
          <w:rtl/>
        </w:rPr>
        <w:t>מינוי</w:t>
      </w:r>
      <w:r w:rsidR="006455D3" w:rsidRPr="00DB6A63">
        <w:rPr>
          <w:rStyle w:val="emailstyle17"/>
          <w:rFonts w:cs="David"/>
          <w:b/>
          <w:bCs/>
          <w:color w:val="auto"/>
          <w:sz w:val="22"/>
          <w:rtl/>
        </w:rPr>
        <w:t>: -</w:t>
      </w:r>
      <w:r w:rsidRPr="00DB6A63">
        <w:rPr>
          <w:rStyle w:val="emailstyle17"/>
          <w:rFonts w:cs="David"/>
          <w:color w:val="auto"/>
          <w:sz w:val="22"/>
          <w:rtl/>
        </w:rPr>
        <w:t xml:space="preserve">2% </w:t>
      </w:r>
      <w:r w:rsidR="006455D3" w:rsidRPr="00DB6A63">
        <w:rPr>
          <w:rStyle w:val="emailstyle17"/>
          <w:rFonts w:cs="David" w:hint="eastAsia"/>
          <w:color w:val="auto"/>
          <w:sz w:val="22"/>
          <w:rtl/>
        </w:rPr>
        <w:t>ממשכורת</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בדרגה</w:t>
      </w:r>
      <w:r w:rsidR="006455D3" w:rsidRPr="00DB6A63">
        <w:rPr>
          <w:rStyle w:val="emailstyle17"/>
          <w:rFonts w:cs="David"/>
          <w:color w:val="auto"/>
          <w:sz w:val="22"/>
          <w:rtl/>
        </w:rPr>
        <w:t xml:space="preserve"> +46 </w:t>
      </w:r>
      <w:r w:rsidR="006455D3" w:rsidRPr="00DB6A63">
        <w:rPr>
          <w:rStyle w:val="emailstyle17"/>
          <w:rFonts w:cs="David" w:hint="eastAsia"/>
          <w:color w:val="auto"/>
          <w:sz w:val="22"/>
          <w:rtl/>
        </w:rPr>
        <w:t>בשיא</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הותק</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על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כל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אחת</w:t>
      </w:r>
      <w:r w:rsidR="006455D3"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 xml:space="preserve">בסך </w:t>
      </w:r>
      <w:proofErr w:type="spellStart"/>
      <w:r w:rsidR="001A0F5C" w:rsidRPr="00901A33">
        <w:rPr>
          <w:rStyle w:val="emailstyle17"/>
          <w:rFonts w:cs="David" w:hint="cs"/>
          <w:color w:val="auto"/>
          <w:sz w:val="22"/>
          <w:rtl/>
        </w:rPr>
        <w:t>הכל</w:t>
      </w:r>
      <w:proofErr w:type="spellEnd"/>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047EFA10" w:rsidR="00D85373" w:rsidRPr="00901A33" w:rsidRDefault="00D85373" w:rsidP="000B2E51">
      <w:pPr>
        <w:pStyle w:val="11"/>
        <w:spacing w:before="0" w:after="240" w:line="360" w:lineRule="auto"/>
        <w:ind w:left="530" w:firstLine="0"/>
        <w:rPr>
          <w:rStyle w:val="emailstyle17"/>
          <w:rFonts w:cs="David"/>
          <w:b/>
          <w:bCs/>
          <w:color w:val="auto"/>
          <w:sz w:val="22"/>
        </w:rPr>
      </w:pPr>
      <w:r w:rsidRPr="00901A33">
        <w:rPr>
          <w:rStyle w:val="emailstyle17"/>
          <w:rFonts w:cs="David" w:hint="eastAsia"/>
          <w:b/>
          <w:bCs/>
          <w:color w:val="auto"/>
          <w:sz w:val="22"/>
          <w:rtl/>
        </w:rPr>
        <w:t>לחילופין</w:t>
      </w:r>
      <w:r w:rsidRPr="00901A33">
        <w:rPr>
          <w:rStyle w:val="emailstyle17"/>
          <w:rFonts w:cs="David"/>
          <w:b/>
          <w:bCs/>
          <w:color w:val="auto"/>
          <w:sz w:val="22"/>
          <w:rtl/>
        </w:rPr>
        <w:t xml:space="preserve"> – </w:t>
      </w:r>
    </w:p>
    <w:p w14:paraId="7D1F5C47" w14:textId="400480E1" w:rsidR="00B12520"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p>
    <w:p w14:paraId="3EBC51CB" w14:textId="07D10AFD" w:rsidR="00B12520"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w:t>
      </w:r>
      <w:proofErr w:type="spellStart"/>
      <w:r w:rsidR="001A0F5C" w:rsidRPr="00901A33">
        <w:rPr>
          <w:rStyle w:val="emailstyle17"/>
          <w:rFonts w:cs="David" w:hint="cs"/>
          <w:color w:val="auto"/>
          <w:sz w:val="22"/>
          <w:rtl/>
        </w:rPr>
        <w:t>הכל</w:t>
      </w:r>
      <w:proofErr w:type="spellEnd"/>
      <w:r w:rsidR="001A0F5C" w:rsidRPr="00901A33">
        <w:rPr>
          <w:rStyle w:val="emailstyle17"/>
          <w:rFonts w:cs="David" w:hint="cs"/>
          <w:color w:val="auto"/>
          <w:sz w:val="22"/>
          <w:rtl/>
        </w:rPr>
        <w:t xml:space="preserve"> 46%</w:t>
      </w:r>
      <w:r w:rsidRPr="00901A33">
        <w:rPr>
          <w:rStyle w:val="emailstyle17"/>
          <w:rFonts w:cs="David" w:hint="cs"/>
          <w:color w:val="auto"/>
          <w:sz w:val="22"/>
          <w:rtl/>
        </w:rPr>
        <w:t xml:space="preserve">; </w:t>
      </w:r>
    </w:p>
    <w:p w14:paraId="2E76AF94" w14:textId="077E7E54" w:rsidR="00D85373" w:rsidRPr="00901A33" w:rsidRDefault="00B12520" w:rsidP="00F86C9F">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היתרה</w:t>
      </w:r>
      <w:r w:rsidRPr="00DB6A63">
        <w:rPr>
          <w:rStyle w:val="emailstyle17"/>
          <w:rFonts w:cs="David"/>
          <w:color w:val="auto"/>
          <w:sz w:val="22"/>
          <w:rtl/>
        </w:rPr>
        <w:t xml:space="preserve">, </w:t>
      </w:r>
      <w:r w:rsidR="00D85373" w:rsidRPr="00DB6A63">
        <w:rPr>
          <w:rStyle w:val="emailstyle17"/>
          <w:rFonts w:cs="David"/>
          <w:color w:val="auto"/>
          <w:sz w:val="22"/>
          <w:rtl/>
        </w:rPr>
        <w:t xml:space="preserve">(בנוסף) </w:t>
      </w:r>
      <w:r w:rsidR="00D85373" w:rsidRPr="00DB6A63">
        <w:rPr>
          <w:rStyle w:val="emailstyle17"/>
          <w:rFonts w:cs="David" w:hint="eastAsia"/>
          <w:color w:val="auto"/>
          <w:sz w:val="22"/>
          <w:rtl/>
        </w:rPr>
        <w:t>עבור</w:t>
      </w:r>
      <w:r w:rsidR="00D85373" w:rsidRPr="00DB6A63">
        <w:rPr>
          <w:rStyle w:val="emailstyle17"/>
          <w:rFonts w:cs="David"/>
          <w:color w:val="auto"/>
          <w:sz w:val="22"/>
          <w:rtl/>
        </w:rPr>
        <w:t xml:space="preserve"> </w:t>
      </w:r>
      <w:r w:rsidR="00AE0414" w:rsidRPr="00DB6A63">
        <w:rPr>
          <w:rStyle w:val="emailstyle17"/>
          <w:rFonts w:cs="David"/>
          <w:color w:val="auto"/>
          <w:sz w:val="22"/>
          <w:rtl/>
          <w:rPrChange w:id="39" w:author="Ofir Tal" w:date="2019-09-17T11:13:00Z">
            <w:rPr>
              <w:rStyle w:val="emailstyle17"/>
              <w:rFonts w:cs="David"/>
              <w:color w:val="auto"/>
              <w:sz w:val="22"/>
              <w:highlight w:val="cyan"/>
              <w:rtl/>
            </w:rPr>
          </w:rPrChange>
        </w:rPr>
        <w:t>20.334</w:t>
      </w:r>
      <w:r w:rsidR="00AE0414" w:rsidRPr="00DB6A63">
        <w:rPr>
          <w:rStyle w:val="emailstyle17"/>
          <w:rFonts w:cs="David"/>
          <w:color w:val="auto"/>
          <w:sz w:val="22"/>
          <w:rtl/>
        </w:rPr>
        <w:t xml:space="preserve"> </w:t>
      </w:r>
      <w:r w:rsidR="00D85373" w:rsidRPr="00DB6A63">
        <w:rPr>
          <w:rStyle w:val="emailstyle17"/>
          <w:rFonts w:cs="David" w:hint="eastAsia"/>
          <w:color w:val="auto"/>
          <w:sz w:val="22"/>
          <w:rtl/>
        </w:rPr>
        <w:t>שנות</w:t>
      </w:r>
      <w:r w:rsidR="00D85373" w:rsidRPr="00DB6A63">
        <w:rPr>
          <w:rStyle w:val="emailstyle17"/>
          <w:rFonts w:cs="David"/>
          <w:color w:val="auto"/>
          <w:sz w:val="22"/>
          <w:rtl/>
        </w:rPr>
        <w:t xml:space="preserve"> </w:t>
      </w:r>
      <w:r w:rsidR="00D85373" w:rsidRPr="00DB6A63">
        <w:rPr>
          <w:rStyle w:val="emailstyle17"/>
          <w:rFonts w:cs="David" w:hint="eastAsia"/>
          <w:color w:val="auto"/>
          <w:sz w:val="22"/>
          <w:rtl/>
        </w:rPr>
        <w:t>שירות</w:t>
      </w:r>
      <w:r w:rsidR="00D85373" w:rsidRPr="00DB6A63">
        <w:rPr>
          <w:rStyle w:val="emailstyle17"/>
          <w:rFonts w:cs="David"/>
          <w:color w:val="auto"/>
          <w:sz w:val="22"/>
          <w:rtl/>
        </w:rPr>
        <w:t xml:space="preserve"> </w:t>
      </w:r>
      <w:r w:rsidRPr="00DB6A63">
        <w:rPr>
          <w:rStyle w:val="emailstyle17"/>
          <w:rFonts w:cs="David" w:hint="eastAsia"/>
          <w:color w:val="auto"/>
          <w:sz w:val="22"/>
          <w:rtl/>
        </w:rPr>
        <w:t>בכתב</w:t>
      </w:r>
      <w:r w:rsidRPr="00DB6A63">
        <w:rPr>
          <w:rStyle w:val="emailstyle17"/>
          <w:rFonts w:cs="David"/>
          <w:color w:val="auto"/>
          <w:sz w:val="22"/>
          <w:rtl/>
        </w:rPr>
        <w:t xml:space="preserve"> </w:t>
      </w:r>
      <w:r w:rsidRPr="00DB6A63">
        <w:rPr>
          <w:rStyle w:val="emailstyle17"/>
          <w:rFonts w:cs="David" w:hint="eastAsia"/>
          <w:color w:val="auto"/>
          <w:sz w:val="22"/>
          <w:rtl/>
        </w:rPr>
        <w:t>מינוי</w:t>
      </w:r>
      <w:r w:rsidR="00D85373" w:rsidRPr="00DB6A63">
        <w:rPr>
          <w:rStyle w:val="emailstyle17"/>
          <w:rFonts w:cs="David"/>
          <w:color w:val="auto"/>
          <w:sz w:val="22"/>
          <w:rtl/>
        </w:rPr>
        <w:t xml:space="preserve"> (</w:t>
      </w:r>
      <w:r w:rsidRPr="00DB6A63">
        <w:rPr>
          <w:rStyle w:val="emailstyle17"/>
          <w:rFonts w:cs="David"/>
          <w:color w:val="auto"/>
          <w:sz w:val="22"/>
          <w:rtl/>
        </w:rPr>
        <w:t>20</w:t>
      </w:r>
      <w:r w:rsidR="001A0F5C" w:rsidRPr="00DB6A63">
        <w:rPr>
          <w:rStyle w:val="emailstyle17"/>
          <w:rFonts w:cs="David"/>
          <w:color w:val="auto"/>
          <w:sz w:val="22"/>
          <w:rtl/>
        </w:rPr>
        <w:t xml:space="preserve"> </w:t>
      </w:r>
      <w:r w:rsidR="00D85373" w:rsidRPr="00DB6A63">
        <w:rPr>
          <w:rStyle w:val="emailstyle17"/>
          <w:rFonts w:cs="David" w:hint="eastAsia"/>
          <w:color w:val="auto"/>
          <w:sz w:val="22"/>
          <w:rtl/>
        </w:rPr>
        <w:t>שנים</w:t>
      </w:r>
      <w:r w:rsidR="00D85373" w:rsidRPr="00DB6A63">
        <w:rPr>
          <w:rStyle w:val="emailstyle17"/>
          <w:rFonts w:cs="David"/>
          <w:color w:val="auto"/>
          <w:sz w:val="22"/>
          <w:rtl/>
        </w:rPr>
        <w:t xml:space="preserve"> ועוד ארבעה חודשים) –</w:t>
      </w:r>
      <w:r w:rsidRPr="00DB6A63">
        <w:rPr>
          <w:rStyle w:val="emailstyle17"/>
          <w:rFonts w:cs="David"/>
          <w:color w:val="auto"/>
          <w:sz w:val="22"/>
          <w:rtl/>
        </w:rPr>
        <w:t xml:space="preserve"> 40.67% מהמשכורת המעודכנת בדרגה +46 בדרוג </w:t>
      </w:r>
      <w:proofErr w:type="spellStart"/>
      <w:r w:rsidRPr="00DB6A63">
        <w:rPr>
          <w:rStyle w:val="emailstyle17"/>
          <w:rFonts w:cs="David" w:hint="eastAsia"/>
          <w:color w:val="auto"/>
          <w:sz w:val="22"/>
          <w:rtl/>
        </w:rPr>
        <w:t>המח</w:t>
      </w:r>
      <w:r w:rsidRPr="00DB6A63">
        <w:rPr>
          <w:rStyle w:val="emailstyle17"/>
          <w:rFonts w:cs="David"/>
          <w:color w:val="auto"/>
          <w:sz w:val="22"/>
          <w:rtl/>
        </w:rPr>
        <w:t>"ר</w:t>
      </w:r>
      <w:proofErr w:type="spellEnd"/>
      <w:r w:rsidRPr="00DB6A63">
        <w:rPr>
          <w:rStyle w:val="emailstyle17"/>
          <w:rFonts w:cs="David"/>
          <w:color w:val="auto"/>
          <w:sz w:val="22"/>
          <w:rtl/>
        </w:rPr>
        <w:t xml:space="preserve">,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w:t>
      </w:r>
      <w:r w:rsidR="001E5CA8" w:rsidRPr="00DB6A63">
        <w:rPr>
          <w:rStyle w:val="emailstyle17"/>
          <w:rFonts w:cs="David" w:hint="eastAsia"/>
          <w:color w:val="auto"/>
          <w:sz w:val="22"/>
          <w:rtl/>
        </w:rPr>
        <w:t>ו</w:t>
      </w:r>
      <w:r w:rsidRPr="00DB6A63">
        <w:rPr>
          <w:rStyle w:val="emailstyle17"/>
          <w:rFonts w:cs="David" w:hint="eastAsia"/>
          <w:color w:val="auto"/>
          <w:sz w:val="22"/>
          <w:rtl/>
        </w:rPr>
        <w:t>תק</w:t>
      </w:r>
      <w:r w:rsidR="001E5CA8" w:rsidRPr="00DB6A63">
        <w:rPr>
          <w:rStyle w:val="emailstyle17"/>
          <w:rFonts w:cs="David"/>
          <w:color w:val="auto"/>
          <w:sz w:val="22"/>
          <w:rtl/>
        </w:rPr>
        <w:t>.</w:t>
      </w:r>
      <w:r w:rsidR="001A0F5C" w:rsidRPr="00DB6A63">
        <w:rPr>
          <w:rStyle w:val="emailstyle17"/>
          <w:rFonts w:cs="David"/>
          <w:color w:val="auto"/>
          <w:sz w:val="22"/>
          <w:rtl/>
        </w:rPr>
        <w:t xml:space="preserve"> ולמצער – דרגה 45+.</w:t>
      </w:r>
    </w:p>
    <w:p w14:paraId="14E211C2" w14:textId="19F2E685" w:rsidR="002334C3" w:rsidRPr="00901A33" w:rsidRDefault="002977A1" w:rsidP="000B2E51">
      <w:pPr>
        <w:pStyle w:val="11"/>
        <w:tabs>
          <w:tab w:val="left" w:pos="1250"/>
        </w:tabs>
        <w:spacing w:before="0" w:after="240" w:line="360" w:lineRule="auto"/>
        <w:ind w:right="360"/>
        <w:rPr>
          <w:rStyle w:val="emailstyle17"/>
          <w:rFonts w:cs="David"/>
          <w:b/>
          <w:bCs/>
          <w:color w:val="auto"/>
          <w:sz w:val="22"/>
          <w:rtl/>
        </w:rPr>
      </w:pPr>
      <w:r w:rsidRPr="00901A33">
        <w:rPr>
          <w:rStyle w:val="emailstyle17"/>
          <w:rFonts w:cs="David" w:hint="eastAsia"/>
          <w:b/>
          <w:bCs/>
          <w:color w:val="auto"/>
          <w:sz w:val="22"/>
          <w:rtl/>
        </w:rPr>
        <w:t>ל</w:t>
      </w:r>
      <w:r w:rsidR="00D85373" w:rsidRPr="00901A33">
        <w:rPr>
          <w:rStyle w:val="emailstyle17"/>
          <w:rFonts w:cs="David" w:hint="eastAsia"/>
          <w:b/>
          <w:bCs/>
          <w:color w:val="auto"/>
          <w:sz w:val="22"/>
          <w:rtl/>
        </w:rPr>
        <w:t>חילופין</w:t>
      </w:r>
      <w:r w:rsidR="00D6374E" w:rsidRPr="00901A33">
        <w:rPr>
          <w:rStyle w:val="emailstyle17"/>
          <w:rFonts w:cs="David"/>
          <w:b/>
          <w:bCs/>
          <w:color w:val="auto"/>
          <w:sz w:val="22"/>
          <w:rtl/>
        </w:rPr>
        <w:t xml:space="preserve"> (2)</w:t>
      </w:r>
      <w:r w:rsidRPr="00901A33">
        <w:rPr>
          <w:rStyle w:val="emailstyle17"/>
          <w:rFonts w:cs="David"/>
          <w:b/>
          <w:bCs/>
          <w:color w:val="auto"/>
          <w:sz w:val="22"/>
          <w:rtl/>
        </w:rPr>
        <w:t xml:space="preserve"> -</w:t>
      </w:r>
    </w:p>
    <w:p w14:paraId="4ADB50D5" w14:textId="16823830" w:rsidR="00D6374E" w:rsidRPr="00901A33" w:rsidRDefault="00D6374E"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proofErr w:type="spellStart"/>
      <w:r w:rsidRPr="00901A33">
        <w:rPr>
          <w:rStyle w:val="emailstyle17"/>
          <w:rFonts w:cs="David" w:hint="eastAsia"/>
          <w:color w:val="auto"/>
          <w:sz w:val="22"/>
          <w:rtl/>
        </w:rPr>
        <w:t>הגימלאות</w:t>
      </w:r>
      <w:proofErr w:type="spellEnd"/>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לקבל פנסיה</w:t>
      </w:r>
      <w:r w:rsidRPr="00901A33">
        <w:rPr>
          <w:rStyle w:val="emailstyle17"/>
          <w:rFonts w:cs="David"/>
          <w:color w:val="auto"/>
          <w:sz w:val="22"/>
          <w:rtl/>
        </w:rPr>
        <w:t xml:space="preserve"> </w:t>
      </w:r>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proofErr w:type="spellStart"/>
      <w:r w:rsidRPr="00901A33">
        <w:rPr>
          <w:rStyle w:val="emailstyle17"/>
          <w:rFonts w:cs="David" w:hint="eastAsia"/>
          <w:color w:val="auto"/>
          <w:sz w:val="22"/>
          <w:rtl/>
        </w:rPr>
        <w:t>הגימלאות</w:t>
      </w:r>
      <w:proofErr w:type="spellEnd"/>
      <w:r w:rsidRPr="00901A33">
        <w:rPr>
          <w:rStyle w:val="emailstyle17"/>
          <w:rFonts w:cs="David"/>
          <w:color w:val="auto"/>
          <w:sz w:val="22"/>
          <w:rtl/>
        </w:rPr>
        <w:t xml:space="preserve">, </w:t>
      </w:r>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בין רמות השכר בשתי תקופות העבודה.</w:t>
      </w:r>
    </w:p>
    <w:p w14:paraId="1A3A7A03" w14:textId="5E8085E6" w:rsidR="00D85373" w:rsidRPr="00901A33" w:rsidRDefault="00D6374E" w:rsidP="000B2E51">
      <w:pPr>
        <w:pStyle w:val="11"/>
        <w:tabs>
          <w:tab w:val="left" w:pos="1250"/>
        </w:tabs>
        <w:spacing w:before="0" w:after="240" w:line="360" w:lineRule="auto"/>
        <w:ind w:right="360"/>
        <w:rPr>
          <w:rStyle w:val="emailstyle17"/>
          <w:rFonts w:cs="David"/>
          <w:color w:val="auto"/>
          <w:sz w:val="22"/>
        </w:rPr>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6CAA1501" w:rsidR="00E26087"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הרי שיש לחשבה כך:</w:t>
      </w:r>
    </w:p>
    <w:p w14:paraId="30FB7123" w14:textId="6014702F" w:rsidR="00D85373" w:rsidRPr="00DB6A63" w:rsidRDefault="00BA4273" w:rsidP="00F963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F963A8" w:rsidRPr="00DB6A63">
        <w:rPr>
          <w:rStyle w:val="emailstyle17"/>
          <w:rFonts w:cs="David" w:hint="eastAsia"/>
          <w:color w:val="auto"/>
          <w:sz w:val="22"/>
          <w:rtl/>
          <w:rPrChange w:id="40" w:author="Ofir Tal" w:date="2019-09-17T11:14:00Z">
            <w:rPr>
              <w:rStyle w:val="emailstyle17"/>
              <w:rFonts w:cs="David" w:hint="eastAsia"/>
              <w:color w:val="auto"/>
              <w:sz w:val="22"/>
              <w:highlight w:val="cyan"/>
              <w:rtl/>
            </w:rPr>
          </w:rPrChange>
        </w:rPr>
        <w:t>מלוא</w:t>
      </w:r>
      <w:r w:rsidR="00F963A8"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עבודה בחוזה בכירים – 48%</w:t>
      </w:r>
      <w:r w:rsidR="00E26087" w:rsidRPr="00DB6A63">
        <w:rPr>
          <w:rStyle w:val="emailstyle17"/>
          <w:rFonts w:cs="David"/>
          <w:color w:val="auto"/>
          <w:sz w:val="22"/>
          <w:rtl/>
        </w:rPr>
        <w:t xml:space="preserve"> (24 שנה כפול 2%) מהמשכורת הכוללת המעודכנת לפי החוזה, והיתרה, </w:t>
      </w:r>
      <w:r w:rsidRPr="00DB6A63">
        <w:rPr>
          <w:rStyle w:val="emailstyle17"/>
          <w:rFonts w:cs="David"/>
          <w:color w:val="auto"/>
          <w:sz w:val="22"/>
          <w:rtl/>
        </w:rPr>
        <w:t xml:space="preserve"> עבור תקופת עבודה לפי כתב מינוי </w:t>
      </w:r>
      <w:r w:rsidR="00F963A8" w:rsidRPr="00DB6A63">
        <w:rPr>
          <w:rStyle w:val="emailstyle17"/>
          <w:rFonts w:cs="David"/>
          <w:color w:val="auto"/>
          <w:sz w:val="22"/>
          <w:rtl/>
        </w:rPr>
        <w:t xml:space="preserve"> (</w:t>
      </w:r>
      <w:r w:rsidR="00F963A8" w:rsidRPr="00DB6A63">
        <w:rPr>
          <w:rStyle w:val="emailstyle17"/>
          <w:rFonts w:cs="David" w:hint="eastAsia"/>
          <w:color w:val="auto"/>
          <w:sz w:val="22"/>
          <w:rtl/>
          <w:rPrChange w:id="41" w:author="Ofir Tal" w:date="2019-09-17T11:14:00Z">
            <w:rPr>
              <w:rStyle w:val="emailstyle17"/>
              <w:rFonts w:cs="David" w:hint="eastAsia"/>
              <w:color w:val="auto"/>
              <w:sz w:val="22"/>
              <w:highlight w:val="cyan"/>
              <w:rtl/>
            </w:rPr>
          </w:rPrChange>
        </w:rPr>
        <w:t>השלמה</w:t>
      </w:r>
      <w:r w:rsidR="00F963A8" w:rsidRPr="00DB6A63">
        <w:rPr>
          <w:rStyle w:val="emailstyle17"/>
          <w:rFonts w:cs="David"/>
          <w:color w:val="auto"/>
          <w:sz w:val="22"/>
          <w:rtl/>
          <w:rPrChange w:id="42" w:author="Ofir Tal" w:date="2019-09-17T11:14:00Z">
            <w:rPr>
              <w:rStyle w:val="emailstyle17"/>
              <w:rFonts w:cs="David"/>
              <w:color w:val="auto"/>
              <w:sz w:val="22"/>
              <w:highlight w:val="cyan"/>
              <w:rtl/>
            </w:rPr>
          </w:rPrChange>
        </w:rPr>
        <w:t xml:space="preserve"> </w:t>
      </w:r>
      <w:r w:rsidR="00F963A8" w:rsidRPr="00DB6A63">
        <w:rPr>
          <w:rStyle w:val="emailstyle17"/>
          <w:rFonts w:cs="David" w:hint="eastAsia"/>
          <w:color w:val="auto"/>
          <w:sz w:val="22"/>
          <w:rtl/>
          <w:rPrChange w:id="43" w:author="Ofir Tal" w:date="2019-09-17T11:14:00Z">
            <w:rPr>
              <w:rStyle w:val="emailstyle17"/>
              <w:rFonts w:cs="David" w:hint="eastAsia"/>
              <w:color w:val="auto"/>
              <w:sz w:val="22"/>
              <w:highlight w:val="cyan"/>
              <w:rtl/>
            </w:rPr>
          </w:rPrChange>
        </w:rPr>
        <w:t>ל</w:t>
      </w:r>
      <w:r w:rsidR="00F963A8" w:rsidRPr="00DB6A63">
        <w:rPr>
          <w:rStyle w:val="emailstyle17"/>
          <w:rFonts w:cs="David"/>
          <w:color w:val="auto"/>
          <w:sz w:val="22"/>
          <w:rtl/>
          <w:rPrChange w:id="44" w:author="Ofir Tal" w:date="2019-09-17T11:14:00Z">
            <w:rPr>
              <w:rStyle w:val="emailstyle17"/>
              <w:rFonts w:cs="David"/>
              <w:color w:val="auto"/>
              <w:sz w:val="22"/>
              <w:highlight w:val="cyan"/>
              <w:rtl/>
            </w:rPr>
          </w:rPrChange>
        </w:rPr>
        <w:t>-70%)</w:t>
      </w:r>
      <w:r w:rsidR="00F963A8" w:rsidRPr="00DB6A63">
        <w:rPr>
          <w:rStyle w:val="emailstyle17"/>
          <w:rFonts w:cs="David"/>
          <w:color w:val="auto"/>
          <w:sz w:val="22"/>
          <w:rtl/>
        </w:rPr>
        <w:t xml:space="preserve"> </w:t>
      </w:r>
      <w:r w:rsidRPr="00DB6A63">
        <w:rPr>
          <w:rStyle w:val="emailstyle17"/>
          <w:rFonts w:cs="David"/>
          <w:color w:val="auto"/>
          <w:sz w:val="22"/>
          <w:rtl/>
        </w:rPr>
        <w:t>– 22%</w:t>
      </w:r>
      <w:r w:rsidR="00E26087" w:rsidRPr="00DB6A63">
        <w:rPr>
          <w:rStyle w:val="emailstyle17"/>
          <w:rFonts w:cs="David"/>
          <w:color w:val="auto"/>
          <w:sz w:val="22"/>
          <w:rtl/>
          <w:rPrChange w:id="45" w:author="Ofir Tal" w:date="2019-09-17T11:14:00Z">
            <w:rPr>
              <w:rStyle w:val="emailstyle17"/>
              <w:rFonts w:cs="David"/>
              <w:color w:val="auto"/>
              <w:sz w:val="22"/>
              <w:highlight w:val="green"/>
              <w:rtl/>
            </w:rPr>
          </w:rPrChange>
        </w:rPr>
        <w:t>,</w:t>
      </w:r>
      <w:r w:rsidR="00E26087" w:rsidRPr="00DB6A63">
        <w:rPr>
          <w:rStyle w:val="emailstyle17"/>
          <w:rFonts w:cs="David"/>
          <w:color w:val="auto"/>
          <w:sz w:val="22"/>
          <w:rtl/>
        </w:rPr>
        <w:t xml:space="preserve"> ממשכורת בדרגה +46 בשיא הותק</w:t>
      </w:r>
      <w:r w:rsidR="00F963A8" w:rsidRPr="00DB6A63">
        <w:rPr>
          <w:rStyle w:val="emailstyle17"/>
          <w:rFonts w:cs="David"/>
          <w:color w:val="auto"/>
          <w:sz w:val="22"/>
          <w:rtl/>
          <w:rPrChange w:id="46" w:author="Ofir Tal" w:date="2019-09-17T11:14:00Z">
            <w:rPr>
              <w:rStyle w:val="emailstyle17"/>
              <w:rFonts w:cs="David"/>
              <w:color w:val="auto"/>
              <w:sz w:val="22"/>
              <w:highlight w:val="cyan"/>
              <w:rtl/>
            </w:rPr>
          </w:rPrChange>
        </w:rPr>
        <w:t>.</w:t>
      </w:r>
    </w:p>
    <w:p w14:paraId="6BCE7718" w14:textId="40910D0C" w:rsidR="002334C3" w:rsidRPr="00DB6A63" w:rsidRDefault="00BA4273" w:rsidP="005B59AF">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b/>
          <w:bCs/>
          <w:color w:val="auto"/>
          <w:sz w:val="22"/>
          <w:rtl/>
        </w:rPr>
        <w:t>למצער</w:t>
      </w:r>
      <w:r w:rsidRPr="00DB6A63">
        <w:rPr>
          <w:rStyle w:val="emailstyle17"/>
          <w:rFonts w:cs="David"/>
          <w:b/>
          <w:bCs/>
          <w:color w:val="auto"/>
          <w:sz w:val="22"/>
          <w:rtl/>
        </w:rPr>
        <w:t xml:space="preserve"> </w:t>
      </w:r>
      <w:r w:rsidR="002334C3" w:rsidRPr="00DB6A63">
        <w:rPr>
          <w:rStyle w:val="emailstyle17"/>
          <w:rFonts w:cs="David"/>
          <w:b/>
          <w:bCs/>
          <w:color w:val="auto"/>
          <w:sz w:val="22"/>
          <w:rtl/>
        </w:rPr>
        <w:t>–</w:t>
      </w:r>
      <w:r w:rsidRPr="00DB6A63">
        <w:rPr>
          <w:rStyle w:val="emailstyle17"/>
          <w:rFonts w:cs="David"/>
          <w:b/>
          <w:bCs/>
          <w:color w:val="auto"/>
          <w:sz w:val="22"/>
          <w:rtl/>
        </w:rPr>
        <w:t xml:space="preserve"> </w:t>
      </w:r>
      <w:r w:rsidR="002334C3" w:rsidRPr="00DB6A63">
        <w:rPr>
          <w:rStyle w:val="emailstyle17"/>
          <w:rFonts w:cs="David"/>
          <w:color w:val="auto"/>
          <w:sz w:val="22"/>
          <w:rtl/>
        </w:rPr>
        <w:t xml:space="preserve">(אם יקבע שאינו זכאי לפנסיה עבור </w:t>
      </w:r>
      <w:r w:rsidR="005B59AF" w:rsidRPr="00DB6A63">
        <w:rPr>
          <w:rStyle w:val="emailstyle17"/>
          <w:rFonts w:cs="David" w:hint="eastAsia"/>
          <w:color w:val="auto"/>
          <w:sz w:val="22"/>
          <w:rtl/>
        </w:rPr>
        <w:t>מלוא</w:t>
      </w:r>
      <w:r w:rsidR="009F1632" w:rsidRPr="00DB6A63">
        <w:rPr>
          <w:rStyle w:val="emailstyle17"/>
          <w:rFonts w:cs="David"/>
          <w:color w:val="auto"/>
          <w:sz w:val="22"/>
          <w:rtl/>
        </w:rPr>
        <w:t xml:space="preserve"> </w:t>
      </w:r>
      <w:r w:rsidR="002334C3" w:rsidRPr="00DB6A63">
        <w:rPr>
          <w:rStyle w:val="emailstyle17"/>
          <w:rFonts w:cs="David" w:hint="eastAsia"/>
          <w:color w:val="auto"/>
          <w:sz w:val="22"/>
          <w:rtl/>
        </w:rPr>
        <w:t>יתרת</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התקופה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הקצובה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בחוזה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האחרון</w:t>
      </w:r>
      <w:r w:rsidR="002334C3" w:rsidRPr="00DB6A63">
        <w:rPr>
          <w:rStyle w:val="emailstyle17"/>
          <w:rFonts w:cs="David"/>
          <w:color w:val="auto"/>
          <w:sz w:val="22"/>
          <w:rtl/>
        </w:rPr>
        <w:t>)</w:t>
      </w:r>
      <w:r w:rsidR="002977A1" w:rsidRPr="00DB6A63">
        <w:rPr>
          <w:rStyle w:val="emailstyle17"/>
          <w:rFonts w:cs="David"/>
          <w:color w:val="auto"/>
          <w:sz w:val="22"/>
          <w:rtl/>
        </w:rPr>
        <w:t>:</w:t>
      </w:r>
    </w:p>
    <w:p w14:paraId="0BFF8B79" w14:textId="266B99B2" w:rsidR="00E26087" w:rsidRPr="00DB6A63" w:rsidRDefault="00BA4273">
      <w:pPr>
        <w:pStyle w:val="11"/>
        <w:tabs>
          <w:tab w:val="left" w:pos="1250"/>
        </w:tabs>
        <w:spacing w:before="0" w:after="240" w:line="360" w:lineRule="auto"/>
        <w:ind w:left="1247" w:firstLine="0"/>
        <w:rPr>
          <w:rStyle w:val="emailstyle17"/>
          <w:rFonts w:cs="David"/>
          <w:color w:val="auto"/>
          <w:sz w:val="22"/>
          <w:rtl/>
        </w:rPr>
        <w:pPrChange w:id="47" w:author="Ofir Tal" w:date="2019-09-17T11:14:00Z">
          <w:pPr>
            <w:pStyle w:val="11"/>
            <w:tabs>
              <w:tab w:val="left" w:pos="1250"/>
            </w:tabs>
            <w:spacing w:before="0" w:after="240" w:line="360" w:lineRule="auto"/>
            <w:ind w:left="1247" w:firstLine="0"/>
          </w:pPr>
        </w:pPrChange>
      </w:pPr>
      <w:r w:rsidRPr="00DB6A63">
        <w:rPr>
          <w:rStyle w:val="emailstyle17"/>
          <w:rFonts w:cs="David" w:hint="eastAsia"/>
          <w:color w:val="auto"/>
          <w:sz w:val="22"/>
          <w:rtl/>
        </w:rPr>
        <w:t>עבור</w:t>
      </w:r>
      <w:r w:rsidRPr="00DB6A63">
        <w:rPr>
          <w:rStyle w:val="emailstyle17"/>
          <w:rFonts w:cs="David"/>
          <w:color w:val="auto"/>
          <w:sz w:val="22"/>
          <w:rtl/>
        </w:rPr>
        <w:t xml:space="preserve"> </w:t>
      </w:r>
      <w:del w:id="48" w:author="Ofir Tal" w:date="2019-09-17T11:14:00Z">
        <w:r w:rsidR="009F1632" w:rsidRPr="00DB6A63" w:rsidDel="00DB6A63">
          <w:rPr>
            <w:rStyle w:val="emailstyle17"/>
            <w:rFonts w:cs="David"/>
            <w:color w:val="auto"/>
            <w:sz w:val="22"/>
            <w:rtl/>
            <w:rPrChange w:id="49" w:author="Ofir Tal" w:date="2019-09-17T11:14:00Z">
              <w:rPr>
                <w:rStyle w:val="emailstyle17"/>
                <w:rFonts w:cs="David"/>
                <w:color w:val="auto"/>
                <w:sz w:val="22"/>
                <w:highlight w:val="green"/>
                <w:rtl/>
              </w:rPr>
            </w:rPrChange>
          </w:rPr>
          <w:delText>22.334</w:delText>
        </w:r>
        <w:r w:rsidRPr="00DB6A63" w:rsidDel="00DB6A63">
          <w:rPr>
            <w:rStyle w:val="emailstyle17"/>
            <w:rFonts w:cs="David" w:hint="eastAsia"/>
            <w:color w:val="auto"/>
            <w:sz w:val="22"/>
            <w:rtl/>
            <w:rPrChange w:id="50" w:author="Ofir Tal" w:date="2019-09-17T11:14:00Z">
              <w:rPr>
                <w:rStyle w:val="emailstyle17"/>
                <w:rFonts w:cs="David" w:hint="eastAsia"/>
                <w:color w:val="auto"/>
                <w:sz w:val="22"/>
                <w:highlight w:val="green"/>
                <w:rtl/>
              </w:rPr>
            </w:rPrChange>
          </w:rPr>
          <w:delText>תקופת</w:delText>
        </w:r>
        <w:r w:rsidRPr="00DB6A63" w:rsidDel="00DB6A63">
          <w:rPr>
            <w:rStyle w:val="emailstyle17"/>
            <w:rFonts w:cs="David"/>
            <w:color w:val="auto"/>
            <w:sz w:val="22"/>
            <w:rtl/>
          </w:rPr>
          <w:delText xml:space="preserve"> </w:delText>
        </w:r>
      </w:del>
      <w:r w:rsidR="009F1632" w:rsidRPr="00DB6A63">
        <w:rPr>
          <w:rStyle w:val="emailstyle17"/>
          <w:rFonts w:cs="David"/>
          <w:color w:val="auto"/>
          <w:sz w:val="22"/>
          <w:rtl/>
          <w:rPrChange w:id="51" w:author="Ofir Tal" w:date="2019-09-17T11:14:00Z">
            <w:rPr>
              <w:rStyle w:val="emailstyle17"/>
              <w:rFonts w:cs="David"/>
              <w:color w:val="auto"/>
              <w:sz w:val="22"/>
              <w:highlight w:val="cyan"/>
              <w:rtl/>
            </w:rPr>
          </w:rPrChange>
        </w:rPr>
        <w:t>23</w:t>
      </w:r>
      <w:r w:rsidR="009F1632" w:rsidRPr="00DB6A63">
        <w:rPr>
          <w:rStyle w:val="emailstyle17"/>
          <w:rFonts w:cs="David"/>
          <w:color w:val="auto"/>
          <w:sz w:val="22"/>
          <w:rtl/>
        </w:rPr>
        <w:t xml:space="preserve"> </w:t>
      </w:r>
      <w:r w:rsidR="009F1632" w:rsidRPr="00DB6A63">
        <w:rPr>
          <w:rStyle w:val="emailstyle17"/>
          <w:rFonts w:cs="David" w:hint="eastAsia"/>
          <w:color w:val="auto"/>
          <w:sz w:val="22"/>
          <w:rtl/>
          <w:rPrChange w:id="52" w:author="Ofir Tal" w:date="2019-09-17T11:14:00Z">
            <w:rPr>
              <w:rStyle w:val="emailstyle17"/>
              <w:rFonts w:cs="David" w:hint="eastAsia"/>
              <w:color w:val="auto"/>
              <w:sz w:val="22"/>
              <w:highlight w:val="cyan"/>
              <w:rtl/>
            </w:rPr>
          </w:rPrChange>
        </w:rPr>
        <w:t>שנות</w:t>
      </w:r>
      <w:r w:rsidR="009F1632" w:rsidRPr="00DB6A63">
        <w:rPr>
          <w:rStyle w:val="emailstyle17"/>
          <w:rFonts w:cs="David"/>
          <w:color w:val="auto"/>
          <w:sz w:val="22"/>
          <w:rtl/>
        </w:rPr>
        <w:t xml:space="preserve"> </w:t>
      </w:r>
      <w:r w:rsidRPr="00DB6A63">
        <w:rPr>
          <w:rStyle w:val="emailstyle17"/>
          <w:rFonts w:cs="David" w:hint="eastAsia"/>
          <w:color w:val="auto"/>
          <w:sz w:val="22"/>
          <w:rtl/>
        </w:rPr>
        <w:t>עבודה</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00E26087" w:rsidRPr="00DB6A63">
        <w:rPr>
          <w:rStyle w:val="emailstyle17"/>
          <w:rFonts w:cs="David"/>
          <w:color w:val="auto"/>
          <w:sz w:val="22"/>
          <w:rtl/>
        </w:rPr>
        <w:t xml:space="preserve"> (</w:t>
      </w:r>
      <w:r w:rsidR="009F1632" w:rsidRPr="00DB6A63">
        <w:rPr>
          <w:rFonts w:ascii="Arial" w:hAnsi="Arial"/>
          <w:sz w:val="22"/>
          <w:rtl/>
          <w:rPrChange w:id="53" w:author="Ofir Tal" w:date="2019-09-17T11:14:00Z">
            <w:rPr>
              <w:rFonts w:ascii="Arial" w:hAnsi="Arial"/>
              <w:sz w:val="22"/>
              <w:highlight w:val="cyan"/>
              <w:rtl/>
            </w:rPr>
          </w:rPrChange>
        </w:rPr>
        <w:t>22.334</w:t>
      </w:r>
      <w:ins w:id="54" w:author="Ofir Tal" w:date="2019-09-17T11:14:00Z">
        <w:r w:rsidR="00DB6A63">
          <w:rPr>
            <w:rFonts w:ascii="Arial" w:hAnsi="Arial" w:hint="cs"/>
            <w:sz w:val="22"/>
            <w:rtl/>
          </w:rPr>
          <w:t xml:space="preserve"> </w:t>
        </w:r>
      </w:ins>
      <w:r w:rsidR="00E26087" w:rsidRPr="00DB6A63">
        <w:rPr>
          <w:rStyle w:val="emailstyle17"/>
          <w:rFonts w:cs="David" w:hint="eastAsia"/>
          <w:color w:val="auto"/>
          <w:sz w:val="22"/>
          <w:rtl/>
        </w:rPr>
        <w:t>שנים</w:t>
      </w:r>
      <w:r w:rsidR="009F1632" w:rsidRPr="00DB6A63">
        <w:rPr>
          <w:rStyle w:val="emailstyle17"/>
          <w:rFonts w:cs="David"/>
          <w:color w:val="auto"/>
          <w:sz w:val="22"/>
          <w:rtl/>
        </w:rPr>
        <w:t xml:space="preserve"> עד 5.8.2012</w:t>
      </w:r>
      <w:ins w:id="55" w:author="Ofir Tal" w:date="2019-09-17T11:14:00Z">
        <w:r w:rsidR="00DB6A63">
          <w:rPr>
            <w:rStyle w:val="emailstyle17"/>
            <w:rFonts w:cs="David" w:hint="cs"/>
            <w:color w:val="auto"/>
            <w:sz w:val="22"/>
            <w:rtl/>
          </w:rPr>
          <w:t>,</w:t>
        </w:r>
      </w:ins>
      <w:r w:rsidR="009F1632" w:rsidRPr="00DB6A63">
        <w:rPr>
          <w:rStyle w:val="emailstyle17"/>
          <w:rFonts w:cs="David"/>
          <w:color w:val="auto"/>
          <w:sz w:val="22"/>
          <w:rtl/>
        </w:rPr>
        <w:t xml:space="preserve"> </w:t>
      </w:r>
      <w:r w:rsidR="00903EDA" w:rsidRPr="00DB6A63">
        <w:rPr>
          <w:rStyle w:val="emailstyle17"/>
          <w:rFonts w:cs="David" w:hint="eastAsia"/>
          <w:color w:val="auto"/>
          <w:sz w:val="22"/>
          <w:rtl/>
        </w:rPr>
        <w:t>בצירוף</w:t>
      </w:r>
      <w:r w:rsidR="001B77C6" w:rsidRPr="00DB6A63">
        <w:rPr>
          <w:rStyle w:val="emailstyle17"/>
          <w:rFonts w:cs="David"/>
          <w:color w:val="auto"/>
          <w:sz w:val="22"/>
          <w:rtl/>
        </w:rPr>
        <w:t xml:space="preserve"> </w:t>
      </w:r>
      <w:r w:rsidR="00903EDA" w:rsidRPr="00DB6A63">
        <w:rPr>
          <w:rStyle w:val="emailstyle17"/>
          <w:rFonts w:cs="David" w:hint="eastAsia"/>
          <w:color w:val="auto"/>
          <w:sz w:val="22"/>
          <w:rtl/>
        </w:rPr>
        <w:t>תקופת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הודעה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מוקדמת</w:t>
      </w:r>
      <w:r w:rsidR="009F1632" w:rsidRPr="00DB6A63">
        <w:rPr>
          <w:rStyle w:val="emailstyle17"/>
          <w:rFonts w:cs="David"/>
          <w:color w:val="auto"/>
          <w:sz w:val="22"/>
          <w:rtl/>
        </w:rPr>
        <w:t xml:space="preserve"> </w:t>
      </w:r>
      <w:r w:rsidR="009F1632" w:rsidRPr="00DB6A63">
        <w:rPr>
          <w:rStyle w:val="emailstyle17"/>
          <w:rFonts w:cs="David"/>
          <w:color w:val="auto"/>
          <w:sz w:val="22"/>
          <w:rtl/>
          <w:rPrChange w:id="56" w:author="Ofir Tal" w:date="2019-09-17T11:14:00Z">
            <w:rPr>
              <w:rStyle w:val="emailstyle17"/>
              <w:rFonts w:cs="David"/>
              <w:color w:val="auto"/>
              <w:sz w:val="22"/>
              <w:highlight w:val="cyan"/>
              <w:rtl/>
            </w:rPr>
          </w:rPrChange>
        </w:rPr>
        <w:t xml:space="preserve">-0.666 </w:t>
      </w:r>
      <w:r w:rsidR="009F1632" w:rsidRPr="00DB6A63">
        <w:rPr>
          <w:rStyle w:val="emailstyle17"/>
          <w:rFonts w:cs="David" w:hint="eastAsia"/>
          <w:color w:val="auto"/>
          <w:sz w:val="22"/>
          <w:rtl/>
          <w:rPrChange w:id="57" w:author="Ofir Tal" w:date="2019-09-17T11:14:00Z">
            <w:rPr>
              <w:rStyle w:val="emailstyle17"/>
              <w:rFonts w:cs="David" w:hint="eastAsia"/>
              <w:color w:val="auto"/>
              <w:sz w:val="22"/>
              <w:highlight w:val="cyan"/>
              <w:rtl/>
            </w:rPr>
          </w:rPrChange>
        </w:rPr>
        <w:t>שנה</w:t>
      </w:r>
      <w:r w:rsidR="009F1632" w:rsidRPr="00DB6A63">
        <w:rPr>
          <w:rStyle w:val="emailstyle17"/>
          <w:rFonts w:cs="David"/>
          <w:color w:val="auto"/>
          <w:sz w:val="22"/>
          <w:rtl/>
        </w:rPr>
        <w:t>)</w:t>
      </w:r>
      <w:r w:rsidR="00F963A8" w:rsidRPr="00DB6A63">
        <w:rPr>
          <w:rStyle w:val="emailstyle17"/>
          <w:rFonts w:cs="David"/>
          <w:color w:val="auto"/>
          <w:sz w:val="22"/>
          <w:rtl/>
        </w:rPr>
        <w:t xml:space="preserve">, </w:t>
      </w:r>
      <w:r w:rsidR="001B77C6"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46</w:t>
      </w:r>
      <w:r w:rsidRPr="00DB6A63">
        <w:rPr>
          <w:rStyle w:val="emailstyle17"/>
          <w:rFonts w:cs="David"/>
          <w:color w:val="auto"/>
          <w:sz w:val="22"/>
          <w:rtl/>
        </w:rPr>
        <w:t>%</w:t>
      </w:r>
      <w:r w:rsidR="009F1632" w:rsidRPr="00DB6A63">
        <w:rPr>
          <w:rStyle w:val="emailstyle17"/>
          <w:rFonts w:cs="David"/>
          <w:color w:val="auto"/>
          <w:sz w:val="22"/>
          <w:rtl/>
        </w:rPr>
        <w:t xml:space="preserve"> </w:t>
      </w:r>
      <w:r w:rsidR="009F1632" w:rsidRPr="00DB6A63">
        <w:rPr>
          <w:rStyle w:val="emailstyle17"/>
          <w:rFonts w:cs="David" w:hint="eastAsia"/>
          <w:color w:val="auto"/>
          <w:sz w:val="22"/>
          <w:rtl/>
          <w:rPrChange w:id="58" w:author="Ofir Tal" w:date="2019-09-17T11:14:00Z">
            <w:rPr>
              <w:rStyle w:val="emailstyle17"/>
              <w:rFonts w:cs="David" w:hint="eastAsia"/>
              <w:color w:val="auto"/>
              <w:sz w:val="22"/>
              <w:highlight w:val="cyan"/>
              <w:rtl/>
            </w:rPr>
          </w:rPrChange>
        </w:rPr>
        <w:t>ממשכורת</w:t>
      </w:r>
      <w:r w:rsidR="009F1632" w:rsidRPr="00DB6A63">
        <w:rPr>
          <w:rStyle w:val="emailstyle17"/>
          <w:rFonts w:cs="David"/>
          <w:color w:val="auto"/>
          <w:sz w:val="22"/>
          <w:rtl/>
          <w:rPrChange w:id="59" w:author="Ofir Tal" w:date="2019-09-17T11:14:00Z">
            <w:rPr>
              <w:rStyle w:val="emailstyle17"/>
              <w:rFonts w:cs="David"/>
              <w:color w:val="auto"/>
              <w:sz w:val="22"/>
              <w:highlight w:val="cyan"/>
              <w:rtl/>
            </w:rPr>
          </w:rPrChange>
        </w:rPr>
        <w:t xml:space="preserve"> </w:t>
      </w:r>
      <w:r w:rsidR="009F1632" w:rsidRPr="00DB6A63">
        <w:rPr>
          <w:rStyle w:val="emailstyle17"/>
          <w:rFonts w:cs="David" w:hint="eastAsia"/>
          <w:color w:val="auto"/>
          <w:sz w:val="22"/>
          <w:rtl/>
          <w:rPrChange w:id="60" w:author="Ofir Tal" w:date="2019-09-17T11:14:00Z">
            <w:rPr>
              <w:rStyle w:val="emailstyle17"/>
              <w:rFonts w:cs="David" w:hint="eastAsia"/>
              <w:color w:val="auto"/>
              <w:sz w:val="22"/>
              <w:highlight w:val="cyan"/>
              <w:rtl/>
            </w:rPr>
          </w:rPrChange>
        </w:rPr>
        <w:t>החוזה</w:t>
      </w:r>
      <w:r w:rsidRPr="00DB6A63">
        <w:rPr>
          <w:rStyle w:val="emailstyle17"/>
          <w:rFonts w:cs="David"/>
          <w:color w:val="auto"/>
          <w:sz w:val="22"/>
          <w:rtl/>
        </w:rPr>
        <w:t xml:space="preserve">; </w:t>
      </w:r>
    </w:p>
    <w:p w14:paraId="6FE2ED7E" w14:textId="610DDF04" w:rsidR="00BA4273" w:rsidRDefault="00E26087" w:rsidP="00F963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והיתרה</w:t>
      </w:r>
      <w:r w:rsidRPr="00DB6A63">
        <w:rPr>
          <w:rStyle w:val="emailstyle17"/>
          <w:rFonts w:cs="David"/>
          <w:color w:val="auto"/>
          <w:sz w:val="22"/>
          <w:rtl/>
        </w:rPr>
        <w:t xml:space="preserve">, </w:t>
      </w:r>
      <w:r w:rsidR="00BA4273" w:rsidRPr="00DB6A63">
        <w:rPr>
          <w:rStyle w:val="emailstyle17"/>
          <w:rFonts w:cs="David" w:hint="eastAsia"/>
          <w:color w:val="auto"/>
          <w:sz w:val="22"/>
          <w:rtl/>
        </w:rPr>
        <w:t>עבור</w:t>
      </w:r>
      <w:r w:rsidR="00BA4273" w:rsidRPr="00DB6A63">
        <w:rPr>
          <w:rStyle w:val="emailstyle17"/>
          <w:rFonts w:cs="David"/>
          <w:color w:val="auto"/>
          <w:sz w:val="22"/>
          <w:rtl/>
        </w:rPr>
        <w:t xml:space="preserve"> </w:t>
      </w:r>
      <w:r w:rsidR="00BA4273" w:rsidRPr="00DB6A63">
        <w:rPr>
          <w:rStyle w:val="emailstyle17"/>
          <w:rFonts w:cs="David"/>
          <w:color w:val="auto"/>
          <w:sz w:val="22"/>
          <w:rtl/>
          <w:rPrChange w:id="61" w:author="Ofir Tal" w:date="2019-09-17T11:14:00Z">
            <w:rPr>
              <w:rStyle w:val="emailstyle17"/>
              <w:rFonts w:cs="David"/>
              <w:color w:val="auto"/>
              <w:sz w:val="22"/>
              <w:highlight w:val="cyan"/>
              <w:rtl/>
            </w:rPr>
          </w:rPrChange>
        </w:rPr>
        <w:t>תקופת</w:t>
      </w:r>
      <w:r w:rsidR="005B59AF" w:rsidRPr="00DB6A63">
        <w:rPr>
          <w:rStyle w:val="emailstyle17"/>
          <w:rFonts w:cs="David"/>
          <w:color w:val="auto"/>
          <w:sz w:val="22"/>
          <w:rtl/>
          <w:rPrChange w:id="62" w:author="Ofir Tal" w:date="2019-09-17T11:14:00Z">
            <w:rPr>
              <w:rStyle w:val="emailstyle17"/>
              <w:rFonts w:cs="David"/>
              <w:color w:val="auto"/>
              <w:sz w:val="22"/>
              <w:highlight w:val="cyan"/>
              <w:rtl/>
            </w:rPr>
          </w:rPrChange>
        </w:rPr>
        <w:t xml:space="preserve"> העבודה</w:t>
      </w:r>
      <w:r w:rsidR="00BA4273" w:rsidRPr="00DB6A63">
        <w:rPr>
          <w:rStyle w:val="emailstyle17"/>
          <w:rFonts w:cs="David"/>
          <w:color w:val="auto"/>
          <w:sz w:val="22"/>
          <w:rtl/>
        </w:rPr>
        <w:t xml:space="preserve"> </w:t>
      </w:r>
      <w:r w:rsidR="00BA4273" w:rsidRPr="00DB6A63">
        <w:rPr>
          <w:rStyle w:val="emailstyle17"/>
          <w:rFonts w:cs="David" w:hint="eastAsia"/>
          <w:color w:val="auto"/>
          <w:sz w:val="22"/>
          <w:rtl/>
        </w:rPr>
        <w:t>לפי</w:t>
      </w:r>
      <w:r w:rsidR="00BA4273" w:rsidRPr="00DB6A63">
        <w:rPr>
          <w:rStyle w:val="emailstyle17"/>
          <w:rFonts w:cs="David"/>
          <w:color w:val="auto"/>
          <w:sz w:val="22"/>
          <w:rtl/>
        </w:rPr>
        <w:t xml:space="preserve"> כתב מינוי </w:t>
      </w:r>
      <w:r w:rsidR="00F963A8" w:rsidRPr="00DB6A63">
        <w:rPr>
          <w:rStyle w:val="emailstyle17"/>
          <w:rFonts w:cs="David"/>
          <w:color w:val="auto"/>
          <w:sz w:val="22"/>
          <w:rtl/>
          <w:rPrChange w:id="63" w:author="Ofir Tal" w:date="2019-09-17T11:14:00Z">
            <w:rPr>
              <w:rStyle w:val="emailstyle17"/>
              <w:rFonts w:cs="David"/>
              <w:color w:val="auto"/>
              <w:sz w:val="22"/>
              <w:highlight w:val="cyan"/>
              <w:rtl/>
            </w:rPr>
          </w:rPrChange>
        </w:rPr>
        <w:t xml:space="preserve">(השלמה </w:t>
      </w:r>
      <w:r w:rsidR="00F963A8" w:rsidRPr="00DB6A63">
        <w:rPr>
          <w:rStyle w:val="emailstyle17"/>
          <w:rFonts w:cs="David" w:hint="eastAsia"/>
          <w:color w:val="auto"/>
          <w:sz w:val="22"/>
          <w:rtl/>
          <w:rPrChange w:id="64" w:author="Ofir Tal" w:date="2019-09-17T11:14:00Z">
            <w:rPr>
              <w:rStyle w:val="emailstyle17"/>
              <w:rFonts w:cs="David" w:hint="eastAsia"/>
              <w:color w:val="auto"/>
              <w:sz w:val="22"/>
              <w:highlight w:val="cyan"/>
              <w:rtl/>
            </w:rPr>
          </w:rPrChange>
        </w:rPr>
        <w:t>ל</w:t>
      </w:r>
      <w:r w:rsidR="00F963A8" w:rsidRPr="00DB6A63">
        <w:rPr>
          <w:rStyle w:val="emailstyle17"/>
          <w:rFonts w:cs="David"/>
          <w:color w:val="auto"/>
          <w:sz w:val="22"/>
          <w:rtl/>
          <w:rPrChange w:id="65" w:author="Ofir Tal" w:date="2019-09-17T11:14:00Z">
            <w:rPr>
              <w:rStyle w:val="emailstyle17"/>
              <w:rFonts w:cs="David"/>
              <w:color w:val="auto"/>
              <w:sz w:val="22"/>
              <w:highlight w:val="cyan"/>
              <w:rtl/>
            </w:rPr>
          </w:rPrChange>
        </w:rPr>
        <w:t>-70%)</w:t>
      </w:r>
      <w:r w:rsidR="00F963A8" w:rsidRPr="00DB6A63">
        <w:rPr>
          <w:rStyle w:val="emailstyle17"/>
          <w:rFonts w:cs="David"/>
          <w:color w:val="auto"/>
          <w:sz w:val="22"/>
          <w:rtl/>
        </w:rPr>
        <w:t xml:space="preserve"> </w:t>
      </w:r>
      <w:r w:rsidR="00BA4273" w:rsidRPr="00DB6A63">
        <w:rPr>
          <w:rStyle w:val="emailstyle17"/>
          <w:rFonts w:cs="David"/>
          <w:color w:val="auto"/>
          <w:sz w:val="22"/>
          <w:rtl/>
        </w:rPr>
        <w:t xml:space="preserve">– </w:t>
      </w:r>
      <w:r w:rsidR="00903EDA" w:rsidRPr="00DB6A63">
        <w:rPr>
          <w:rStyle w:val="emailstyle17"/>
          <w:rFonts w:cs="David"/>
          <w:color w:val="auto"/>
          <w:sz w:val="22"/>
          <w:rtl/>
        </w:rPr>
        <w:t>24</w:t>
      </w:r>
      <w:r w:rsidR="00BA4273" w:rsidRPr="00DB6A63">
        <w:rPr>
          <w:rStyle w:val="emailstyle17"/>
          <w:rFonts w:cs="David"/>
          <w:color w:val="auto"/>
          <w:sz w:val="22"/>
          <w:rtl/>
        </w:rPr>
        <w:t>%</w:t>
      </w:r>
      <w:r w:rsidR="00F963A8" w:rsidRPr="00DB6A63">
        <w:rPr>
          <w:rStyle w:val="emailstyle17"/>
          <w:rFonts w:cs="David"/>
          <w:color w:val="auto"/>
          <w:sz w:val="22"/>
          <w:rtl/>
        </w:rPr>
        <w:t xml:space="preserve"> מהמשכורת </w:t>
      </w:r>
      <w:r w:rsidR="00F963A8" w:rsidRPr="00DB6A63">
        <w:rPr>
          <w:rStyle w:val="emailstyle17"/>
          <w:rFonts w:cs="David" w:hint="eastAsia"/>
          <w:color w:val="auto"/>
          <w:sz w:val="22"/>
          <w:rtl/>
          <w:rPrChange w:id="66" w:author="Ofir Tal" w:date="2019-09-17T11:14:00Z">
            <w:rPr>
              <w:rStyle w:val="emailstyle17"/>
              <w:rFonts w:cs="David" w:hint="eastAsia"/>
              <w:color w:val="auto"/>
              <w:sz w:val="22"/>
              <w:highlight w:val="cyan"/>
              <w:rtl/>
            </w:rPr>
          </w:rPrChange>
        </w:rPr>
        <w:t>המעודכנת</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דרגה</w:t>
      </w:r>
      <w:r w:rsidRPr="00DB6A63">
        <w:rPr>
          <w:rStyle w:val="emailstyle17"/>
          <w:rFonts w:cs="David"/>
          <w:color w:val="auto"/>
          <w:sz w:val="22"/>
          <w:rtl/>
        </w:rPr>
        <w:t xml:space="preserve"> +46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הותק</w:t>
      </w:r>
      <w:r w:rsidR="002977A1" w:rsidRPr="00DB6A63">
        <w:rPr>
          <w:rStyle w:val="emailstyle17"/>
          <w:rFonts w:cs="David"/>
          <w:color w:val="auto"/>
          <w:sz w:val="22"/>
          <w:rtl/>
        </w:rPr>
        <w:t>.</w:t>
      </w:r>
    </w:p>
    <w:p w14:paraId="5A0FD898" w14:textId="77777777" w:rsidR="006B25CF" w:rsidRPr="00901A33" w:rsidRDefault="006B25CF" w:rsidP="00F86C9F">
      <w:pPr>
        <w:pStyle w:val="11"/>
        <w:tabs>
          <w:tab w:val="left" w:pos="1250"/>
        </w:tabs>
        <w:spacing w:before="0" w:after="240" w:line="360" w:lineRule="auto"/>
        <w:ind w:left="1250" w:firstLine="0"/>
        <w:rPr>
          <w:rStyle w:val="emailstyle17"/>
          <w:rFonts w:cs="David"/>
          <w:color w:val="auto"/>
          <w:sz w:val="22"/>
          <w:rtl/>
        </w:rPr>
      </w:pPr>
    </w:p>
    <w:p w14:paraId="7B31A881" w14:textId="77777777" w:rsidR="00B67C81" w:rsidRPr="00901A33" w:rsidRDefault="00B67C81" w:rsidP="00903EDA">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lastRenderedPageBreak/>
        <w:t>סעד הצהרתי וכספי בעניין הפנסיה</w:t>
      </w:r>
    </w:p>
    <w:p w14:paraId="44CF30E2" w14:textId="4BF38FC3" w:rsidR="00903EDA" w:rsidRPr="00DB6A63" w:rsidRDefault="00903EDA" w:rsidP="00903EDA">
      <w:pPr>
        <w:pStyle w:val="11"/>
        <w:numPr>
          <w:ilvl w:val="0"/>
          <w:numId w:val="14"/>
        </w:numPr>
        <w:tabs>
          <w:tab w:val="left" w:pos="566"/>
        </w:tabs>
        <w:spacing w:before="0" w:after="240" w:line="360" w:lineRule="auto"/>
        <w:ind w:left="566" w:right="0"/>
        <w:rPr>
          <w:rStyle w:val="emailstyle17"/>
          <w:rFonts w:cs="David"/>
          <w:color w:val="auto"/>
          <w:sz w:val="22"/>
          <w:rPrChange w:id="67" w:author="Ofir Tal" w:date="2019-09-17T11:14:00Z">
            <w:rPr>
              <w:rStyle w:val="emailstyle17"/>
              <w:rFonts w:cs="David"/>
              <w:b/>
              <w:bCs/>
              <w:color w:val="auto"/>
              <w:sz w:val="22"/>
              <w:szCs w:val="28"/>
              <w:u w:val="single"/>
            </w:rPr>
          </w:rPrChange>
        </w:rPr>
      </w:pPr>
      <w:r w:rsidRPr="00DB6A63">
        <w:rPr>
          <w:rStyle w:val="emailstyle17"/>
          <w:rFonts w:cs="David" w:hint="eastAsia"/>
          <w:b/>
          <w:bCs/>
          <w:color w:val="auto"/>
          <w:sz w:val="22"/>
          <w:rtl/>
        </w:rPr>
        <w:t>סעד</w:t>
      </w:r>
      <w:r w:rsidRPr="00DB6A63">
        <w:rPr>
          <w:rStyle w:val="emailstyle17"/>
          <w:rFonts w:cs="David"/>
          <w:b/>
          <w:bCs/>
          <w:color w:val="auto"/>
          <w:sz w:val="22"/>
          <w:rtl/>
        </w:rPr>
        <w:t xml:space="preserve"> הצהרתי / </w:t>
      </w:r>
      <w:r w:rsidRPr="00DB6A63">
        <w:rPr>
          <w:rStyle w:val="emailstyle17"/>
          <w:rFonts w:cs="David" w:hint="eastAsia"/>
          <w:b/>
          <w:bCs/>
          <w:color w:val="auto"/>
          <w:sz w:val="22"/>
          <w:rtl/>
        </w:rPr>
        <w:t>כספי</w:t>
      </w:r>
      <w:r w:rsidRPr="00DB6A63">
        <w:rPr>
          <w:rStyle w:val="emailstyle17"/>
          <w:rFonts w:cs="David"/>
          <w:b/>
          <w:bCs/>
          <w:color w:val="auto"/>
          <w:sz w:val="22"/>
          <w:rtl/>
        </w:rPr>
        <w:t xml:space="preserve"> </w:t>
      </w:r>
      <w:r w:rsidRPr="00DB6A63">
        <w:rPr>
          <w:rStyle w:val="emailstyle17"/>
          <w:rFonts w:cs="David" w:hint="eastAsia"/>
          <w:b/>
          <w:bCs/>
          <w:color w:val="auto"/>
          <w:sz w:val="22"/>
          <w:rtl/>
        </w:rPr>
        <w:t>צופה</w:t>
      </w:r>
      <w:r w:rsidRPr="00DB6A63">
        <w:rPr>
          <w:rStyle w:val="emailstyle17"/>
          <w:rFonts w:cs="David"/>
          <w:b/>
          <w:bCs/>
          <w:color w:val="auto"/>
          <w:sz w:val="22"/>
          <w:rtl/>
        </w:rPr>
        <w:t xml:space="preserve"> </w:t>
      </w:r>
      <w:r w:rsidRPr="00DB6A63">
        <w:rPr>
          <w:rStyle w:val="emailstyle17"/>
          <w:rFonts w:cs="David" w:hint="eastAsia"/>
          <w:b/>
          <w:bCs/>
          <w:color w:val="auto"/>
          <w:sz w:val="22"/>
          <w:rtl/>
        </w:rPr>
        <w:t>פני</w:t>
      </w:r>
      <w:r w:rsidRPr="00DB6A63">
        <w:rPr>
          <w:rStyle w:val="emailstyle17"/>
          <w:rFonts w:cs="David"/>
          <w:b/>
          <w:bCs/>
          <w:color w:val="auto"/>
          <w:sz w:val="22"/>
          <w:rtl/>
        </w:rPr>
        <w:t xml:space="preserve"> </w:t>
      </w:r>
      <w:r w:rsidRPr="00DB6A63">
        <w:rPr>
          <w:rStyle w:val="emailstyle17"/>
          <w:rFonts w:cs="David" w:hint="eastAsia"/>
          <w:b/>
          <w:bCs/>
          <w:color w:val="auto"/>
          <w:sz w:val="22"/>
          <w:rtl/>
        </w:rPr>
        <w:t>עתיד</w:t>
      </w:r>
      <w:r w:rsidRPr="00DB6A63">
        <w:rPr>
          <w:rStyle w:val="emailstyle17"/>
          <w:rFonts w:cs="David"/>
          <w:color w:val="auto"/>
          <w:sz w:val="22"/>
          <w:rtl/>
        </w:rPr>
        <w:t xml:space="preserve"> - </w:t>
      </w:r>
    </w:p>
    <w:p w14:paraId="008FB1A5" w14:textId="77777777" w:rsidR="001F37CA" w:rsidRDefault="00077680" w:rsidP="005B59AF">
      <w:pPr>
        <w:pStyle w:val="11"/>
        <w:numPr>
          <w:ilvl w:val="1"/>
          <w:numId w:val="14"/>
        </w:numPr>
        <w:tabs>
          <w:tab w:val="left" w:pos="1088"/>
        </w:tabs>
        <w:spacing w:before="0" w:after="240" w:line="360" w:lineRule="auto"/>
        <w:ind w:left="1088" w:right="0" w:hanging="567"/>
        <w:rPr>
          <w:ins w:id="68" w:author="Shimon" w:date="2019-09-18T14:19:00Z"/>
          <w:rStyle w:val="emailstyle17"/>
          <w:rFonts w:cs="David"/>
          <w:color w:val="auto"/>
          <w:sz w:val="22"/>
        </w:rPr>
      </w:pPr>
      <w:r w:rsidRPr="00DB6A63">
        <w:rPr>
          <w:rStyle w:val="emailstyle17"/>
          <w:rFonts w:cs="David" w:hint="eastAsia"/>
          <w:color w:val="auto"/>
          <w:sz w:val="22"/>
          <w:rtl/>
        </w:rPr>
        <w:t>בהתאם</w:t>
      </w:r>
      <w:r w:rsidRPr="00DB6A63">
        <w:rPr>
          <w:rStyle w:val="emailstyle17"/>
          <w:rFonts w:cs="David"/>
          <w:color w:val="auto"/>
          <w:sz w:val="22"/>
          <w:rtl/>
        </w:rPr>
        <w:t xml:space="preserve"> </w:t>
      </w:r>
      <w:r w:rsidRPr="00DB6A63">
        <w:rPr>
          <w:rStyle w:val="emailstyle17"/>
          <w:rFonts w:cs="David" w:hint="eastAsia"/>
          <w:color w:val="auto"/>
          <w:sz w:val="22"/>
          <w:rtl/>
        </w:rPr>
        <w:t>לאמור</w:t>
      </w:r>
      <w:r w:rsidRPr="00DB6A63">
        <w:rPr>
          <w:rStyle w:val="emailstyle17"/>
          <w:rFonts w:cs="David"/>
          <w:color w:val="auto"/>
          <w:sz w:val="22"/>
          <w:rtl/>
        </w:rPr>
        <w:t xml:space="preserve"> </w:t>
      </w:r>
      <w:r w:rsidRPr="00DB6A63">
        <w:rPr>
          <w:rStyle w:val="emailstyle17"/>
          <w:rFonts w:cs="David" w:hint="eastAsia"/>
          <w:color w:val="auto"/>
          <w:sz w:val="22"/>
          <w:rtl/>
        </w:rPr>
        <w:t>לעיל</w:t>
      </w:r>
      <w:r w:rsidRPr="00DB6A63">
        <w:rPr>
          <w:rStyle w:val="emailstyle17"/>
          <w:rFonts w:cs="David"/>
          <w:color w:val="auto"/>
          <w:sz w:val="22"/>
          <w:rtl/>
        </w:rPr>
        <w:t xml:space="preserve">, </w:t>
      </w: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יבקש</w:t>
      </w:r>
      <w:r w:rsidRPr="00DB6A63">
        <w:rPr>
          <w:rStyle w:val="emailstyle17"/>
          <w:rFonts w:cs="David"/>
          <w:color w:val="auto"/>
          <w:sz w:val="22"/>
          <w:rtl/>
        </w:rPr>
        <w:t xml:space="preserve"> </w:t>
      </w:r>
      <w:r w:rsidRPr="00DB6A63">
        <w:rPr>
          <w:rStyle w:val="emailstyle17"/>
          <w:rFonts w:cs="David" w:hint="eastAsia"/>
          <w:color w:val="auto"/>
          <w:sz w:val="22"/>
          <w:rtl/>
        </w:rPr>
        <w:t>שבית</w:t>
      </w:r>
      <w:r w:rsidRPr="00DB6A63">
        <w:rPr>
          <w:rStyle w:val="emailstyle17"/>
          <w:rFonts w:cs="David"/>
          <w:color w:val="auto"/>
          <w:sz w:val="22"/>
          <w:rtl/>
        </w:rPr>
        <w:t xml:space="preserve"> </w:t>
      </w:r>
      <w:r w:rsidRPr="00DB6A63">
        <w:rPr>
          <w:rStyle w:val="emailstyle17"/>
          <w:rFonts w:cs="David" w:hint="eastAsia"/>
          <w:color w:val="auto"/>
          <w:sz w:val="22"/>
          <w:rtl/>
        </w:rPr>
        <w:t>הדין</w:t>
      </w:r>
      <w:r w:rsidRPr="00DB6A63">
        <w:rPr>
          <w:rStyle w:val="emailstyle17"/>
          <w:rFonts w:cs="David"/>
          <w:color w:val="auto"/>
          <w:sz w:val="22"/>
          <w:rtl/>
        </w:rPr>
        <w:t xml:space="preserve"> </w:t>
      </w:r>
      <w:r w:rsidRPr="00DB6A63">
        <w:rPr>
          <w:rStyle w:val="emailstyle17"/>
          <w:rFonts w:cs="David" w:hint="eastAsia"/>
          <w:color w:val="auto"/>
          <w:sz w:val="22"/>
          <w:rtl/>
        </w:rPr>
        <w:t>הנכבד</w:t>
      </w:r>
      <w:r w:rsidRPr="00DB6A63">
        <w:rPr>
          <w:rStyle w:val="emailstyle17"/>
          <w:rFonts w:cs="David"/>
          <w:color w:val="auto"/>
          <w:sz w:val="22"/>
          <w:rtl/>
        </w:rPr>
        <w:t xml:space="preserve"> </w:t>
      </w:r>
      <w:r w:rsidRPr="00DB6A63">
        <w:rPr>
          <w:rStyle w:val="emailstyle17"/>
          <w:rFonts w:cs="David" w:hint="eastAsia"/>
          <w:color w:val="auto"/>
          <w:sz w:val="22"/>
          <w:rtl/>
        </w:rPr>
        <w:t>יקבע</w:t>
      </w:r>
      <w:r w:rsidRPr="00DB6A63">
        <w:rPr>
          <w:rStyle w:val="emailstyle17"/>
          <w:rFonts w:cs="David"/>
          <w:color w:val="auto"/>
          <w:sz w:val="22"/>
          <w:rtl/>
        </w:rPr>
        <w:t xml:space="preserve"> </w:t>
      </w:r>
      <w:r w:rsidRPr="00DB6A63">
        <w:rPr>
          <w:rStyle w:val="emailstyle17"/>
          <w:rFonts w:cs="David" w:hint="eastAsia"/>
          <w:color w:val="auto"/>
          <w:sz w:val="22"/>
          <w:rtl/>
        </w:rPr>
        <w:t>כי</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משכורת</w:t>
      </w:r>
      <w:r w:rsidRPr="00DB6A63">
        <w:rPr>
          <w:rStyle w:val="emailstyle17"/>
          <w:rFonts w:cs="David"/>
          <w:color w:val="auto"/>
          <w:sz w:val="22"/>
          <w:rtl/>
        </w:rPr>
        <w:t xml:space="preserve"> </w:t>
      </w:r>
      <w:r w:rsidRPr="00DB6A63">
        <w:rPr>
          <w:rStyle w:val="emailstyle17"/>
          <w:rFonts w:cs="David" w:hint="eastAsia"/>
          <w:color w:val="auto"/>
          <w:sz w:val="22"/>
          <w:rtl/>
        </w:rPr>
        <w:t>קובעת</w:t>
      </w:r>
      <w:r w:rsidRPr="00DB6A63">
        <w:rPr>
          <w:rStyle w:val="emailstyle17"/>
          <w:rFonts w:cs="David"/>
          <w:color w:val="auto"/>
          <w:sz w:val="22"/>
          <w:rtl/>
        </w:rPr>
        <w:t xml:space="preserve"> </w:t>
      </w:r>
      <w:r w:rsidRPr="00DB6A63">
        <w:rPr>
          <w:rStyle w:val="emailstyle17"/>
          <w:rFonts w:cs="David" w:hint="eastAsia"/>
          <w:color w:val="auto"/>
          <w:sz w:val="22"/>
          <w:rtl/>
        </w:rPr>
        <w:t>מעודכנת</w:t>
      </w:r>
      <w:r w:rsidRPr="00DB6A63">
        <w:rPr>
          <w:rStyle w:val="emailstyle17"/>
          <w:rFonts w:cs="David"/>
          <w:color w:val="auto"/>
          <w:sz w:val="22"/>
          <w:rtl/>
        </w:rPr>
        <w:t xml:space="preserve"> </w:t>
      </w:r>
      <w:r w:rsidRPr="00DB6A63">
        <w:rPr>
          <w:rStyle w:val="emailstyle17"/>
          <w:rFonts w:cs="David" w:hint="eastAsia"/>
          <w:color w:val="auto"/>
          <w:sz w:val="22"/>
          <w:rtl/>
        </w:rPr>
        <w:t>ע</w:t>
      </w:r>
      <w:r w:rsidRPr="00DB6A63">
        <w:rPr>
          <w:rStyle w:val="emailstyle17"/>
          <w:rFonts w:cs="David"/>
          <w:color w:val="auto"/>
          <w:sz w:val="22"/>
          <w:rtl/>
        </w:rPr>
        <w:t xml:space="preserve">"פ </w:t>
      </w:r>
      <w:r w:rsidRPr="00DB6A63">
        <w:rPr>
          <w:rStyle w:val="emailstyle17"/>
          <w:rFonts w:cs="David" w:hint="eastAsia"/>
          <w:color w:val="auto"/>
          <w:sz w:val="22"/>
          <w:rtl/>
        </w:rPr>
        <w:t>החוזה</w:t>
      </w:r>
      <w:r w:rsidRPr="00DB6A63">
        <w:rPr>
          <w:rStyle w:val="emailstyle17"/>
          <w:rFonts w:cs="David"/>
          <w:color w:val="auto"/>
          <w:sz w:val="22"/>
          <w:rtl/>
        </w:rPr>
        <w:t xml:space="preserve"> (90%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סגן</w:t>
      </w:r>
      <w:r w:rsidRPr="00DB6A63">
        <w:rPr>
          <w:rStyle w:val="emailstyle17"/>
          <w:rFonts w:cs="David"/>
          <w:color w:val="auto"/>
          <w:sz w:val="22"/>
          <w:rtl/>
        </w:rPr>
        <w:t xml:space="preserve"> </w:t>
      </w:r>
      <w:r w:rsidRPr="00DB6A63">
        <w:rPr>
          <w:rStyle w:val="emailstyle17"/>
          <w:rFonts w:cs="David" w:hint="eastAsia"/>
          <w:color w:val="auto"/>
          <w:sz w:val="22"/>
          <w:rtl/>
        </w:rPr>
        <w:t>שר</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ו</w:t>
      </w:r>
      <w:r w:rsidR="00D65BD4" w:rsidRPr="00DB6A63">
        <w:rPr>
          <w:rStyle w:val="emailstyle17"/>
          <w:rFonts w:cs="David" w:hint="eastAsia"/>
          <w:color w:val="auto"/>
          <w:sz w:val="22"/>
          <w:rtl/>
        </w:rPr>
        <w:t>כן</w:t>
      </w:r>
      <w:r w:rsidR="00D65BD4" w:rsidRPr="00DB6A63">
        <w:rPr>
          <w:rStyle w:val="emailstyle17"/>
          <w:rFonts w:cs="David"/>
          <w:color w:val="auto"/>
          <w:sz w:val="22"/>
          <w:rtl/>
        </w:rPr>
        <w:t xml:space="preserve"> לכל התוספות הנלוות על פי דין </w:t>
      </w:r>
      <w:r w:rsidR="005B59AF" w:rsidRPr="00DB6A63">
        <w:rPr>
          <w:rStyle w:val="emailstyle17"/>
          <w:rFonts w:cs="David" w:hint="eastAsia"/>
          <w:color w:val="auto"/>
          <w:sz w:val="22"/>
          <w:rtl/>
          <w:rPrChange w:id="69" w:author="Ofir Tal" w:date="2019-09-17T11:14:00Z">
            <w:rPr>
              <w:rStyle w:val="emailstyle17"/>
              <w:rFonts w:cs="David" w:hint="eastAsia"/>
              <w:color w:val="auto"/>
              <w:sz w:val="22"/>
              <w:highlight w:val="cyan"/>
              <w:rtl/>
            </w:rPr>
          </w:rPrChange>
        </w:rPr>
        <w:t>החל</w:t>
      </w:r>
      <w:r w:rsidR="005B59AF" w:rsidRPr="00DB6A63">
        <w:rPr>
          <w:rStyle w:val="emailstyle17"/>
          <w:rFonts w:cs="David"/>
          <w:color w:val="auto"/>
          <w:sz w:val="22"/>
          <w:rtl/>
          <w:rPrChange w:id="70" w:author="Ofir Tal" w:date="2019-09-17T11:14:00Z">
            <w:rPr>
              <w:rStyle w:val="emailstyle17"/>
              <w:rFonts w:cs="David"/>
              <w:color w:val="auto"/>
              <w:sz w:val="22"/>
              <w:highlight w:val="cyan"/>
              <w:rtl/>
            </w:rPr>
          </w:rPrChange>
        </w:rPr>
        <w:t xml:space="preserve"> </w:t>
      </w:r>
      <w:r w:rsidR="005B59AF" w:rsidRPr="00DB6A63">
        <w:rPr>
          <w:rStyle w:val="emailstyle17"/>
          <w:rFonts w:cs="David" w:hint="eastAsia"/>
          <w:color w:val="auto"/>
          <w:sz w:val="22"/>
          <w:rtl/>
          <w:rPrChange w:id="71" w:author="Ofir Tal" w:date="2019-09-17T11:14:00Z">
            <w:rPr>
              <w:rStyle w:val="emailstyle17"/>
              <w:rFonts w:cs="David" w:hint="eastAsia"/>
              <w:color w:val="auto"/>
              <w:sz w:val="22"/>
              <w:highlight w:val="cyan"/>
              <w:rtl/>
            </w:rPr>
          </w:rPrChange>
        </w:rPr>
        <w:t>מיום</w:t>
      </w:r>
      <w:r w:rsidR="005B59AF" w:rsidRPr="00DB6A63">
        <w:rPr>
          <w:rStyle w:val="emailstyle17"/>
          <w:rFonts w:cs="David"/>
          <w:color w:val="auto"/>
          <w:sz w:val="22"/>
          <w:rtl/>
          <w:rPrChange w:id="72" w:author="Ofir Tal" w:date="2019-09-17T11:14:00Z">
            <w:rPr>
              <w:rStyle w:val="emailstyle17"/>
              <w:rFonts w:cs="David"/>
              <w:color w:val="auto"/>
              <w:sz w:val="22"/>
              <w:highlight w:val="cyan"/>
              <w:rtl/>
            </w:rPr>
          </w:rPrChange>
        </w:rPr>
        <w:t xml:space="preserve"> 1.4.2014</w:t>
      </w:r>
      <w:ins w:id="73" w:author="Ofir Tal" w:date="2019-09-17T11:15:00Z">
        <w:r w:rsidR="00DB6A63">
          <w:rPr>
            <w:rStyle w:val="emailstyle17"/>
            <w:rFonts w:cs="David" w:hint="cs"/>
            <w:color w:val="auto"/>
            <w:sz w:val="22"/>
            <w:rtl/>
          </w:rPr>
          <w:t>.</w:t>
        </w:r>
      </w:ins>
    </w:p>
    <w:p w14:paraId="0430C823" w14:textId="77777777" w:rsidR="001F37CA" w:rsidRDefault="001F37CA" w:rsidP="001F37CA">
      <w:pPr>
        <w:pStyle w:val="11"/>
        <w:tabs>
          <w:tab w:val="left" w:pos="1088"/>
        </w:tabs>
        <w:spacing w:before="0" w:line="360" w:lineRule="auto"/>
        <w:ind w:left="1800" w:right="360" w:firstLine="0"/>
        <w:rPr>
          <w:ins w:id="74" w:author="Shimon" w:date="2019-09-18T14:19:00Z"/>
          <w:rStyle w:val="emailstyle17"/>
          <w:rFonts w:cs="David"/>
          <w:color w:val="auto"/>
          <w:sz w:val="22"/>
          <w:rtl/>
        </w:rPr>
        <w:pPrChange w:id="75" w:author="Shimon" w:date="2019-09-18T14:19:00Z">
          <w:pPr>
            <w:pStyle w:val="11"/>
            <w:numPr>
              <w:numId w:val="14"/>
            </w:numPr>
            <w:tabs>
              <w:tab w:val="left" w:pos="1088"/>
              <w:tab w:val="num" w:pos="1800"/>
            </w:tabs>
            <w:spacing w:before="0" w:line="360" w:lineRule="auto"/>
            <w:ind w:left="1800" w:right="360" w:hanging="360"/>
          </w:pPr>
        </w:pPrChange>
      </w:pPr>
      <w:ins w:id="76" w:author="Shimon" w:date="2019-09-18T14:19:00Z">
        <w:r>
          <w:rPr>
            <w:rStyle w:val="emailstyle17"/>
            <w:rFonts w:cs="David" w:hint="cs"/>
            <w:color w:val="auto"/>
            <w:sz w:val="22"/>
            <w:highlight w:val="green"/>
            <w:rtl/>
          </w:rPr>
          <w:t>"</w:t>
        </w:r>
        <w:r w:rsidRPr="00993C25">
          <w:rPr>
            <w:rStyle w:val="emailstyle17"/>
            <w:rFonts w:cs="David" w:hint="cs"/>
            <w:color w:val="auto"/>
            <w:sz w:val="22"/>
            <w:highlight w:val="green"/>
            <w:rtl/>
          </w:rPr>
          <w:t>האם לא צריך להיות</w:t>
        </w:r>
        <w:r>
          <w:rPr>
            <w:rStyle w:val="emailstyle17"/>
            <w:rFonts w:cs="David" w:hint="cs"/>
            <w:color w:val="auto"/>
            <w:sz w:val="22"/>
            <w:highlight w:val="green"/>
            <w:rtl/>
          </w:rPr>
          <w:t xml:space="preserve"> גם</w:t>
        </w:r>
        <w:r w:rsidRPr="00993C25">
          <w:rPr>
            <w:rStyle w:val="emailstyle17"/>
            <w:rFonts w:cs="David" w:hint="cs"/>
            <w:color w:val="auto"/>
            <w:sz w:val="22"/>
            <w:highlight w:val="green"/>
            <w:rtl/>
          </w:rPr>
          <w:t>:</w:t>
        </w:r>
      </w:ins>
    </w:p>
    <w:p w14:paraId="6B1A71B4" w14:textId="38C1B823" w:rsidR="00077680" w:rsidRPr="00DB6A63" w:rsidRDefault="001F37CA" w:rsidP="00067007">
      <w:pPr>
        <w:pStyle w:val="11"/>
        <w:tabs>
          <w:tab w:val="left" w:pos="1088"/>
        </w:tabs>
        <w:spacing w:before="0" w:after="240" w:line="360" w:lineRule="auto"/>
        <w:ind w:right="360"/>
        <w:rPr>
          <w:rStyle w:val="emailstyle17"/>
          <w:rFonts w:cs="David"/>
          <w:color w:val="auto"/>
          <w:sz w:val="22"/>
          <w:rPrChange w:id="77" w:author="Ofir Tal" w:date="2019-09-17T11:14:00Z">
            <w:rPr>
              <w:rStyle w:val="emailstyle17"/>
              <w:rFonts w:cs="David"/>
              <w:color w:val="auto"/>
              <w:sz w:val="22"/>
              <w:highlight w:val="cyan"/>
            </w:rPr>
          </w:rPrChange>
        </w:rPr>
        <w:pPrChange w:id="78" w:author="Shimon" w:date="2019-09-18T14:32:00Z">
          <w:pPr>
            <w:pStyle w:val="11"/>
            <w:numPr>
              <w:ilvl w:val="1"/>
              <w:numId w:val="14"/>
            </w:numPr>
            <w:tabs>
              <w:tab w:val="left" w:pos="1088"/>
              <w:tab w:val="num" w:pos="1359"/>
            </w:tabs>
            <w:spacing w:before="0" w:after="240" w:line="360" w:lineRule="auto"/>
            <w:ind w:left="1088" w:hanging="567"/>
          </w:pPr>
        </w:pPrChange>
      </w:pPr>
      <w:ins w:id="79" w:author="Shimon" w:date="2019-09-18T14:19:00Z">
        <w:r>
          <w:rPr>
            <w:rStyle w:val="emailstyle17"/>
            <w:rFonts w:cs="David" w:hint="cs"/>
            <w:color w:val="auto"/>
            <w:sz w:val="22"/>
            <w:rtl/>
          </w:rPr>
          <w:t xml:space="preserve"> </w:t>
        </w:r>
        <w:r w:rsidRPr="00636CA7">
          <w:rPr>
            <w:rStyle w:val="emailstyle17"/>
            <w:rFonts w:cs="David" w:hint="cs"/>
            <w:color w:val="auto"/>
            <w:sz w:val="22"/>
            <w:highlight w:val="cyan"/>
            <w:rtl/>
          </w:rPr>
          <w:t xml:space="preserve">לחילופין, </w:t>
        </w:r>
        <w:r w:rsidRPr="00636CA7">
          <w:rPr>
            <w:rStyle w:val="emailstyle17"/>
            <w:rFonts w:cs="David"/>
            <w:color w:val="auto"/>
            <w:sz w:val="22"/>
            <w:highlight w:val="cyan"/>
            <w:rtl/>
          </w:rPr>
          <w:t>התובע יבקש שבית הדין הנכבד יקבע כי עבור תקופת החוזה הוא זכאי לפנסיה של 4</w:t>
        </w:r>
        <w:r w:rsidRPr="00636CA7">
          <w:rPr>
            <w:rStyle w:val="emailstyle17"/>
            <w:rFonts w:cs="David" w:hint="cs"/>
            <w:color w:val="auto"/>
            <w:sz w:val="22"/>
            <w:highlight w:val="cyan"/>
            <w:rtl/>
          </w:rPr>
          <w:t>4.66</w:t>
        </w:r>
        <w:r w:rsidRPr="00636CA7">
          <w:rPr>
            <w:rStyle w:val="emailstyle17"/>
            <w:rFonts w:cs="David"/>
            <w:color w:val="auto"/>
            <w:sz w:val="22"/>
            <w:highlight w:val="cyan"/>
            <w:rtl/>
          </w:rPr>
          <w:t xml:space="preserve">% </w:t>
        </w:r>
        <w:r w:rsidR="008D04DD">
          <w:rPr>
            <w:rStyle w:val="emailstyle17"/>
            <w:rFonts w:cs="David"/>
            <w:color w:val="auto"/>
            <w:sz w:val="22"/>
            <w:highlight w:val="cyan"/>
            <w:rtl/>
          </w:rPr>
          <w:t>ממשכורת קובעת</w:t>
        </w:r>
      </w:ins>
      <w:ins w:id="80" w:author="Shimon" w:date="2019-09-18T14:29:00Z">
        <w:r w:rsidR="008D04DD">
          <w:rPr>
            <w:rStyle w:val="emailstyle17"/>
            <w:rFonts w:cs="David" w:hint="cs"/>
            <w:color w:val="auto"/>
            <w:sz w:val="22"/>
            <w:highlight w:val="cyan"/>
            <w:rtl/>
          </w:rPr>
          <w:t xml:space="preserve"> </w:t>
        </w:r>
      </w:ins>
      <w:ins w:id="81" w:author="Shimon" w:date="2019-09-18T14:31:00Z">
        <w:r w:rsidR="00067007">
          <w:rPr>
            <w:rStyle w:val="emailstyle17"/>
            <w:rFonts w:cs="David" w:hint="cs"/>
            <w:color w:val="auto"/>
            <w:sz w:val="22"/>
            <w:highlight w:val="cyan"/>
            <w:rtl/>
          </w:rPr>
          <w:t xml:space="preserve">מעודכנת </w:t>
        </w:r>
      </w:ins>
      <w:ins w:id="82" w:author="Shimon" w:date="2019-09-18T14:19:00Z">
        <w:r w:rsidRPr="00636CA7">
          <w:rPr>
            <w:rStyle w:val="emailstyle17"/>
            <w:rFonts w:cs="David"/>
            <w:color w:val="auto"/>
            <w:sz w:val="22"/>
            <w:highlight w:val="cyan"/>
            <w:rtl/>
          </w:rPr>
          <w:t xml:space="preserve">ע"פ החוזה (90% ממשכורת סגן שר), </w:t>
        </w:r>
      </w:ins>
      <w:ins w:id="83" w:author="Shimon" w:date="2019-09-18T14:31:00Z">
        <w:r w:rsidR="00067007">
          <w:rPr>
            <w:rStyle w:val="emailstyle17"/>
            <w:rFonts w:cs="David" w:hint="cs"/>
            <w:color w:val="auto"/>
            <w:sz w:val="22"/>
            <w:highlight w:val="cyan"/>
            <w:rtl/>
          </w:rPr>
          <w:t>ו</w:t>
        </w:r>
      </w:ins>
      <w:ins w:id="84" w:author="Shimon" w:date="2019-09-18T14:19:00Z">
        <w:r w:rsidRPr="00636CA7">
          <w:rPr>
            <w:rStyle w:val="emailstyle17"/>
            <w:rFonts w:cs="David"/>
            <w:color w:val="auto"/>
            <w:sz w:val="22"/>
            <w:highlight w:val="cyan"/>
            <w:rtl/>
          </w:rPr>
          <w:t>כן לכל התוספות הנלוות על פי דין</w:t>
        </w:r>
      </w:ins>
      <w:ins w:id="85" w:author="Shimon" w:date="2019-09-18T14:30:00Z">
        <w:r w:rsidR="008D04DD">
          <w:rPr>
            <w:rStyle w:val="emailstyle17"/>
            <w:rFonts w:cs="David" w:hint="cs"/>
            <w:color w:val="auto"/>
            <w:sz w:val="22"/>
            <w:highlight w:val="cyan"/>
            <w:rtl/>
          </w:rPr>
          <w:t xml:space="preserve"> </w:t>
        </w:r>
      </w:ins>
      <w:ins w:id="86" w:author="Shimon" w:date="2019-09-18T14:32:00Z">
        <w:r w:rsidR="00067007">
          <w:rPr>
            <w:rStyle w:val="emailstyle17"/>
            <w:rFonts w:cs="David" w:hint="cs"/>
            <w:color w:val="auto"/>
            <w:sz w:val="22"/>
            <w:highlight w:val="cyan"/>
            <w:rtl/>
          </w:rPr>
          <w:t xml:space="preserve">החל </w:t>
        </w:r>
      </w:ins>
      <w:bookmarkStart w:id="87" w:name="_GoBack"/>
      <w:bookmarkEnd w:id="87"/>
      <w:ins w:id="88" w:author="Shimon" w:date="2019-09-18T14:30:00Z">
        <w:r w:rsidR="008D04DD" w:rsidRPr="00636CA7">
          <w:rPr>
            <w:rStyle w:val="emailstyle17"/>
            <w:rFonts w:cs="David"/>
            <w:color w:val="auto"/>
            <w:sz w:val="22"/>
            <w:highlight w:val="cyan"/>
            <w:rtl/>
          </w:rPr>
          <w:t>מיום 1.</w:t>
        </w:r>
        <w:r w:rsidR="008D04DD" w:rsidRPr="00636CA7">
          <w:rPr>
            <w:rStyle w:val="emailstyle17"/>
            <w:rFonts w:cs="David" w:hint="cs"/>
            <w:color w:val="auto"/>
            <w:sz w:val="22"/>
            <w:highlight w:val="cyan"/>
            <w:rtl/>
          </w:rPr>
          <w:t>8</w:t>
        </w:r>
        <w:r w:rsidR="008D04DD" w:rsidRPr="00636CA7">
          <w:rPr>
            <w:rStyle w:val="emailstyle17"/>
            <w:rFonts w:cs="David"/>
            <w:color w:val="auto"/>
            <w:sz w:val="22"/>
            <w:highlight w:val="cyan"/>
            <w:rtl/>
          </w:rPr>
          <w:t>.201</w:t>
        </w:r>
        <w:r w:rsidR="008D04DD" w:rsidRPr="00636CA7">
          <w:rPr>
            <w:rStyle w:val="emailstyle17"/>
            <w:rFonts w:cs="David" w:hint="cs"/>
            <w:color w:val="auto"/>
            <w:sz w:val="22"/>
            <w:highlight w:val="cyan"/>
            <w:rtl/>
          </w:rPr>
          <w:t>2</w:t>
        </w:r>
      </w:ins>
      <w:ins w:id="89" w:author="Shimon" w:date="2019-09-18T14:19:00Z">
        <w:r>
          <w:rPr>
            <w:rStyle w:val="emailstyle17"/>
            <w:rFonts w:cs="David" w:hint="cs"/>
            <w:color w:val="auto"/>
            <w:sz w:val="22"/>
            <w:highlight w:val="cyan"/>
            <w:rtl/>
          </w:rPr>
          <w:t>"</w:t>
        </w:r>
        <w:r w:rsidRPr="00636CA7">
          <w:rPr>
            <w:rStyle w:val="emailstyle17"/>
            <w:rFonts w:cs="David"/>
            <w:color w:val="auto"/>
            <w:sz w:val="22"/>
            <w:highlight w:val="cyan"/>
            <w:rtl/>
          </w:rPr>
          <w:t>.</w:t>
        </w:r>
      </w:ins>
      <w:del w:id="90" w:author="Ofir Tal" w:date="2019-09-17T11:15:00Z">
        <w:r w:rsidR="005B59AF" w:rsidRPr="00DB6A63" w:rsidDel="00DB6A63">
          <w:rPr>
            <w:rStyle w:val="emailstyle17"/>
            <w:rFonts w:cs="David"/>
            <w:color w:val="auto"/>
            <w:sz w:val="22"/>
            <w:rtl/>
            <w:rPrChange w:id="91" w:author="Ofir Tal" w:date="2019-09-17T11:14:00Z">
              <w:rPr>
                <w:rStyle w:val="emailstyle17"/>
                <w:rFonts w:cs="David"/>
                <w:color w:val="auto"/>
                <w:sz w:val="22"/>
                <w:highlight w:val="cyan"/>
                <w:rtl/>
              </w:rPr>
            </w:rPrChange>
          </w:rPr>
          <w:delText>,</w:delText>
        </w:r>
      </w:del>
    </w:p>
    <w:p w14:paraId="36BAE640" w14:textId="57076B8A" w:rsidR="00636CA7" w:rsidRPr="00DB6A63" w:rsidRDefault="00077680" w:rsidP="00077680">
      <w:pPr>
        <w:pStyle w:val="11"/>
        <w:tabs>
          <w:tab w:val="left" w:pos="1088"/>
        </w:tabs>
        <w:spacing w:before="0" w:after="240" w:line="360" w:lineRule="auto"/>
        <w:ind w:left="1088" w:firstLine="0"/>
        <w:rPr>
          <w:rStyle w:val="emailstyle17"/>
          <w:rFonts w:cs="David"/>
          <w:color w:val="auto"/>
          <w:sz w:val="22"/>
          <w:rtl/>
        </w:rPr>
      </w:pPr>
      <w:r w:rsidRPr="00DB6A63">
        <w:rPr>
          <w:rStyle w:val="emailstyle17"/>
          <w:rFonts w:cs="David" w:hint="eastAsia"/>
          <w:color w:val="auto"/>
          <w:sz w:val="22"/>
          <w:rtl/>
        </w:rPr>
        <w:t>כמו</w:t>
      </w:r>
      <w:r w:rsidRPr="00DB6A63">
        <w:rPr>
          <w:rStyle w:val="emailstyle17"/>
          <w:rFonts w:cs="David"/>
          <w:color w:val="auto"/>
          <w:sz w:val="22"/>
          <w:rtl/>
        </w:rPr>
        <w:t xml:space="preserve"> כן  התובע יבקש שבית הדין הנכבד יקבע  כי הוא זכאי לפנסיה עבור תקופת כתב המינוי לפי </w:t>
      </w:r>
      <w:r w:rsidRPr="00DB6A63">
        <w:rPr>
          <w:rStyle w:val="emailstyle17"/>
          <w:rFonts w:cs="David" w:hint="eastAsia"/>
          <w:color w:val="auto"/>
          <w:sz w:val="22"/>
          <w:rtl/>
        </w:rPr>
        <w:t>משכורת</w:t>
      </w:r>
      <w:r w:rsidRPr="00DB6A63">
        <w:rPr>
          <w:rStyle w:val="emailstyle17"/>
          <w:rFonts w:cs="David"/>
          <w:color w:val="auto"/>
          <w:sz w:val="22"/>
          <w:rtl/>
        </w:rPr>
        <w:t xml:space="preserve"> בדרגה +46 של דירוג </w:t>
      </w:r>
      <w:proofErr w:type="spellStart"/>
      <w:r w:rsidRPr="00DB6A63">
        <w:rPr>
          <w:rStyle w:val="emailstyle17"/>
          <w:rFonts w:cs="David" w:hint="eastAsia"/>
          <w:color w:val="auto"/>
          <w:sz w:val="22"/>
          <w:rtl/>
        </w:rPr>
        <w:t>המח</w:t>
      </w:r>
      <w:r w:rsidRPr="00DB6A63">
        <w:rPr>
          <w:rStyle w:val="emailstyle17"/>
          <w:rFonts w:cs="David"/>
          <w:color w:val="auto"/>
          <w:sz w:val="22"/>
          <w:rtl/>
        </w:rPr>
        <w:t>"ר</w:t>
      </w:r>
      <w:proofErr w:type="spellEnd"/>
      <w:r w:rsidRPr="00DB6A63">
        <w:rPr>
          <w:rStyle w:val="emailstyle17"/>
          <w:rFonts w:cs="David"/>
          <w:color w:val="auto"/>
          <w:sz w:val="22"/>
          <w:rtl/>
        </w:rPr>
        <w:t xml:space="preserve"> בשיא הותק. </w:t>
      </w:r>
      <w:r w:rsidR="00B02F33" w:rsidRPr="00DB6A63">
        <w:rPr>
          <w:rStyle w:val="emailstyle17"/>
          <w:rFonts w:cs="David" w:hint="eastAsia"/>
          <w:color w:val="auto"/>
          <w:sz w:val="22"/>
          <w:rtl/>
        </w:rPr>
        <w:t>הזכות</w:t>
      </w:r>
      <w:r w:rsidR="00B02F33" w:rsidRPr="00DB6A63">
        <w:rPr>
          <w:rStyle w:val="emailstyle17"/>
          <w:rFonts w:cs="David"/>
          <w:color w:val="auto"/>
          <w:sz w:val="22"/>
          <w:rtl/>
        </w:rPr>
        <w:t xml:space="preserve"> לפנסיה זו היא בכל מקרה </w:t>
      </w:r>
      <w:r w:rsidR="00636CA7" w:rsidRPr="00DB6A63">
        <w:rPr>
          <w:rStyle w:val="emailstyle17"/>
          <w:rFonts w:cs="David" w:hint="eastAsia"/>
          <w:color w:val="auto"/>
          <w:sz w:val="22"/>
          <w:rtl/>
        </w:rPr>
        <w:t>מיום</w:t>
      </w:r>
      <w:r w:rsidR="00636CA7" w:rsidRPr="00DB6A63">
        <w:rPr>
          <w:rStyle w:val="emailstyle17"/>
          <w:rFonts w:cs="David"/>
          <w:color w:val="auto"/>
          <w:sz w:val="22"/>
          <w:rtl/>
        </w:rPr>
        <w:t xml:space="preserve"> פרישתו </w:t>
      </w:r>
      <w:r w:rsidR="00B02F33" w:rsidRPr="00DB6A63">
        <w:rPr>
          <w:rStyle w:val="emailstyle17"/>
          <w:rFonts w:cs="David" w:hint="eastAsia"/>
          <w:color w:val="auto"/>
          <w:sz w:val="22"/>
          <w:rtl/>
        </w:rPr>
        <w:t>של</w:t>
      </w:r>
      <w:r w:rsidR="00B02F33" w:rsidRPr="00DB6A63">
        <w:rPr>
          <w:rStyle w:val="emailstyle17"/>
          <w:rFonts w:cs="David"/>
          <w:color w:val="auto"/>
          <w:sz w:val="22"/>
          <w:rtl/>
        </w:rPr>
        <w:t xml:space="preserve"> התובע </w:t>
      </w:r>
      <w:r w:rsidR="00636CA7" w:rsidRPr="00DB6A63">
        <w:rPr>
          <w:rStyle w:val="emailstyle17"/>
          <w:rFonts w:cs="David" w:hint="eastAsia"/>
          <w:color w:val="auto"/>
          <w:sz w:val="22"/>
          <w:rtl/>
        </w:rPr>
        <w:t>בפועל</w:t>
      </w:r>
      <w:r w:rsidR="00636CA7" w:rsidRPr="00DB6A63">
        <w:rPr>
          <w:rStyle w:val="emailstyle17"/>
          <w:rFonts w:cs="David"/>
          <w:color w:val="auto"/>
          <w:sz w:val="22"/>
          <w:rtl/>
        </w:rPr>
        <w:t xml:space="preserve"> משרות המדינה </w:t>
      </w:r>
      <w:r w:rsidR="00B02F33" w:rsidRPr="00DB6A63">
        <w:rPr>
          <w:rStyle w:val="emailstyle17"/>
          <w:rFonts w:cs="David"/>
          <w:color w:val="auto"/>
          <w:sz w:val="22"/>
          <w:rtl/>
        </w:rPr>
        <w:t xml:space="preserve">(5.8.2012), </w:t>
      </w:r>
      <w:r w:rsidR="00B02F33" w:rsidRPr="00DB6A63">
        <w:rPr>
          <w:rStyle w:val="emailstyle17"/>
          <w:rFonts w:cs="David" w:hint="eastAsia"/>
          <w:color w:val="auto"/>
          <w:sz w:val="22"/>
          <w:rtl/>
        </w:rPr>
        <w:t>כאמור</w:t>
      </w:r>
      <w:r w:rsidR="00B02F33" w:rsidRPr="00DB6A63">
        <w:rPr>
          <w:rStyle w:val="emailstyle17"/>
          <w:rFonts w:cs="David"/>
          <w:color w:val="auto"/>
          <w:sz w:val="22"/>
          <w:rtl/>
        </w:rPr>
        <w:t xml:space="preserve"> </w:t>
      </w:r>
      <w:r w:rsidR="00B02F33" w:rsidRPr="00DB6A63">
        <w:rPr>
          <w:rStyle w:val="emailstyle17"/>
          <w:rFonts w:cs="David" w:hint="eastAsia"/>
          <w:color w:val="auto"/>
          <w:sz w:val="22"/>
          <w:rtl/>
        </w:rPr>
        <w:t>בסעיף</w:t>
      </w:r>
      <w:r w:rsidR="00B02F33" w:rsidRPr="00DB6A63">
        <w:rPr>
          <w:rStyle w:val="emailstyle17"/>
          <w:rFonts w:cs="David"/>
          <w:color w:val="auto"/>
          <w:sz w:val="22"/>
          <w:rtl/>
        </w:rPr>
        <w:t xml:space="preserve"> 12א</w:t>
      </w:r>
      <w:r w:rsidR="00345EE5" w:rsidRPr="00DB6A63">
        <w:rPr>
          <w:rStyle w:val="emailstyle17"/>
          <w:rFonts w:cs="David"/>
          <w:color w:val="auto"/>
          <w:sz w:val="22"/>
          <w:rtl/>
        </w:rPr>
        <w:t>3</w:t>
      </w:r>
      <w:r w:rsidR="00B02F33" w:rsidRPr="00DB6A63">
        <w:rPr>
          <w:rStyle w:val="emailstyle17"/>
          <w:rFonts w:cs="David" w:hint="eastAsia"/>
          <w:color w:val="auto"/>
          <w:sz w:val="22"/>
          <w:rtl/>
        </w:rPr>
        <w:t>לחוזה</w:t>
      </w:r>
      <w:r w:rsidR="00B02F33" w:rsidRPr="00DB6A63">
        <w:rPr>
          <w:rStyle w:val="emailstyle17"/>
          <w:rFonts w:cs="David"/>
          <w:color w:val="auto"/>
          <w:sz w:val="22"/>
          <w:rtl/>
        </w:rPr>
        <w:t>.</w:t>
      </w:r>
    </w:p>
    <w:p w14:paraId="576AEBE2" w14:textId="51E36BD7" w:rsidR="00DB6A63" w:rsidRPr="00DB6A63" w:rsidRDefault="00903EDA" w:rsidP="00FB7854">
      <w:pPr>
        <w:pStyle w:val="11"/>
        <w:numPr>
          <w:ilvl w:val="1"/>
          <w:numId w:val="14"/>
        </w:numPr>
        <w:tabs>
          <w:tab w:val="left" w:pos="1088"/>
        </w:tabs>
        <w:spacing w:before="0" w:after="240" w:line="360" w:lineRule="auto"/>
        <w:ind w:left="1088" w:right="0" w:hanging="567"/>
        <w:rPr>
          <w:ins w:id="92" w:author="Ofir Tal" w:date="2019-09-17T11:18:00Z"/>
          <w:rStyle w:val="emailstyle17"/>
          <w:rFonts w:cs="David"/>
          <w:color w:val="auto"/>
          <w:sz w:val="22"/>
          <w:rtl/>
        </w:rPr>
      </w:pPr>
      <w:r w:rsidRPr="00DB6A63">
        <w:rPr>
          <w:rStyle w:val="emailstyle17"/>
          <w:rFonts w:cs="David" w:hint="eastAsia"/>
          <w:color w:val="auto"/>
          <w:sz w:val="22"/>
          <w:rtl/>
        </w:rPr>
        <w:t>למצער</w:t>
      </w:r>
      <w:r w:rsidRPr="00DB6A63">
        <w:rPr>
          <w:rStyle w:val="emailstyle17"/>
          <w:rFonts w:cs="David"/>
          <w:color w:val="auto"/>
          <w:sz w:val="22"/>
          <w:rtl/>
        </w:rPr>
        <w:t xml:space="preserve"> – זכאי התובע </w:t>
      </w:r>
      <w:r w:rsidRPr="00DB6A63">
        <w:rPr>
          <w:rStyle w:val="emailstyle17"/>
          <w:rFonts w:cs="David" w:hint="eastAsia"/>
          <w:color w:val="auto"/>
          <w:sz w:val="22"/>
          <w:rtl/>
        </w:rPr>
        <w:t>לסעד</w:t>
      </w:r>
      <w:r w:rsidRPr="00DB6A63">
        <w:rPr>
          <w:rStyle w:val="emailstyle17"/>
          <w:rFonts w:cs="David"/>
          <w:color w:val="auto"/>
          <w:sz w:val="22"/>
          <w:rtl/>
        </w:rPr>
        <w:t xml:space="preserve"> </w:t>
      </w:r>
      <w:r w:rsidRPr="00DB6A63">
        <w:rPr>
          <w:rStyle w:val="emailstyle17"/>
          <w:rFonts w:cs="David" w:hint="eastAsia"/>
          <w:color w:val="auto"/>
          <w:sz w:val="22"/>
          <w:rtl/>
        </w:rPr>
        <w:t>כספי</w:t>
      </w:r>
      <w:r w:rsidRPr="00DB6A63">
        <w:rPr>
          <w:rStyle w:val="emailstyle17"/>
          <w:rFonts w:cs="David"/>
          <w:color w:val="auto"/>
          <w:sz w:val="22"/>
          <w:rtl/>
        </w:rPr>
        <w:t xml:space="preserve"> בגין ההפרשים הנובעים מהפנסיה לה הוא זכאי על פי דין ל</w:t>
      </w:r>
      <w:r w:rsidR="005B59AF" w:rsidRPr="00DB6A63">
        <w:rPr>
          <w:rStyle w:val="emailstyle17"/>
          <w:rFonts w:cs="David" w:hint="eastAsia"/>
          <w:color w:val="auto"/>
          <w:sz w:val="22"/>
          <w:rtl/>
        </w:rPr>
        <w:t>עומת</w:t>
      </w:r>
      <w:r w:rsidR="005B59AF" w:rsidRPr="00DB6A63">
        <w:rPr>
          <w:rStyle w:val="emailstyle17"/>
          <w:rFonts w:cs="David"/>
          <w:color w:val="auto"/>
          <w:sz w:val="22"/>
          <w:rtl/>
        </w:rPr>
        <w:t xml:space="preserve"> </w:t>
      </w:r>
      <w:r w:rsidR="005B59AF" w:rsidRPr="00DB6A63">
        <w:rPr>
          <w:rStyle w:val="emailstyle17"/>
          <w:rFonts w:cs="David" w:hint="eastAsia"/>
          <w:color w:val="auto"/>
          <w:sz w:val="22"/>
          <w:rtl/>
        </w:rPr>
        <w:t>ה</w:t>
      </w:r>
      <w:r w:rsidRPr="00DB6A63">
        <w:rPr>
          <w:rStyle w:val="emailstyle17"/>
          <w:rFonts w:cs="David" w:hint="eastAsia"/>
          <w:color w:val="auto"/>
          <w:sz w:val="22"/>
          <w:rtl/>
        </w:rPr>
        <w:t>פנסיה</w:t>
      </w:r>
      <w:r w:rsidRPr="00DB6A63">
        <w:rPr>
          <w:rStyle w:val="emailstyle17"/>
          <w:rFonts w:cs="David"/>
          <w:color w:val="auto"/>
          <w:sz w:val="22"/>
          <w:rtl/>
        </w:rPr>
        <w:t xml:space="preserve"> </w:t>
      </w:r>
      <w:r w:rsidRPr="00DB6A63">
        <w:rPr>
          <w:rStyle w:val="emailstyle17"/>
          <w:rFonts w:cs="David" w:hint="eastAsia"/>
          <w:color w:val="auto"/>
          <w:sz w:val="22"/>
          <w:rtl/>
        </w:rPr>
        <w:t>המשולמת</w:t>
      </w:r>
      <w:r w:rsidRPr="00DB6A63">
        <w:rPr>
          <w:rStyle w:val="emailstyle17"/>
          <w:rFonts w:cs="David"/>
          <w:color w:val="auto"/>
          <w:sz w:val="22"/>
          <w:rtl/>
        </w:rPr>
        <w:t xml:space="preserve"> </w:t>
      </w:r>
      <w:r w:rsidRPr="00DB6A63">
        <w:rPr>
          <w:rStyle w:val="emailstyle17"/>
          <w:rFonts w:cs="David" w:hint="eastAsia"/>
          <w:color w:val="auto"/>
          <w:sz w:val="22"/>
          <w:rtl/>
        </w:rPr>
        <w:t>לו</w:t>
      </w:r>
      <w:r w:rsidRPr="00DB6A63">
        <w:rPr>
          <w:rStyle w:val="emailstyle17"/>
          <w:rFonts w:cs="David"/>
          <w:color w:val="auto"/>
          <w:sz w:val="22"/>
          <w:rtl/>
        </w:rPr>
        <w:t xml:space="preserve"> </w:t>
      </w:r>
      <w:r w:rsidRPr="00DB6A63">
        <w:rPr>
          <w:rStyle w:val="emailstyle17"/>
          <w:rFonts w:cs="David" w:hint="eastAsia"/>
          <w:color w:val="auto"/>
          <w:sz w:val="22"/>
          <w:rtl/>
        </w:rPr>
        <w:t>בפועל</w:t>
      </w:r>
      <w:r w:rsidRPr="00DB6A63">
        <w:rPr>
          <w:rStyle w:val="emailstyle17"/>
          <w:rFonts w:cs="David"/>
          <w:color w:val="auto"/>
          <w:sz w:val="22"/>
          <w:rtl/>
        </w:rPr>
        <w:t xml:space="preserve">, </w:t>
      </w:r>
      <w:r w:rsidRPr="00DB6A63">
        <w:rPr>
          <w:rStyle w:val="emailstyle17"/>
          <w:rFonts w:cs="David" w:hint="eastAsia"/>
          <w:color w:val="auto"/>
          <w:sz w:val="22"/>
          <w:rtl/>
        </w:rPr>
        <w:t>וזאת</w:t>
      </w:r>
      <w:r w:rsidRPr="00DB6A63">
        <w:rPr>
          <w:rStyle w:val="emailstyle17"/>
          <w:rFonts w:cs="David"/>
          <w:color w:val="auto"/>
          <w:sz w:val="22"/>
          <w:rtl/>
        </w:rPr>
        <w:t xml:space="preserve"> </w:t>
      </w:r>
      <w:r w:rsidRPr="00DB6A63">
        <w:rPr>
          <w:rStyle w:val="emailstyle17"/>
          <w:rFonts w:cs="David" w:hint="eastAsia"/>
          <w:color w:val="auto"/>
          <w:sz w:val="22"/>
          <w:rtl/>
        </w:rPr>
        <w:t>עד</w:t>
      </w:r>
      <w:r w:rsidRPr="00DB6A63">
        <w:rPr>
          <w:rStyle w:val="emailstyle17"/>
          <w:rFonts w:cs="David"/>
          <w:color w:val="auto"/>
          <w:sz w:val="22"/>
          <w:rtl/>
        </w:rPr>
        <w:t xml:space="preserve"> </w:t>
      </w:r>
      <w:r w:rsidRPr="00DB6A63">
        <w:rPr>
          <w:rStyle w:val="emailstyle17"/>
          <w:rFonts w:cs="David" w:hint="eastAsia"/>
          <w:color w:val="auto"/>
          <w:sz w:val="22"/>
          <w:rtl/>
        </w:rPr>
        <w:t>אריכות</w:t>
      </w:r>
      <w:r w:rsidRPr="00DB6A63">
        <w:rPr>
          <w:rStyle w:val="emailstyle17"/>
          <w:rFonts w:cs="David"/>
          <w:color w:val="auto"/>
          <w:sz w:val="22"/>
          <w:rtl/>
        </w:rPr>
        <w:t xml:space="preserve"> </w:t>
      </w:r>
      <w:r w:rsidRPr="00DB6A63">
        <w:rPr>
          <w:rStyle w:val="emailstyle17"/>
          <w:rFonts w:cs="David" w:hint="eastAsia"/>
          <w:color w:val="auto"/>
          <w:sz w:val="22"/>
          <w:rtl/>
        </w:rPr>
        <w:t>ימים</w:t>
      </w:r>
      <w:ins w:id="93" w:author="Ofir Tal" w:date="2019-09-17T11:18:00Z">
        <w:r w:rsidR="00DB6A63">
          <w:rPr>
            <w:rStyle w:val="emailstyle17"/>
            <w:rFonts w:cs="David" w:hint="cs"/>
            <w:color w:val="auto"/>
            <w:sz w:val="22"/>
            <w:rtl/>
          </w:rPr>
          <w:t>, וזאת בגין עילות של שוויון, הגינות מנהלית וכללי הצדק</w:t>
        </w:r>
      </w:ins>
      <w:r w:rsidRPr="00DB6A63">
        <w:rPr>
          <w:rStyle w:val="emailstyle17"/>
          <w:rFonts w:cs="David"/>
          <w:color w:val="auto"/>
          <w:sz w:val="22"/>
          <w:rtl/>
        </w:rPr>
        <w:t>.</w:t>
      </w:r>
      <w:r w:rsidR="005B59AF" w:rsidRPr="00DB6A63">
        <w:rPr>
          <w:rStyle w:val="emailstyle17"/>
          <w:rFonts w:cs="David"/>
          <w:color w:val="auto"/>
          <w:sz w:val="22"/>
          <w:rtl/>
        </w:rPr>
        <w:t xml:space="preserve"> </w:t>
      </w:r>
    </w:p>
    <w:p w14:paraId="05B28426" w14:textId="0B75EFAF" w:rsidR="00903EDA" w:rsidRPr="00DB6A63" w:rsidRDefault="005B59AF">
      <w:pPr>
        <w:pStyle w:val="11"/>
        <w:numPr>
          <w:ilvl w:val="1"/>
          <w:numId w:val="14"/>
        </w:numPr>
        <w:tabs>
          <w:tab w:val="left" w:pos="1088"/>
        </w:tabs>
        <w:spacing w:before="0" w:after="240" w:line="360" w:lineRule="auto"/>
        <w:ind w:left="1088" w:right="0" w:hanging="567"/>
        <w:rPr>
          <w:rStyle w:val="emailstyle17"/>
          <w:rFonts w:cs="David"/>
          <w:color w:val="auto"/>
          <w:sz w:val="22"/>
          <w:highlight w:val="red"/>
          <w:rPrChange w:id="94" w:author="Ofir Tal" w:date="2019-09-17T11:20:00Z">
            <w:rPr>
              <w:rStyle w:val="emailstyle17"/>
              <w:rFonts w:cs="David"/>
              <w:color w:val="auto"/>
              <w:sz w:val="22"/>
              <w:highlight w:val="green"/>
            </w:rPr>
          </w:rPrChange>
        </w:rPr>
        <w:pPrChange w:id="95" w:author="Ofir Tal" w:date="2019-09-17T11:20:00Z">
          <w:pPr>
            <w:pStyle w:val="11"/>
            <w:numPr>
              <w:ilvl w:val="1"/>
              <w:numId w:val="14"/>
            </w:numPr>
            <w:tabs>
              <w:tab w:val="left" w:pos="1088"/>
              <w:tab w:val="num" w:pos="1359"/>
            </w:tabs>
            <w:spacing w:before="0" w:after="240" w:line="360" w:lineRule="auto"/>
            <w:ind w:left="1088" w:right="792" w:hanging="567"/>
          </w:pPr>
        </w:pPrChange>
      </w:pPr>
      <w:del w:id="96" w:author="Ofir Tal" w:date="2019-09-17T11:18:00Z">
        <w:r w:rsidRPr="00DB6A63" w:rsidDel="00DB6A63">
          <w:rPr>
            <w:rStyle w:val="emailstyle17"/>
            <w:rFonts w:cs="David" w:hint="eastAsia"/>
            <w:color w:val="auto"/>
            <w:sz w:val="22"/>
            <w:rtl/>
          </w:rPr>
          <w:delText>סעיף</w:delText>
        </w:r>
        <w:r w:rsidRPr="00DB6A63" w:rsidDel="00DB6A63">
          <w:rPr>
            <w:rStyle w:val="emailstyle17"/>
            <w:rFonts w:cs="David"/>
            <w:color w:val="auto"/>
            <w:sz w:val="22"/>
            <w:rtl/>
          </w:rPr>
          <w:delText xml:space="preserve"> זה לא מובן לי. מדוע </w:delText>
        </w:r>
        <w:r w:rsidRPr="00DB6A63" w:rsidDel="00DB6A63">
          <w:rPr>
            <w:rStyle w:val="emailstyle17"/>
            <w:rFonts w:cs="David"/>
            <w:color w:val="auto"/>
            <w:sz w:val="22"/>
            <w:rtl/>
            <w:rPrChange w:id="97" w:author="Ofir Tal" w:date="2019-09-17T11:18:00Z">
              <w:rPr>
                <w:rStyle w:val="emailstyle17"/>
                <w:rFonts w:cs="David"/>
                <w:color w:val="auto"/>
                <w:sz w:val="22"/>
                <w:highlight w:val="yellow"/>
                <w:rtl/>
              </w:rPr>
            </w:rPrChange>
          </w:rPr>
          <w:delText xml:space="preserve">"למצער"? </w:delText>
        </w:r>
        <w:r w:rsidR="00FB7854" w:rsidRPr="00DB6A63" w:rsidDel="00DB6A63">
          <w:rPr>
            <w:rStyle w:val="emailstyle17"/>
            <w:rFonts w:cs="David" w:hint="eastAsia"/>
            <w:color w:val="auto"/>
            <w:sz w:val="22"/>
            <w:rtl/>
            <w:rPrChange w:id="98" w:author="Ofir Tal" w:date="2019-09-17T11:18:00Z">
              <w:rPr>
                <w:rStyle w:val="emailstyle17"/>
                <w:rFonts w:cs="David" w:hint="eastAsia"/>
                <w:color w:val="auto"/>
                <w:sz w:val="22"/>
                <w:highlight w:val="yellow"/>
                <w:rtl/>
              </w:rPr>
            </w:rPrChange>
          </w:rPr>
          <w:delText>ה</w:delText>
        </w:r>
        <w:r w:rsidRPr="00DB6A63" w:rsidDel="00DB6A63">
          <w:rPr>
            <w:rStyle w:val="emailstyle17"/>
            <w:rFonts w:cs="David" w:hint="eastAsia"/>
            <w:color w:val="auto"/>
            <w:sz w:val="22"/>
            <w:rtl/>
            <w:rPrChange w:id="99" w:author="Ofir Tal" w:date="2019-09-17T11:18:00Z">
              <w:rPr>
                <w:rStyle w:val="emailstyle17"/>
                <w:rFonts w:cs="David" w:hint="eastAsia"/>
                <w:color w:val="auto"/>
                <w:sz w:val="22"/>
                <w:highlight w:val="yellow"/>
                <w:rtl/>
              </w:rPr>
            </w:rPrChange>
          </w:rPr>
          <w:delText>רי</w:delText>
        </w:r>
        <w:r w:rsidRPr="00DB6A63" w:rsidDel="00DB6A63">
          <w:rPr>
            <w:rStyle w:val="emailstyle17"/>
            <w:rFonts w:cs="David"/>
            <w:color w:val="auto"/>
            <w:sz w:val="22"/>
            <w:rtl/>
            <w:rPrChange w:id="100" w:author="Ofir Tal" w:date="2019-09-17T11:18:00Z">
              <w:rPr>
                <w:rStyle w:val="emailstyle17"/>
                <w:rFonts w:cs="David"/>
                <w:color w:val="auto"/>
                <w:sz w:val="22"/>
                <w:highlight w:val="yellow"/>
                <w:rtl/>
              </w:rPr>
            </w:rPrChange>
          </w:rPr>
          <w:delText xml:space="preserve"> התביעה </w:delText>
        </w:r>
        <w:r w:rsidR="00FB7854" w:rsidRPr="00DB6A63" w:rsidDel="00DB6A63">
          <w:rPr>
            <w:rStyle w:val="emailstyle17"/>
            <w:rFonts w:cs="David" w:hint="eastAsia"/>
            <w:color w:val="auto"/>
            <w:sz w:val="22"/>
            <w:rtl/>
            <w:rPrChange w:id="101" w:author="Ofir Tal" w:date="2019-09-17T11:18:00Z">
              <w:rPr>
                <w:rStyle w:val="emailstyle17"/>
                <w:rFonts w:cs="David" w:hint="eastAsia"/>
                <w:color w:val="auto"/>
                <w:sz w:val="22"/>
                <w:highlight w:val="yellow"/>
                <w:rtl/>
              </w:rPr>
            </w:rPrChange>
          </w:rPr>
          <w:delText>כולה</w:delText>
        </w:r>
        <w:r w:rsidR="00FB7854" w:rsidRPr="00DB6A63" w:rsidDel="00DB6A63">
          <w:rPr>
            <w:rStyle w:val="emailstyle17"/>
            <w:rFonts w:cs="David"/>
            <w:color w:val="auto"/>
            <w:sz w:val="22"/>
            <w:rtl/>
            <w:rPrChange w:id="102" w:author="Ofir Tal" w:date="2019-09-17T11:18:00Z">
              <w:rPr>
                <w:rStyle w:val="emailstyle17"/>
                <w:rFonts w:cs="David"/>
                <w:color w:val="auto"/>
                <w:sz w:val="22"/>
                <w:highlight w:val="yellow"/>
                <w:rtl/>
              </w:rPr>
            </w:rPrChange>
          </w:rPr>
          <w:delText xml:space="preserve"> </w:delText>
        </w:r>
        <w:r w:rsidRPr="00DB6A63" w:rsidDel="00DB6A63">
          <w:rPr>
            <w:rStyle w:val="emailstyle17"/>
            <w:rFonts w:cs="David" w:hint="eastAsia"/>
            <w:color w:val="auto"/>
            <w:sz w:val="22"/>
            <w:rtl/>
            <w:rPrChange w:id="103" w:author="Ofir Tal" w:date="2019-09-17T11:18:00Z">
              <w:rPr>
                <w:rStyle w:val="emailstyle17"/>
                <w:rFonts w:cs="David" w:hint="eastAsia"/>
                <w:color w:val="auto"/>
                <w:sz w:val="22"/>
                <w:highlight w:val="yellow"/>
                <w:rtl/>
              </w:rPr>
            </w:rPrChange>
          </w:rPr>
          <w:delText>מבקשת</w:delText>
        </w:r>
        <w:r w:rsidRPr="00DB6A63" w:rsidDel="00DB6A63">
          <w:rPr>
            <w:rStyle w:val="emailstyle17"/>
            <w:rFonts w:cs="David"/>
            <w:color w:val="auto"/>
            <w:sz w:val="22"/>
            <w:rtl/>
            <w:rPrChange w:id="104"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05" w:author="Ofir Tal" w:date="2019-09-17T11:18:00Z">
              <w:rPr>
                <w:rStyle w:val="emailstyle17"/>
                <w:rFonts w:cs="David" w:hint="eastAsia"/>
                <w:color w:val="auto"/>
                <w:sz w:val="22"/>
                <w:highlight w:val="yellow"/>
                <w:rtl/>
              </w:rPr>
            </w:rPrChange>
          </w:rPr>
          <w:delText>שאקבל</w:delText>
        </w:r>
        <w:r w:rsidR="00FB7854" w:rsidRPr="00DB6A63" w:rsidDel="00DB6A63">
          <w:rPr>
            <w:rStyle w:val="emailstyle17"/>
            <w:rFonts w:cs="David"/>
            <w:color w:val="auto"/>
            <w:sz w:val="22"/>
            <w:rtl/>
            <w:rPrChange w:id="106"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07" w:author="Ofir Tal" w:date="2019-09-17T11:18:00Z">
              <w:rPr>
                <w:rStyle w:val="emailstyle17"/>
                <w:rFonts w:cs="David" w:hint="eastAsia"/>
                <w:color w:val="auto"/>
                <w:sz w:val="22"/>
                <w:highlight w:val="yellow"/>
                <w:rtl/>
              </w:rPr>
            </w:rPrChange>
          </w:rPr>
          <w:delText>את</w:delText>
        </w:r>
        <w:r w:rsidR="00FB7854" w:rsidRPr="00DB6A63" w:rsidDel="00DB6A63">
          <w:rPr>
            <w:rStyle w:val="emailstyle17"/>
            <w:rFonts w:cs="David"/>
            <w:color w:val="auto"/>
            <w:sz w:val="22"/>
            <w:rtl/>
            <w:rPrChange w:id="108"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09" w:author="Ofir Tal" w:date="2019-09-17T11:18:00Z">
              <w:rPr>
                <w:rStyle w:val="emailstyle17"/>
                <w:rFonts w:cs="David" w:hint="eastAsia"/>
                <w:color w:val="auto"/>
                <w:sz w:val="22"/>
                <w:highlight w:val="yellow"/>
                <w:rtl/>
              </w:rPr>
            </w:rPrChange>
          </w:rPr>
          <w:delText>הפרשי</w:delText>
        </w:r>
        <w:r w:rsidR="00FB7854" w:rsidRPr="00DB6A63" w:rsidDel="00DB6A63">
          <w:rPr>
            <w:rStyle w:val="emailstyle17"/>
            <w:rFonts w:cs="David"/>
            <w:color w:val="auto"/>
            <w:sz w:val="22"/>
            <w:rtl/>
            <w:rPrChange w:id="110"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11" w:author="Ofir Tal" w:date="2019-09-17T11:18:00Z">
              <w:rPr>
                <w:rStyle w:val="emailstyle17"/>
                <w:rFonts w:cs="David" w:hint="eastAsia"/>
                <w:color w:val="auto"/>
                <w:sz w:val="22"/>
                <w:highlight w:val="yellow"/>
                <w:rtl/>
              </w:rPr>
            </w:rPrChange>
          </w:rPr>
          <w:delText>הפנסיה</w:delText>
        </w:r>
        <w:r w:rsidR="00FB7854" w:rsidRPr="00DB6A63" w:rsidDel="00DB6A63">
          <w:rPr>
            <w:rStyle w:val="emailstyle17"/>
            <w:rFonts w:cs="David"/>
            <w:color w:val="auto"/>
            <w:sz w:val="22"/>
            <w:rtl/>
            <w:rPrChange w:id="112"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13" w:author="Ofir Tal" w:date="2019-09-17T11:18:00Z">
              <w:rPr>
                <w:rStyle w:val="emailstyle17"/>
                <w:rFonts w:cs="David" w:hint="eastAsia"/>
                <w:color w:val="auto"/>
                <w:sz w:val="22"/>
                <w:highlight w:val="yellow"/>
                <w:rtl/>
              </w:rPr>
            </w:rPrChange>
          </w:rPr>
          <w:delText>האלה</w:delText>
        </w:r>
        <w:r w:rsidR="00FB7854" w:rsidRPr="00DB6A63" w:rsidDel="00DB6A63">
          <w:rPr>
            <w:rStyle w:val="emailstyle17"/>
            <w:rFonts w:cs="David"/>
            <w:color w:val="auto"/>
            <w:sz w:val="22"/>
            <w:rtl/>
            <w:rPrChange w:id="114"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15" w:author="Ofir Tal" w:date="2019-09-17T11:18:00Z">
              <w:rPr>
                <w:rStyle w:val="emailstyle17"/>
                <w:rFonts w:cs="David" w:hint="eastAsia"/>
                <w:color w:val="auto"/>
                <w:sz w:val="22"/>
                <w:highlight w:val="yellow"/>
                <w:rtl/>
              </w:rPr>
            </w:rPrChange>
          </w:rPr>
          <w:delText>לא</w:delText>
        </w:r>
        <w:r w:rsidR="00FB7854" w:rsidRPr="00DB6A63" w:rsidDel="00DB6A63">
          <w:rPr>
            <w:rStyle w:val="emailstyle17"/>
            <w:rFonts w:cs="David"/>
            <w:color w:val="auto"/>
            <w:sz w:val="22"/>
            <w:rtl/>
            <w:rPrChange w:id="116"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17" w:author="Ofir Tal" w:date="2019-09-17T11:18:00Z">
              <w:rPr>
                <w:rStyle w:val="emailstyle17"/>
                <w:rFonts w:cs="David" w:hint="eastAsia"/>
                <w:color w:val="auto"/>
                <w:sz w:val="22"/>
                <w:highlight w:val="yellow"/>
                <w:rtl/>
              </w:rPr>
            </w:rPrChange>
          </w:rPr>
          <w:delText>מבין</w:delText>
        </w:r>
        <w:r w:rsidR="00FB7854" w:rsidRPr="00DB6A63" w:rsidDel="00DB6A63">
          <w:rPr>
            <w:rStyle w:val="emailstyle17"/>
            <w:rFonts w:cs="David"/>
            <w:color w:val="auto"/>
            <w:sz w:val="22"/>
            <w:rtl/>
            <w:rPrChange w:id="118" w:author="Ofir Tal" w:date="2019-09-17T11:18:00Z">
              <w:rPr>
                <w:rStyle w:val="emailstyle17"/>
                <w:rFonts w:cs="David"/>
                <w:color w:val="auto"/>
                <w:sz w:val="22"/>
                <w:highlight w:val="green"/>
                <w:rtl/>
              </w:rPr>
            </w:rPrChange>
          </w:rPr>
          <w:delText>.</w:delText>
        </w:r>
      </w:del>
      <w:del w:id="119" w:author="Ofir Tal" w:date="2019-09-17T11:20:00Z">
        <w:r w:rsidR="00FB7854" w:rsidRPr="00DB6A63" w:rsidDel="00DB6A63">
          <w:rPr>
            <w:rStyle w:val="emailstyle17"/>
            <w:rFonts w:cs="David"/>
            <w:color w:val="auto"/>
            <w:sz w:val="22"/>
            <w:rtl/>
            <w:rPrChange w:id="120" w:author="Ofir Tal" w:date="2019-09-17T11:18:00Z">
              <w:rPr>
                <w:rStyle w:val="emailstyle17"/>
                <w:rFonts w:cs="David"/>
                <w:color w:val="auto"/>
                <w:sz w:val="22"/>
                <w:highlight w:val="green"/>
                <w:rtl/>
              </w:rPr>
            </w:rPrChange>
          </w:rPr>
          <w:delText xml:space="preserve"> </w:delText>
        </w:r>
      </w:del>
      <w:ins w:id="121" w:author="Ofir Tal" w:date="2019-09-17T11:19:00Z">
        <w:r w:rsidR="00DB6A63" w:rsidRPr="00DB6A63">
          <w:rPr>
            <w:rStyle w:val="emailstyle17"/>
            <w:rFonts w:cs="David" w:hint="eastAsia"/>
            <w:color w:val="auto"/>
            <w:sz w:val="22"/>
            <w:highlight w:val="red"/>
            <w:rtl/>
            <w:rPrChange w:id="122" w:author="Ofir Tal" w:date="2019-09-17T11:20:00Z">
              <w:rPr>
                <w:rStyle w:val="emailstyle17"/>
                <w:rFonts w:cs="David" w:hint="eastAsia"/>
                <w:color w:val="auto"/>
                <w:sz w:val="22"/>
                <w:rtl/>
              </w:rPr>
            </w:rPrChange>
          </w:rPr>
          <w:t>אם</w:t>
        </w:r>
        <w:r w:rsidR="00DB6A63" w:rsidRPr="00DB6A63">
          <w:rPr>
            <w:rStyle w:val="emailstyle17"/>
            <w:rFonts w:cs="David"/>
            <w:color w:val="auto"/>
            <w:sz w:val="22"/>
            <w:highlight w:val="red"/>
            <w:rtl/>
            <w:rPrChange w:id="123"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24" w:author="Ofir Tal" w:date="2019-09-17T11:20:00Z">
              <w:rPr>
                <w:rStyle w:val="emailstyle17"/>
                <w:rFonts w:cs="David" w:hint="eastAsia"/>
                <w:color w:val="auto"/>
                <w:sz w:val="22"/>
                <w:rtl/>
              </w:rPr>
            </w:rPrChange>
          </w:rPr>
          <w:t>בית</w:t>
        </w:r>
        <w:r w:rsidR="00DB6A63" w:rsidRPr="00DB6A63">
          <w:rPr>
            <w:rStyle w:val="emailstyle17"/>
            <w:rFonts w:cs="David"/>
            <w:color w:val="auto"/>
            <w:sz w:val="22"/>
            <w:highlight w:val="red"/>
            <w:rtl/>
            <w:rPrChange w:id="125"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26" w:author="Ofir Tal" w:date="2019-09-17T11:20:00Z">
              <w:rPr>
                <w:rStyle w:val="emailstyle17"/>
                <w:rFonts w:cs="David" w:hint="eastAsia"/>
                <w:color w:val="auto"/>
                <w:sz w:val="22"/>
                <w:rtl/>
              </w:rPr>
            </w:rPrChange>
          </w:rPr>
          <w:t>הדין</w:t>
        </w:r>
        <w:r w:rsidR="00DB6A63" w:rsidRPr="00DB6A63">
          <w:rPr>
            <w:rStyle w:val="emailstyle17"/>
            <w:rFonts w:cs="David"/>
            <w:color w:val="auto"/>
            <w:sz w:val="22"/>
            <w:highlight w:val="red"/>
            <w:rtl/>
            <w:rPrChange w:id="127"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28" w:author="Ofir Tal" w:date="2019-09-17T11:20:00Z">
              <w:rPr>
                <w:rStyle w:val="emailstyle17"/>
                <w:rFonts w:cs="David" w:hint="eastAsia"/>
                <w:color w:val="auto"/>
                <w:sz w:val="22"/>
                <w:rtl/>
              </w:rPr>
            </w:rPrChange>
          </w:rPr>
          <w:t>לא</w:t>
        </w:r>
        <w:r w:rsidR="00DB6A63" w:rsidRPr="00DB6A63">
          <w:rPr>
            <w:rStyle w:val="emailstyle17"/>
            <w:rFonts w:cs="David"/>
            <w:color w:val="auto"/>
            <w:sz w:val="22"/>
            <w:highlight w:val="red"/>
            <w:rtl/>
            <w:rPrChange w:id="129"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0" w:author="Ofir Tal" w:date="2019-09-17T11:20:00Z">
              <w:rPr>
                <w:rStyle w:val="emailstyle17"/>
                <w:rFonts w:cs="David" w:hint="eastAsia"/>
                <w:color w:val="auto"/>
                <w:sz w:val="22"/>
                <w:rtl/>
              </w:rPr>
            </w:rPrChange>
          </w:rPr>
          <w:t>ימצא</w:t>
        </w:r>
        <w:r w:rsidR="00DB6A63" w:rsidRPr="00DB6A63">
          <w:rPr>
            <w:rStyle w:val="emailstyle17"/>
            <w:rFonts w:cs="David"/>
            <w:color w:val="auto"/>
            <w:sz w:val="22"/>
            <w:highlight w:val="red"/>
            <w:rtl/>
            <w:rPrChange w:id="131"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2" w:author="Ofir Tal" w:date="2019-09-17T11:20:00Z">
              <w:rPr>
                <w:rStyle w:val="emailstyle17"/>
                <w:rFonts w:cs="David" w:hint="eastAsia"/>
                <w:color w:val="auto"/>
                <w:sz w:val="22"/>
                <w:rtl/>
              </w:rPr>
            </w:rPrChange>
          </w:rPr>
          <w:t>סיבה</w:t>
        </w:r>
        <w:r w:rsidR="00DB6A63" w:rsidRPr="00DB6A63">
          <w:rPr>
            <w:rStyle w:val="emailstyle17"/>
            <w:rFonts w:cs="David"/>
            <w:color w:val="auto"/>
            <w:sz w:val="22"/>
            <w:highlight w:val="red"/>
            <w:rtl/>
            <w:rPrChange w:id="133"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4" w:author="Ofir Tal" w:date="2019-09-17T11:20:00Z">
              <w:rPr>
                <w:rStyle w:val="emailstyle17"/>
                <w:rFonts w:cs="David" w:hint="eastAsia"/>
                <w:color w:val="auto"/>
                <w:sz w:val="22"/>
                <w:rtl/>
              </w:rPr>
            </w:rPrChange>
          </w:rPr>
          <w:t>לתת</w:t>
        </w:r>
        <w:r w:rsidR="00DB6A63" w:rsidRPr="00DB6A63">
          <w:rPr>
            <w:rStyle w:val="emailstyle17"/>
            <w:rFonts w:cs="David"/>
            <w:color w:val="auto"/>
            <w:sz w:val="22"/>
            <w:highlight w:val="red"/>
            <w:rtl/>
            <w:rPrChange w:id="135"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6" w:author="Ofir Tal" w:date="2019-09-17T11:20:00Z">
              <w:rPr>
                <w:rStyle w:val="emailstyle17"/>
                <w:rFonts w:cs="David" w:hint="eastAsia"/>
                <w:color w:val="auto"/>
                <w:sz w:val="22"/>
                <w:rtl/>
              </w:rPr>
            </w:rPrChange>
          </w:rPr>
          <w:t>לך</w:t>
        </w:r>
        <w:r w:rsidR="00DB6A63" w:rsidRPr="00DB6A63">
          <w:rPr>
            <w:rStyle w:val="emailstyle17"/>
            <w:rFonts w:cs="David"/>
            <w:color w:val="auto"/>
            <w:sz w:val="22"/>
            <w:highlight w:val="red"/>
            <w:rtl/>
            <w:rPrChange w:id="137"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8" w:author="Ofir Tal" w:date="2019-09-17T11:20:00Z">
              <w:rPr>
                <w:rStyle w:val="emailstyle17"/>
                <w:rFonts w:cs="David" w:hint="eastAsia"/>
                <w:color w:val="auto"/>
                <w:sz w:val="22"/>
                <w:rtl/>
              </w:rPr>
            </w:rPrChange>
          </w:rPr>
          <w:t>סעד</w:t>
        </w:r>
        <w:r w:rsidR="00DB6A63" w:rsidRPr="00DB6A63">
          <w:rPr>
            <w:rStyle w:val="emailstyle17"/>
            <w:rFonts w:cs="David"/>
            <w:color w:val="auto"/>
            <w:sz w:val="22"/>
            <w:highlight w:val="red"/>
            <w:rtl/>
            <w:rPrChange w:id="139"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0" w:author="Ofir Tal" w:date="2019-09-17T11:20:00Z">
              <w:rPr>
                <w:rStyle w:val="emailstyle17"/>
                <w:rFonts w:cs="David" w:hint="eastAsia"/>
                <w:color w:val="auto"/>
                <w:sz w:val="22"/>
                <w:rtl/>
              </w:rPr>
            </w:rPrChange>
          </w:rPr>
          <w:t>בשל</w:t>
        </w:r>
        <w:r w:rsidR="00DB6A63" w:rsidRPr="00DB6A63">
          <w:rPr>
            <w:rStyle w:val="emailstyle17"/>
            <w:rFonts w:cs="David"/>
            <w:color w:val="auto"/>
            <w:sz w:val="22"/>
            <w:highlight w:val="red"/>
            <w:rtl/>
            <w:rPrChange w:id="141"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2" w:author="Ofir Tal" w:date="2019-09-17T11:20:00Z">
              <w:rPr>
                <w:rStyle w:val="emailstyle17"/>
                <w:rFonts w:cs="David" w:hint="eastAsia"/>
                <w:color w:val="auto"/>
                <w:sz w:val="22"/>
                <w:rtl/>
              </w:rPr>
            </w:rPrChange>
          </w:rPr>
          <w:t>הוראות</w:t>
        </w:r>
        <w:r w:rsidR="00DB6A63" w:rsidRPr="00DB6A63">
          <w:rPr>
            <w:rStyle w:val="emailstyle17"/>
            <w:rFonts w:cs="David"/>
            <w:color w:val="auto"/>
            <w:sz w:val="22"/>
            <w:highlight w:val="red"/>
            <w:rtl/>
            <w:rPrChange w:id="143"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4" w:author="Ofir Tal" w:date="2019-09-17T11:20:00Z">
              <w:rPr>
                <w:rStyle w:val="emailstyle17"/>
                <w:rFonts w:cs="David" w:hint="eastAsia"/>
                <w:color w:val="auto"/>
                <w:sz w:val="22"/>
                <w:rtl/>
              </w:rPr>
            </w:rPrChange>
          </w:rPr>
          <w:t>חוזה</w:t>
        </w:r>
        <w:r w:rsidR="00DB6A63" w:rsidRPr="00DB6A63">
          <w:rPr>
            <w:rStyle w:val="emailstyle17"/>
            <w:rFonts w:cs="David"/>
            <w:color w:val="auto"/>
            <w:sz w:val="22"/>
            <w:highlight w:val="red"/>
            <w:rtl/>
            <w:rPrChange w:id="145" w:author="Ofir Tal" w:date="2019-09-17T11:20:00Z">
              <w:rPr>
                <w:rStyle w:val="emailstyle17"/>
                <w:rFonts w:cs="David"/>
                <w:color w:val="auto"/>
                <w:sz w:val="22"/>
                <w:rtl/>
              </w:rPr>
            </w:rPrChange>
          </w:rPr>
          <w:t xml:space="preserve"> / </w:t>
        </w:r>
        <w:r w:rsidR="00DB6A63" w:rsidRPr="00DB6A63">
          <w:rPr>
            <w:rStyle w:val="emailstyle17"/>
            <w:rFonts w:cs="David" w:hint="eastAsia"/>
            <w:color w:val="auto"/>
            <w:sz w:val="22"/>
            <w:highlight w:val="red"/>
            <w:rtl/>
            <w:rPrChange w:id="146" w:author="Ofir Tal" w:date="2019-09-17T11:20:00Z">
              <w:rPr>
                <w:rStyle w:val="emailstyle17"/>
                <w:rFonts w:cs="David" w:hint="eastAsia"/>
                <w:color w:val="auto"/>
                <w:sz w:val="22"/>
                <w:rtl/>
              </w:rPr>
            </w:rPrChange>
          </w:rPr>
          <w:t>חוק</w:t>
        </w:r>
        <w:r w:rsidR="00DB6A63" w:rsidRPr="00DB6A63">
          <w:rPr>
            <w:rStyle w:val="emailstyle17"/>
            <w:rFonts w:cs="David"/>
            <w:color w:val="auto"/>
            <w:sz w:val="22"/>
            <w:highlight w:val="red"/>
            <w:rtl/>
            <w:rPrChange w:id="147"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8" w:author="Ofir Tal" w:date="2019-09-17T11:20:00Z">
              <w:rPr>
                <w:rStyle w:val="emailstyle17"/>
                <w:rFonts w:cs="David" w:hint="eastAsia"/>
                <w:color w:val="auto"/>
                <w:sz w:val="22"/>
                <w:rtl/>
              </w:rPr>
            </w:rPrChange>
          </w:rPr>
          <w:t>אבל</w:t>
        </w:r>
        <w:r w:rsidR="00DB6A63" w:rsidRPr="00DB6A63">
          <w:rPr>
            <w:rStyle w:val="emailstyle17"/>
            <w:rFonts w:cs="David"/>
            <w:color w:val="auto"/>
            <w:sz w:val="22"/>
            <w:highlight w:val="red"/>
            <w:rtl/>
            <w:rPrChange w:id="149"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0" w:author="Ofir Tal" w:date="2019-09-17T11:20:00Z">
              <w:rPr>
                <w:rStyle w:val="emailstyle17"/>
                <w:rFonts w:cs="David" w:hint="eastAsia"/>
                <w:color w:val="auto"/>
                <w:sz w:val="22"/>
                <w:rtl/>
              </w:rPr>
            </w:rPrChange>
          </w:rPr>
          <w:t>ירגיש</w:t>
        </w:r>
        <w:r w:rsidR="00DB6A63" w:rsidRPr="00DB6A63">
          <w:rPr>
            <w:rStyle w:val="emailstyle17"/>
            <w:rFonts w:cs="David"/>
            <w:color w:val="auto"/>
            <w:sz w:val="22"/>
            <w:highlight w:val="red"/>
            <w:rtl/>
            <w:rPrChange w:id="151"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2" w:author="Ofir Tal" w:date="2019-09-17T11:20:00Z">
              <w:rPr>
                <w:rStyle w:val="emailstyle17"/>
                <w:rFonts w:cs="David" w:hint="eastAsia"/>
                <w:color w:val="auto"/>
                <w:sz w:val="22"/>
                <w:rtl/>
              </w:rPr>
            </w:rPrChange>
          </w:rPr>
          <w:t>שנעשה</w:t>
        </w:r>
        <w:r w:rsidR="00DB6A63" w:rsidRPr="00DB6A63">
          <w:rPr>
            <w:rStyle w:val="emailstyle17"/>
            <w:rFonts w:cs="David"/>
            <w:color w:val="auto"/>
            <w:sz w:val="22"/>
            <w:highlight w:val="red"/>
            <w:rtl/>
            <w:rPrChange w:id="153"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4" w:author="Ofir Tal" w:date="2019-09-17T11:20:00Z">
              <w:rPr>
                <w:rStyle w:val="emailstyle17"/>
                <w:rFonts w:cs="David" w:hint="eastAsia"/>
                <w:color w:val="auto"/>
                <w:sz w:val="22"/>
                <w:rtl/>
              </w:rPr>
            </w:rPrChange>
          </w:rPr>
          <w:t>אי</w:t>
        </w:r>
        <w:r w:rsidR="00DB6A63" w:rsidRPr="00DB6A63">
          <w:rPr>
            <w:rStyle w:val="emailstyle17"/>
            <w:rFonts w:cs="David"/>
            <w:color w:val="auto"/>
            <w:sz w:val="22"/>
            <w:highlight w:val="red"/>
            <w:rtl/>
            <w:rPrChange w:id="155"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6" w:author="Ofir Tal" w:date="2019-09-17T11:20:00Z">
              <w:rPr>
                <w:rStyle w:val="emailstyle17"/>
                <w:rFonts w:cs="David" w:hint="eastAsia"/>
                <w:color w:val="auto"/>
                <w:sz w:val="22"/>
                <w:rtl/>
              </w:rPr>
            </w:rPrChange>
          </w:rPr>
          <w:t>צדק</w:t>
        </w:r>
        <w:r w:rsidR="00DB6A63" w:rsidRPr="00DB6A63">
          <w:rPr>
            <w:rStyle w:val="emailstyle17"/>
            <w:rFonts w:cs="David"/>
            <w:color w:val="auto"/>
            <w:sz w:val="22"/>
            <w:highlight w:val="red"/>
            <w:rtl/>
            <w:rPrChange w:id="157"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8" w:author="Ofir Tal" w:date="2019-09-17T11:20:00Z">
              <w:rPr>
                <w:rStyle w:val="emailstyle17"/>
                <w:rFonts w:cs="David" w:hint="eastAsia"/>
                <w:color w:val="auto"/>
                <w:sz w:val="22"/>
                <w:rtl/>
              </w:rPr>
            </w:rPrChange>
          </w:rPr>
          <w:t>תהיה</w:t>
        </w:r>
        <w:r w:rsidR="00DB6A63" w:rsidRPr="00DB6A63">
          <w:rPr>
            <w:rStyle w:val="emailstyle17"/>
            <w:rFonts w:cs="David"/>
            <w:color w:val="auto"/>
            <w:sz w:val="22"/>
            <w:highlight w:val="red"/>
            <w:rtl/>
            <w:rPrChange w:id="159"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0" w:author="Ofir Tal" w:date="2019-09-17T11:20:00Z">
              <w:rPr>
                <w:rStyle w:val="emailstyle17"/>
                <w:rFonts w:cs="David" w:hint="eastAsia"/>
                <w:color w:val="auto"/>
                <w:sz w:val="22"/>
                <w:rtl/>
              </w:rPr>
            </w:rPrChange>
          </w:rPr>
          <w:t>לו</w:t>
        </w:r>
        <w:r w:rsidR="00DB6A63" w:rsidRPr="00DB6A63">
          <w:rPr>
            <w:rStyle w:val="emailstyle17"/>
            <w:rFonts w:cs="David"/>
            <w:color w:val="auto"/>
            <w:sz w:val="22"/>
            <w:highlight w:val="red"/>
            <w:rtl/>
            <w:rPrChange w:id="161"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2" w:author="Ofir Tal" w:date="2019-09-17T11:20:00Z">
              <w:rPr>
                <w:rStyle w:val="emailstyle17"/>
                <w:rFonts w:cs="David" w:hint="eastAsia"/>
                <w:color w:val="auto"/>
                <w:sz w:val="22"/>
                <w:rtl/>
              </w:rPr>
            </w:rPrChange>
          </w:rPr>
          <w:t>חלופה</w:t>
        </w:r>
        <w:r w:rsidR="00DB6A63" w:rsidRPr="00DB6A63">
          <w:rPr>
            <w:rStyle w:val="emailstyle17"/>
            <w:rFonts w:cs="David"/>
            <w:color w:val="auto"/>
            <w:sz w:val="22"/>
            <w:highlight w:val="red"/>
            <w:rtl/>
            <w:rPrChange w:id="163"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4" w:author="Ofir Tal" w:date="2019-09-17T11:20:00Z">
              <w:rPr>
                <w:rStyle w:val="emailstyle17"/>
                <w:rFonts w:cs="David" w:hint="eastAsia"/>
                <w:color w:val="auto"/>
                <w:sz w:val="22"/>
                <w:rtl/>
              </w:rPr>
            </w:rPrChange>
          </w:rPr>
          <w:t>משפטית</w:t>
        </w:r>
        <w:r w:rsidR="00DB6A63" w:rsidRPr="00DB6A63">
          <w:rPr>
            <w:rStyle w:val="emailstyle17"/>
            <w:rFonts w:cs="David"/>
            <w:color w:val="auto"/>
            <w:sz w:val="22"/>
            <w:highlight w:val="red"/>
            <w:rtl/>
            <w:rPrChange w:id="165"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6" w:author="Ofir Tal" w:date="2019-09-17T11:20:00Z">
              <w:rPr>
                <w:rStyle w:val="emailstyle17"/>
                <w:rFonts w:cs="David" w:hint="eastAsia"/>
                <w:color w:val="auto"/>
                <w:sz w:val="22"/>
                <w:rtl/>
              </w:rPr>
            </w:rPrChange>
          </w:rPr>
          <w:t>נוספת</w:t>
        </w:r>
        <w:r w:rsidR="00DB6A63" w:rsidRPr="00DB6A63">
          <w:rPr>
            <w:rStyle w:val="emailstyle17"/>
            <w:rFonts w:cs="David"/>
            <w:color w:val="auto"/>
            <w:sz w:val="22"/>
            <w:highlight w:val="red"/>
            <w:rtl/>
            <w:rPrChange w:id="167"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8" w:author="Ofir Tal" w:date="2019-09-17T11:20:00Z">
              <w:rPr>
                <w:rStyle w:val="emailstyle17"/>
                <w:rFonts w:cs="David" w:hint="eastAsia"/>
                <w:color w:val="auto"/>
                <w:sz w:val="22"/>
                <w:rtl/>
              </w:rPr>
            </w:rPrChange>
          </w:rPr>
          <w:t>לתת</w:t>
        </w:r>
        <w:r w:rsidR="00DB6A63" w:rsidRPr="00DB6A63">
          <w:rPr>
            <w:rStyle w:val="emailstyle17"/>
            <w:rFonts w:cs="David"/>
            <w:color w:val="auto"/>
            <w:sz w:val="22"/>
            <w:highlight w:val="red"/>
            <w:rtl/>
            <w:rPrChange w:id="169"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70" w:author="Ofir Tal" w:date="2019-09-17T11:20:00Z">
              <w:rPr>
                <w:rStyle w:val="emailstyle17"/>
                <w:rFonts w:cs="David" w:hint="eastAsia"/>
                <w:color w:val="auto"/>
                <w:sz w:val="22"/>
                <w:rtl/>
              </w:rPr>
            </w:rPrChange>
          </w:rPr>
          <w:t>לך</w:t>
        </w:r>
        <w:r w:rsidR="00DB6A63" w:rsidRPr="00DB6A63">
          <w:rPr>
            <w:rStyle w:val="emailstyle17"/>
            <w:rFonts w:cs="David"/>
            <w:color w:val="auto"/>
            <w:sz w:val="22"/>
            <w:highlight w:val="red"/>
            <w:rtl/>
            <w:rPrChange w:id="171"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72" w:author="Ofir Tal" w:date="2019-09-17T11:20:00Z">
              <w:rPr>
                <w:rStyle w:val="emailstyle17"/>
                <w:rFonts w:cs="David" w:hint="eastAsia"/>
                <w:color w:val="auto"/>
                <w:sz w:val="22"/>
                <w:rtl/>
              </w:rPr>
            </w:rPrChange>
          </w:rPr>
          <w:t>סעד</w:t>
        </w:r>
        <w:r w:rsidR="00DB6A63" w:rsidRPr="00DB6A63">
          <w:rPr>
            <w:rStyle w:val="emailstyle17"/>
            <w:rFonts w:cs="David"/>
            <w:color w:val="auto"/>
            <w:sz w:val="22"/>
            <w:highlight w:val="red"/>
            <w:rtl/>
            <w:rPrChange w:id="173"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74" w:author="Ofir Tal" w:date="2019-09-17T11:20:00Z">
              <w:rPr>
                <w:rStyle w:val="emailstyle17"/>
                <w:rFonts w:cs="David" w:hint="eastAsia"/>
                <w:color w:val="auto"/>
                <w:sz w:val="22"/>
                <w:rtl/>
              </w:rPr>
            </w:rPrChange>
          </w:rPr>
          <w:t>זה</w:t>
        </w:r>
        <w:r w:rsidR="00DB6A63" w:rsidRPr="00DB6A63">
          <w:rPr>
            <w:rStyle w:val="emailstyle17"/>
            <w:rFonts w:cs="David"/>
            <w:color w:val="auto"/>
            <w:sz w:val="22"/>
            <w:highlight w:val="red"/>
            <w:rtl/>
            <w:rPrChange w:id="175"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76" w:author="Ofir Tal" w:date="2019-09-17T11:20:00Z">
              <w:rPr>
                <w:rStyle w:val="emailstyle17"/>
                <w:rFonts w:cs="David" w:hint="eastAsia"/>
                <w:color w:val="auto"/>
                <w:sz w:val="22"/>
                <w:rtl/>
              </w:rPr>
            </w:rPrChange>
          </w:rPr>
          <w:t>קורה</w:t>
        </w:r>
        <w:r w:rsidR="00DB6A63" w:rsidRPr="00DB6A63">
          <w:rPr>
            <w:rStyle w:val="emailstyle17"/>
            <w:rFonts w:cs="David"/>
            <w:color w:val="auto"/>
            <w:sz w:val="22"/>
            <w:highlight w:val="red"/>
            <w:rtl/>
            <w:rPrChange w:id="177"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78" w:author="Ofir Tal" w:date="2019-09-17T11:20:00Z">
              <w:rPr>
                <w:rStyle w:val="emailstyle17"/>
                <w:rFonts w:cs="David" w:hint="eastAsia"/>
                <w:color w:val="auto"/>
                <w:sz w:val="22"/>
                <w:rtl/>
              </w:rPr>
            </w:rPrChange>
          </w:rPr>
          <w:t>לפעמים</w:t>
        </w:r>
        <w:r w:rsidR="00DB6A63" w:rsidRPr="00DB6A63">
          <w:rPr>
            <w:rStyle w:val="emailstyle17"/>
            <w:rFonts w:cs="David"/>
            <w:color w:val="auto"/>
            <w:sz w:val="22"/>
            <w:highlight w:val="red"/>
            <w:rtl/>
            <w:rPrChange w:id="179"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80" w:author="Ofir Tal" w:date="2019-09-17T11:20:00Z">
              <w:rPr>
                <w:rStyle w:val="emailstyle17"/>
                <w:rFonts w:cs="David" w:hint="eastAsia"/>
                <w:color w:val="auto"/>
                <w:sz w:val="22"/>
                <w:rtl/>
              </w:rPr>
            </w:rPrChange>
          </w:rPr>
          <w:t>בענייני</w:t>
        </w:r>
        <w:r w:rsidR="00DB6A63" w:rsidRPr="00DB6A63">
          <w:rPr>
            <w:rStyle w:val="emailstyle17"/>
            <w:rFonts w:cs="David"/>
            <w:color w:val="auto"/>
            <w:sz w:val="22"/>
            <w:highlight w:val="red"/>
            <w:rtl/>
            <w:rPrChange w:id="181"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82" w:author="Ofir Tal" w:date="2019-09-17T11:20:00Z">
              <w:rPr>
                <w:rStyle w:val="emailstyle17"/>
                <w:rFonts w:cs="David" w:hint="eastAsia"/>
                <w:color w:val="auto"/>
                <w:sz w:val="22"/>
                <w:rtl/>
              </w:rPr>
            </w:rPrChange>
          </w:rPr>
          <w:t>דרגה</w:t>
        </w:r>
      </w:ins>
    </w:p>
    <w:p w14:paraId="53D52015" w14:textId="5295A50B" w:rsidR="00903EDA" w:rsidRPr="00086D0E" w:rsidRDefault="00903EDA" w:rsidP="00211F05">
      <w:pPr>
        <w:pStyle w:val="11"/>
        <w:numPr>
          <w:ilvl w:val="0"/>
          <w:numId w:val="14"/>
        </w:numPr>
        <w:tabs>
          <w:tab w:val="left" w:pos="566"/>
        </w:tabs>
        <w:spacing w:before="0" w:after="240" w:line="360" w:lineRule="auto"/>
        <w:ind w:left="566" w:right="0"/>
        <w:rPr>
          <w:rStyle w:val="emailstyle17"/>
          <w:rFonts w:cs="David"/>
          <w:color w:val="auto"/>
          <w:sz w:val="22"/>
        </w:rPr>
      </w:pPr>
      <w:r w:rsidRPr="00086D0E">
        <w:rPr>
          <w:rStyle w:val="emailstyle17"/>
          <w:rFonts w:cs="David" w:hint="eastAsia"/>
          <w:b/>
          <w:bCs/>
          <w:color w:val="auto"/>
          <w:sz w:val="22"/>
          <w:rtl/>
        </w:rPr>
        <w:t>סעד</w:t>
      </w:r>
      <w:r w:rsidRPr="00086D0E">
        <w:rPr>
          <w:rStyle w:val="emailstyle17"/>
          <w:rFonts w:cs="David"/>
          <w:b/>
          <w:bCs/>
          <w:color w:val="auto"/>
          <w:sz w:val="22"/>
          <w:rtl/>
        </w:rPr>
        <w:t xml:space="preserve"> </w:t>
      </w:r>
      <w:r w:rsidRPr="00086D0E">
        <w:rPr>
          <w:rStyle w:val="emailstyle17"/>
          <w:rFonts w:cs="David" w:hint="eastAsia"/>
          <w:b/>
          <w:bCs/>
          <w:color w:val="auto"/>
          <w:sz w:val="22"/>
          <w:rtl/>
        </w:rPr>
        <w:t>כספי</w:t>
      </w:r>
      <w:r w:rsidRPr="00086D0E">
        <w:rPr>
          <w:rStyle w:val="emailstyle17"/>
          <w:rFonts w:cs="David"/>
          <w:b/>
          <w:bCs/>
          <w:color w:val="auto"/>
          <w:sz w:val="22"/>
          <w:rtl/>
        </w:rPr>
        <w:t xml:space="preserve"> </w:t>
      </w:r>
      <w:r w:rsidRPr="00086D0E">
        <w:rPr>
          <w:rStyle w:val="emailstyle17"/>
          <w:rFonts w:cs="David" w:hint="eastAsia"/>
          <w:b/>
          <w:bCs/>
          <w:color w:val="auto"/>
          <w:sz w:val="22"/>
          <w:rtl/>
        </w:rPr>
        <w:t>בגין</w:t>
      </w:r>
      <w:r w:rsidRPr="00086D0E">
        <w:rPr>
          <w:rStyle w:val="emailstyle17"/>
          <w:rFonts w:cs="David"/>
          <w:b/>
          <w:bCs/>
          <w:color w:val="auto"/>
          <w:sz w:val="22"/>
          <w:rtl/>
        </w:rPr>
        <w:t xml:space="preserve"> </w:t>
      </w:r>
      <w:r w:rsidRPr="00086D0E">
        <w:rPr>
          <w:rStyle w:val="emailstyle17"/>
          <w:rFonts w:cs="David" w:hint="eastAsia"/>
          <w:b/>
          <w:bCs/>
          <w:color w:val="auto"/>
          <w:sz w:val="22"/>
          <w:rtl/>
        </w:rPr>
        <w:t>הפרשים</w:t>
      </w:r>
      <w:r w:rsidRPr="00086D0E">
        <w:rPr>
          <w:rStyle w:val="emailstyle17"/>
          <w:rFonts w:cs="David"/>
          <w:b/>
          <w:bCs/>
          <w:color w:val="auto"/>
          <w:sz w:val="22"/>
          <w:rtl/>
        </w:rPr>
        <w:t xml:space="preserve"> </w:t>
      </w:r>
      <w:r w:rsidRPr="00086D0E">
        <w:rPr>
          <w:rStyle w:val="emailstyle17"/>
          <w:rFonts w:cs="David" w:hint="eastAsia"/>
          <w:b/>
          <w:bCs/>
          <w:color w:val="auto"/>
          <w:sz w:val="22"/>
          <w:rtl/>
        </w:rPr>
        <w:t>רטרואקטיביים</w:t>
      </w:r>
      <w:ins w:id="183" w:author="Ofir Tal" w:date="2019-09-17T11:44:00Z">
        <w:r w:rsidR="00086D0E" w:rsidRPr="00086D0E">
          <w:rPr>
            <w:rStyle w:val="emailstyle17"/>
            <w:rFonts w:cs="David"/>
            <w:b/>
            <w:bCs/>
            <w:color w:val="auto"/>
            <w:sz w:val="22"/>
            <w:rtl/>
          </w:rPr>
          <w:t xml:space="preserve"> (</w:t>
        </w:r>
        <w:proofErr w:type="spellStart"/>
        <w:r w:rsidR="00086D0E" w:rsidRPr="00086D0E">
          <w:rPr>
            <w:rStyle w:val="emailstyle17"/>
            <w:rFonts w:cs="David" w:hint="eastAsia"/>
            <w:b/>
            <w:bCs/>
            <w:color w:val="auto"/>
            <w:sz w:val="22"/>
            <w:rtl/>
          </w:rPr>
          <w:t>גימלה</w:t>
        </w:r>
        <w:proofErr w:type="spellEnd"/>
        <w:r w:rsidR="00086D0E" w:rsidRPr="00086D0E">
          <w:rPr>
            <w:rStyle w:val="emailstyle17"/>
            <w:rFonts w:cs="David"/>
            <w:b/>
            <w:bCs/>
            <w:color w:val="auto"/>
            <w:sz w:val="22"/>
            <w:rtl/>
          </w:rPr>
          <w:t>)</w:t>
        </w:r>
      </w:ins>
      <w:r w:rsidRPr="00086D0E">
        <w:rPr>
          <w:rStyle w:val="emailstyle17"/>
          <w:rFonts w:cs="David"/>
          <w:color w:val="auto"/>
          <w:sz w:val="22"/>
          <w:rtl/>
        </w:rPr>
        <w:t xml:space="preserve"> </w:t>
      </w:r>
      <w:r w:rsidR="003B19BF" w:rsidRPr="00086D0E">
        <w:rPr>
          <w:rStyle w:val="emailstyle17"/>
          <w:rFonts w:cs="David"/>
          <w:color w:val="auto"/>
          <w:sz w:val="22"/>
          <w:rtl/>
        </w:rPr>
        <w:t>–</w:t>
      </w:r>
      <w:r w:rsidRPr="00086D0E">
        <w:rPr>
          <w:rStyle w:val="emailstyle17"/>
          <w:rFonts w:cs="David"/>
          <w:color w:val="auto"/>
          <w:sz w:val="22"/>
          <w:rtl/>
        </w:rPr>
        <w:t xml:space="preserve"> </w:t>
      </w:r>
    </w:p>
    <w:p w14:paraId="7E8ADA3F" w14:textId="3A942201" w:rsidR="00B67C81" w:rsidRPr="00086D0E" w:rsidRDefault="00B67C81">
      <w:pPr>
        <w:pStyle w:val="11"/>
        <w:numPr>
          <w:ilvl w:val="1"/>
          <w:numId w:val="14"/>
        </w:numPr>
        <w:tabs>
          <w:tab w:val="left" w:pos="1088"/>
        </w:tabs>
        <w:spacing w:before="0" w:after="240" w:line="360" w:lineRule="auto"/>
        <w:ind w:left="1088" w:right="0" w:hanging="567"/>
        <w:rPr>
          <w:rStyle w:val="emailstyle17"/>
          <w:rFonts w:cs="David"/>
          <w:color w:val="auto"/>
          <w:sz w:val="22"/>
        </w:rPr>
        <w:pPrChange w:id="184" w:author="Ofir Tal" w:date="2019-09-17T11:48:00Z">
          <w:pPr>
            <w:pStyle w:val="11"/>
            <w:numPr>
              <w:ilvl w:val="1"/>
              <w:numId w:val="14"/>
            </w:numPr>
            <w:tabs>
              <w:tab w:val="left" w:pos="1088"/>
              <w:tab w:val="num" w:pos="1359"/>
            </w:tabs>
            <w:spacing w:before="0" w:after="240" w:line="360" w:lineRule="auto"/>
            <w:ind w:left="1088" w:right="792" w:hanging="567"/>
          </w:pPr>
        </w:pPrChange>
      </w:pPr>
      <w:r w:rsidRPr="00086D0E">
        <w:rPr>
          <w:rStyle w:val="emailstyle17"/>
          <w:rFonts w:cs="David" w:hint="eastAsia"/>
          <w:color w:val="auto"/>
          <w:sz w:val="22"/>
          <w:rtl/>
        </w:rPr>
        <w:t>בהתאם</w:t>
      </w:r>
      <w:r w:rsidRPr="00086D0E">
        <w:rPr>
          <w:rStyle w:val="emailstyle17"/>
          <w:rFonts w:cs="David"/>
          <w:color w:val="auto"/>
          <w:sz w:val="22"/>
          <w:rtl/>
        </w:rPr>
        <w:t xml:space="preserve">, התובע זכאי להפרשי פנסיה רטרואקטיביים </w:t>
      </w:r>
      <w:r w:rsidR="003A2E11" w:rsidRPr="00086D0E">
        <w:rPr>
          <w:rStyle w:val="emailstyle17"/>
          <w:rFonts w:cs="David" w:hint="eastAsia"/>
          <w:color w:val="auto"/>
          <w:sz w:val="22"/>
          <w:rtl/>
        </w:rPr>
        <w:t>החל</w:t>
      </w:r>
      <w:r w:rsidR="003A2E11" w:rsidRPr="00086D0E">
        <w:rPr>
          <w:rStyle w:val="emailstyle17"/>
          <w:rFonts w:cs="David"/>
          <w:color w:val="auto"/>
          <w:sz w:val="22"/>
          <w:rtl/>
        </w:rPr>
        <w:t xml:space="preserve"> </w:t>
      </w:r>
      <w:r w:rsidR="003A2E11" w:rsidRPr="00086D0E">
        <w:rPr>
          <w:rStyle w:val="emailstyle17"/>
          <w:rFonts w:cs="David" w:hint="eastAsia"/>
          <w:b/>
          <w:bCs/>
          <w:color w:val="auto"/>
          <w:sz w:val="22"/>
          <w:rtl/>
        </w:rPr>
        <w:t>מחודש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אפריל</w:t>
      </w:r>
      <w:r w:rsidR="003A2E11" w:rsidRPr="00086D0E">
        <w:rPr>
          <w:rStyle w:val="emailstyle17"/>
          <w:rFonts w:cs="David"/>
          <w:b/>
          <w:bCs/>
          <w:color w:val="auto"/>
          <w:sz w:val="22"/>
          <w:rtl/>
        </w:rPr>
        <w:t xml:space="preserve"> 2014 </w:t>
      </w:r>
      <w:ins w:id="185" w:author="Ofir Tal" w:date="2019-09-17T11:48:00Z">
        <w:r w:rsidR="00086D0E">
          <w:rPr>
            <w:rStyle w:val="emailstyle17"/>
            <w:rFonts w:cs="David" w:hint="cs"/>
            <w:b/>
            <w:bCs/>
            <w:color w:val="auto"/>
            <w:sz w:val="22"/>
            <w:rtl/>
          </w:rPr>
          <w:t xml:space="preserve">(תום התקופה הקצובה בחוזה הבכירים) </w:t>
        </w:r>
      </w:ins>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אוגוסט</w:t>
      </w:r>
      <w:r w:rsidR="003A2E11" w:rsidRPr="00086D0E">
        <w:rPr>
          <w:rStyle w:val="emailstyle17"/>
          <w:rFonts w:cs="David"/>
          <w:b/>
          <w:bCs/>
          <w:color w:val="auto"/>
          <w:sz w:val="22"/>
          <w:rtl/>
        </w:rPr>
        <w:t xml:space="preserve"> 2019</w:t>
      </w:r>
      <w:ins w:id="186" w:author="Ofir Tal" w:date="2019-09-17T11:43:00Z">
        <w:r w:rsidR="00086D0E" w:rsidRPr="00086D0E">
          <w:rPr>
            <w:rStyle w:val="emailstyle17"/>
            <w:rFonts w:cs="David"/>
            <w:b/>
            <w:bCs/>
            <w:color w:val="auto"/>
            <w:sz w:val="22"/>
            <w:rtl/>
          </w:rPr>
          <w:t xml:space="preserve"> (65 חודשים</w:t>
        </w:r>
      </w:ins>
      <w:ins w:id="187" w:author="Ofir Tal" w:date="2019-09-17T11:44:00Z">
        <w:r w:rsidR="00086D0E" w:rsidRPr="00086D0E">
          <w:rPr>
            <w:rStyle w:val="emailstyle17"/>
            <w:rFonts w:cs="David"/>
            <w:b/>
            <w:bCs/>
            <w:color w:val="auto"/>
            <w:sz w:val="22"/>
            <w:rtl/>
          </w:rPr>
          <w:t>)</w:t>
        </w:r>
      </w:ins>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בכלל</w:t>
      </w:r>
      <w:del w:id="188" w:author="Ofir Tal" w:date="2019-09-17T11:44:00Z">
        <w:r w:rsidR="00ED5AA9" w:rsidRPr="00086D0E" w:rsidDel="00086D0E">
          <w:rPr>
            <w:rStyle w:val="emailstyle17"/>
            <w:rFonts w:cs="David"/>
            <w:b/>
            <w:bCs/>
            <w:color w:val="auto"/>
            <w:sz w:val="22"/>
            <w:rtl/>
          </w:rPr>
          <w:delText xml:space="preserve"> </w:delText>
        </w:r>
        <w:r w:rsidR="00ED5AA9" w:rsidRPr="00086D0E" w:rsidDel="00086D0E">
          <w:rPr>
            <w:rStyle w:val="emailstyle17"/>
            <w:rFonts w:cs="David"/>
            <w:b/>
            <w:bCs/>
            <w:color w:val="auto"/>
            <w:sz w:val="22"/>
            <w:rtl/>
            <w:rPrChange w:id="189" w:author="Ofir Tal" w:date="2019-09-17T11:45:00Z">
              <w:rPr>
                <w:rStyle w:val="emailstyle17"/>
                <w:rFonts w:cs="David"/>
                <w:b/>
                <w:bCs/>
                <w:color w:val="auto"/>
                <w:sz w:val="22"/>
                <w:highlight w:val="cyan"/>
                <w:rtl/>
              </w:rPr>
            </w:rPrChange>
          </w:rPr>
          <w:delText xml:space="preserve">(65 </w:delText>
        </w:r>
        <w:r w:rsidR="00ED5AA9" w:rsidRPr="00086D0E" w:rsidDel="00086D0E">
          <w:rPr>
            <w:rStyle w:val="emailstyle17"/>
            <w:rFonts w:cs="David" w:hint="eastAsia"/>
            <w:b/>
            <w:bCs/>
            <w:color w:val="auto"/>
            <w:sz w:val="22"/>
            <w:rtl/>
            <w:rPrChange w:id="190" w:author="Ofir Tal" w:date="2019-09-17T11:45:00Z">
              <w:rPr>
                <w:rStyle w:val="emailstyle17"/>
                <w:rFonts w:cs="David" w:hint="eastAsia"/>
                <w:b/>
                <w:bCs/>
                <w:color w:val="auto"/>
                <w:sz w:val="22"/>
                <w:highlight w:val="cyan"/>
                <w:rtl/>
              </w:rPr>
            </w:rPrChange>
          </w:rPr>
          <w:delText>חודשים</w:delText>
        </w:r>
        <w:r w:rsidR="00ED5AA9" w:rsidRPr="00086D0E" w:rsidDel="00086D0E">
          <w:rPr>
            <w:rStyle w:val="emailstyle17"/>
            <w:rFonts w:cs="David"/>
            <w:b/>
            <w:bCs/>
            <w:color w:val="auto"/>
            <w:sz w:val="22"/>
            <w:rtl/>
            <w:rPrChange w:id="191" w:author="Ofir Tal" w:date="2019-09-17T11:45:00Z">
              <w:rPr>
                <w:rStyle w:val="emailstyle17"/>
                <w:rFonts w:cs="David"/>
                <w:b/>
                <w:bCs/>
                <w:color w:val="auto"/>
                <w:sz w:val="22"/>
                <w:highlight w:val="cyan"/>
                <w:rtl/>
              </w:rPr>
            </w:rPrChange>
          </w:rPr>
          <w:delText>)</w:delText>
        </w:r>
      </w:del>
      <w:r w:rsidR="003A2E11" w:rsidRPr="00086D0E">
        <w:rPr>
          <w:rStyle w:val="emailstyle17"/>
          <w:rFonts w:cs="David"/>
          <w:b/>
          <w:bCs/>
          <w:color w:val="auto"/>
          <w:sz w:val="22"/>
          <w:rtl/>
          <w:rPrChange w:id="192" w:author="Ofir Tal" w:date="2019-09-17T11:45:00Z">
            <w:rPr>
              <w:rStyle w:val="emailstyle17"/>
              <w:rFonts w:cs="David"/>
              <w:b/>
              <w:bCs/>
              <w:color w:val="auto"/>
              <w:sz w:val="22"/>
              <w:highlight w:val="cyan"/>
              <w:rtl/>
            </w:rPr>
          </w:rPrChange>
        </w:rPr>
        <w:t>.</w:t>
      </w:r>
    </w:p>
    <w:p w14:paraId="0CA03E8D" w14:textId="026C91D1" w:rsidR="006B7FE7" w:rsidRPr="00086D0E" w:rsidDel="00086D0E" w:rsidRDefault="009B74B7" w:rsidP="00211F05">
      <w:pPr>
        <w:pStyle w:val="11"/>
        <w:tabs>
          <w:tab w:val="left" w:pos="1088"/>
        </w:tabs>
        <w:spacing w:before="0" w:after="240" w:line="360" w:lineRule="auto"/>
        <w:ind w:left="1088" w:firstLine="0"/>
        <w:rPr>
          <w:del w:id="193" w:author="Ofir Tal" w:date="2019-09-17T11:44:00Z"/>
          <w:rStyle w:val="emailstyle17"/>
          <w:rFonts w:cs="David"/>
          <w:color w:val="auto"/>
          <w:sz w:val="22"/>
        </w:rPr>
      </w:pPr>
      <w:del w:id="194" w:author="Ofir Tal" w:date="2019-09-17T11:44:00Z">
        <w:r w:rsidRPr="00086D0E" w:rsidDel="00086D0E">
          <w:rPr>
            <w:rStyle w:val="emailstyle17"/>
            <w:rFonts w:cs="David" w:hint="eastAsia"/>
            <w:color w:val="auto"/>
            <w:sz w:val="22"/>
            <w:rtl/>
            <w:rPrChange w:id="195" w:author="Ofir Tal" w:date="2019-09-17T11:45:00Z">
              <w:rPr>
                <w:rStyle w:val="emailstyle17"/>
                <w:rFonts w:cs="David" w:hint="eastAsia"/>
                <w:color w:val="auto"/>
                <w:sz w:val="22"/>
                <w:highlight w:val="yellow"/>
                <w:rtl/>
              </w:rPr>
            </w:rPrChange>
          </w:rPr>
          <w:delText>הניסוח</w:delText>
        </w:r>
        <w:r w:rsidRPr="00086D0E" w:rsidDel="00086D0E">
          <w:rPr>
            <w:rStyle w:val="emailstyle17"/>
            <w:rFonts w:cs="David"/>
            <w:color w:val="auto"/>
            <w:sz w:val="22"/>
            <w:rtl/>
            <w:rPrChange w:id="196" w:author="Ofir Tal" w:date="2019-09-17T11:45:00Z">
              <w:rPr>
                <w:rStyle w:val="emailstyle17"/>
                <w:rFonts w:cs="David"/>
                <w:color w:val="auto"/>
                <w:sz w:val="22"/>
                <w:highlight w:val="yellow"/>
                <w:rtl/>
              </w:rPr>
            </w:rPrChange>
          </w:rPr>
          <w:delText xml:space="preserve"> של </w:delText>
        </w:r>
        <w:r w:rsidR="006B7FE7" w:rsidRPr="00086D0E" w:rsidDel="00086D0E">
          <w:rPr>
            <w:rStyle w:val="emailstyle17"/>
            <w:rFonts w:cs="David" w:hint="eastAsia"/>
            <w:color w:val="auto"/>
            <w:sz w:val="22"/>
            <w:rtl/>
            <w:rPrChange w:id="197" w:author="Ofir Tal" w:date="2019-09-17T11:45:00Z">
              <w:rPr>
                <w:rStyle w:val="emailstyle17"/>
                <w:rFonts w:cs="David" w:hint="eastAsia"/>
                <w:color w:val="auto"/>
                <w:sz w:val="22"/>
                <w:highlight w:val="yellow"/>
                <w:rtl/>
              </w:rPr>
            </w:rPrChange>
          </w:rPr>
          <w:delText>המלים</w:delText>
        </w:r>
        <w:r w:rsidR="006B7FE7" w:rsidRPr="00086D0E" w:rsidDel="00086D0E">
          <w:rPr>
            <w:rStyle w:val="emailstyle17"/>
            <w:rFonts w:cs="David"/>
            <w:color w:val="auto"/>
            <w:sz w:val="22"/>
            <w:rtl/>
            <w:rPrChange w:id="198" w:author="Ofir Tal" w:date="2019-09-17T11:45:00Z">
              <w:rPr>
                <w:rStyle w:val="emailstyle17"/>
                <w:rFonts w:cs="David"/>
                <w:color w:val="auto"/>
                <w:sz w:val="22"/>
                <w:highlight w:val="yellow"/>
                <w:rtl/>
              </w:rPr>
            </w:rPrChange>
          </w:rPr>
          <w:delText xml:space="preserve"> </w:delText>
        </w:r>
        <w:r w:rsidR="006B7FE7" w:rsidRPr="00086D0E" w:rsidDel="00086D0E">
          <w:rPr>
            <w:rStyle w:val="emailstyle17"/>
            <w:rFonts w:cs="David" w:hint="eastAsia"/>
            <w:color w:val="auto"/>
            <w:sz w:val="22"/>
            <w:rtl/>
            <w:rPrChange w:id="199" w:author="Ofir Tal" w:date="2019-09-17T11:45:00Z">
              <w:rPr>
                <w:rStyle w:val="emailstyle17"/>
                <w:rFonts w:cs="David" w:hint="eastAsia"/>
                <w:color w:val="auto"/>
                <w:sz w:val="22"/>
                <w:highlight w:val="yellow"/>
                <w:rtl/>
              </w:rPr>
            </w:rPrChange>
          </w:rPr>
          <w:delText>הפותחות</w:delText>
        </w:r>
        <w:r w:rsidR="006B7FE7" w:rsidRPr="00086D0E" w:rsidDel="00086D0E">
          <w:rPr>
            <w:rStyle w:val="emailstyle17"/>
            <w:rFonts w:cs="David"/>
            <w:color w:val="auto"/>
            <w:sz w:val="22"/>
            <w:rtl/>
            <w:rPrChange w:id="200" w:author="Ofir Tal" w:date="2019-09-17T11:45:00Z">
              <w:rPr>
                <w:rStyle w:val="emailstyle17"/>
                <w:rFonts w:cs="David"/>
                <w:color w:val="auto"/>
                <w:sz w:val="22"/>
                <w:highlight w:val="yellow"/>
                <w:rtl/>
              </w:rPr>
            </w:rPrChange>
          </w:rPr>
          <w:delText xml:space="preserve"> </w:delText>
        </w:r>
        <w:r w:rsidR="006B7FE7" w:rsidRPr="00086D0E" w:rsidDel="00086D0E">
          <w:rPr>
            <w:rStyle w:val="emailstyle17"/>
            <w:rFonts w:cs="David" w:hint="eastAsia"/>
            <w:color w:val="auto"/>
            <w:sz w:val="22"/>
            <w:rtl/>
            <w:rPrChange w:id="201" w:author="Ofir Tal" w:date="2019-09-17T11:45:00Z">
              <w:rPr>
                <w:rStyle w:val="emailstyle17"/>
                <w:rFonts w:cs="David" w:hint="eastAsia"/>
                <w:color w:val="auto"/>
                <w:sz w:val="22"/>
                <w:highlight w:val="yellow"/>
                <w:rtl/>
              </w:rPr>
            </w:rPrChange>
          </w:rPr>
          <w:delText>ב</w:delText>
        </w:r>
        <w:r w:rsidR="006B7FE7" w:rsidRPr="00086D0E" w:rsidDel="00086D0E">
          <w:rPr>
            <w:rStyle w:val="emailstyle17"/>
            <w:rFonts w:cs="David"/>
            <w:color w:val="auto"/>
            <w:sz w:val="22"/>
            <w:rtl/>
            <w:rPrChange w:id="202" w:author="Ofir Tal" w:date="2019-09-17T11:45:00Z">
              <w:rPr>
                <w:rStyle w:val="emailstyle17"/>
                <w:rFonts w:cs="David"/>
                <w:color w:val="auto"/>
                <w:sz w:val="22"/>
                <w:highlight w:val="yellow"/>
                <w:rtl/>
              </w:rPr>
            </w:rPrChange>
          </w:rPr>
          <w:delText xml:space="preserve">74.2 </w:delText>
        </w:r>
        <w:r w:rsidR="006B7FE7" w:rsidRPr="00086D0E" w:rsidDel="00086D0E">
          <w:rPr>
            <w:rStyle w:val="emailstyle17"/>
            <w:rFonts w:cs="David" w:hint="eastAsia"/>
            <w:color w:val="auto"/>
            <w:sz w:val="22"/>
            <w:rtl/>
            <w:rPrChange w:id="203" w:author="Ofir Tal" w:date="2019-09-17T11:45:00Z">
              <w:rPr>
                <w:rStyle w:val="emailstyle17"/>
                <w:rFonts w:cs="David" w:hint="eastAsia"/>
                <w:color w:val="auto"/>
                <w:sz w:val="22"/>
                <w:highlight w:val="yellow"/>
                <w:rtl/>
              </w:rPr>
            </w:rPrChange>
          </w:rPr>
          <w:delText>ו</w:delText>
        </w:r>
        <w:r w:rsidR="006B7FE7" w:rsidRPr="00086D0E" w:rsidDel="00086D0E">
          <w:rPr>
            <w:rStyle w:val="emailstyle17"/>
            <w:rFonts w:cs="David"/>
            <w:color w:val="auto"/>
            <w:sz w:val="22"/>
            <w:rtl/>
            <w:rPrChange w:id="204" w:author="Ofir Tal" w:date="2019-09-17T11:45:00Z">
              <w:rPr>
                <w:rStyle w:val="emailstyle17"/>
                <w:rFonts w:cs="David"/>
                <w:color w:val="auto"/>
                <w:sz w:val="22"/>
                <w:highlight w:val="yellow"/>
                <w:rtl/>
              </w:rPr>
            </w:rPrChange>
          </w:rPr>
          <w:delText>-74.3 "</w:delText>
        </w:r>
        <w:r w:rsidR="006B7FE7" w:rsidRPr="00086D0E" w:rsidDel="00086D0E">
          <w:rPr>
            <w:rStyle w:val="emailstyle17"/>
            <w:rFonts w:cs="David" w:hint="eastAsia"/>
            <w:b/>
            <w:bCs/>
            <w:color w:val="auto"/>
            <w:sz w:val="22"/>
            <w:rtl/>
            <w:rPrChange w:id="205" w:author="Ofir Tal" w:date="2019-09-17T11:45:00Z">
              <w:rPr>
                <w:rStyle w:val="emailstyle17"/>
                <w:rFonts w:cs="David" w:hint="eastAsia"/>
                <w:b/>
                <w:bCs/>
                <w:color w:val="auto"/>
                <w:sz w:val="22"/>
                <w:highlight w:val="yellow"/>
                <w:rtl/>
              </w:rPr>
            </w:rPrChange>
          </w:rPr>
          <w:delText>שכר</w:delText>
        </w:r>
        <w:r w:rsidR="006B7FE7" w:rsidRPr="00086D0E" w:rsidDel="00086D0E">
          <w:rPr>
            <w:rStyle w:val="emailstyle17"/>
            <w:rFonts w:cs="David"/>
            <w:b/>
            <w:bCs/>
            <w:color w:val="auto"/>
            <w:sz w:val="22"/>
            <w:rtl/>
            <w:rPrChange w:id="206"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207" w:author="Ofir Tal" w:date="2019-09-17T11:45:00Z">
              <w:rPr>
                <w:rStyle w:val="emailstyle17"/>
                <w:rFonts w:cs="David" w:hint="eastAsia"/>
                <w:b/>
                <w:bCs/>
                <w:color w:val="auto"/>
                <w:sz w:val="22"/>
                <w:highlight w:val="yellow"/>
                <w:rtl/>
              </w:rPr>
            </w:rPrChange>
          </w:rPr>
          <w:delText>לפי</w:delText>
        </w:r>
        <w:r w:rsidR="006B7FE7" w:rsidRPr="00086D0E" w:rsidDel="00086D0E">
          <w:rPr>
            <w:rStyle w:val="emailstyle17"/>
            <w:rFonts w:cs="David"/>
            <w:b/>
            <w:bCs/>
            <w:color w:val="auto"/>
            <w:sz w:val="22"/>
            <w:rtl/>
            <w:rPrChange w:id="208"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209" w:author="Ofir Tal" w:date="2019-09-17T11:45:00Z">
              <w:rPr>
                <w:rStyle w:val="emailstyle17"/>
                <w:rFonts w:cs="David" w:hint="eastAsia"/>
                <w:b/>
                <w:bCs/>
                <w:color w:val="auto"/>
                <w:sz w:val="22"/>
                <w:highlight w:val="yellow"/>
                <w:rtl/>
              </w:rPr>
            </w:rPrChange>
          </w:rPr>
          <w:delText>חוזה</w:delText>
        </w:r>
        <w:r w:rsidR="006B7FE7" w:rsidRPr="00086D0E" w:rsidDel="00086D0E">
          <w:rPr>
            <w:rStyle w:val="emailstyle17"/>
            <w:rFonts w:cs="David"/>
            <w:b/>
            <w:bCs/>
            <w:color w:val="auto"/>
            <w:sz w:val="22"/>
            <w:rtl/>
            <w:rPrChange w:id="210"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211" w:author="Ofir Tal" w:date="2019-09-17T11:45:00Z">
              <w:rPr>
                <w:rStyle w:val="emailstyle17"/>
                <w:rFonts w:cs="David" w:hint="eastAsia"/>
                <w:b/>
                <w:bCs/>
                <w:color w:val="auto"/>
                <w:sz w:val="22"/>
                <w:highlight w:val="yellow"/>
                <w:rtl/>
              </w:rPr>
            </w:rPrChange>
          </w:rPr>
          <w:delText>בכירים</w:delText>
        </w:r>
        <w:r w:rsidR="006B7FE7" w:rsidRPr="00086D0E" w:rsidDel="00086D0E">
          <w:rPr>
            <w:rStyle w:val="emailstyle17"/>
            <w:rFonts w:cs="David"/>
            <w:color w:val="auto"/>
            <w:sz w:val="22"/>
            <w:rtl/>
            <w:rPrChange w:id="212" w:author="Ofir Tal" w:date="2019-09-17T11:45:00Z">
              <w:rPr>
                <w:rStyle w:val="emailstyle17"/>
                <w:rFonts w:cs="David"/>
                <w:color w:val="auto"/>
                <w:sz w:val="22"/>
                <w:highlight w:val="yellow"/>
                <w:rtl/>
              </w:rPr>
            </w:rPrChange>
          </w:rPr>
          <w:delText xml:space="preserve"> וכו' " ו"</w:delText>
        </w:r>
        <w:r w:rsidR="006B7FE7" w:rsidRPr="00086D0E" w:rsidDel="00086D0E">
          <w:rPr>
            <w:rStyle w:val="emailstyle17"/>
            <w:rFonts w:cs="David" w:hint="eastAsia"/>
            <w:b/>
            <w:bCs/>
            <w:color w:val="auto"/>
            <w:sz w:val="22"/>
            <w:rtl/>
            <w:rPrChange w:id="213" w:author="Ofir Tal" w:date="2019-09-17T11:45:00Z">
              <w:rPr>
                <w:rStyle w:val="emailstyle17"/>
                <w:rFonts w:cs="David" w:hint="eastAsia"/>
                <w:b/>
                <w:bCs/>
                <w:color w:val="auto"/>
                <w:sz w:val="22"/>
                <w:highlight w:val="yellow"/>
                <w:rtl/>
              </w:rPr>
            </w:rPrChange>
          </w:rPr>
          <w:delText>שכר</w:delText>
        </w:r>
        <w:r w:rsidR="006B7FE7" w:rsidRPr="00086D0E" w:rsidDel="00086D0E">
          <w:rPr>
            <w:rStyle w:val="emailstyle17"/>
            <w:rFonts w:cs="David"/>
            <w:b/>
            <w:bCs/>
            <w:color w:val="auto"/>
            <w:sz w:val="22"/>
            <w:rtl/>
            <w:rPrChange w:id="214"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215" w:author="Ofir Tal" w:date="2019-09-17T11:45:00Z">
              <w:rPr>
                <w:rStyle w:val="emailstyle17"/>
                <w:rFonts w:cs="David" w:hint="eastAsia"/>
                <w:b/>
                <w:bCs/>
                <w:color w:val="auto"/>
                <w:sz w:val="22"/>
                <w:highlight w:val="yellow"/>
                <w:rtl/>
              </w:rPr>
            </w:rPrChange>
          </w:rPr>
          <w:delText>לפי</w:delText>
        </w:r>
        <w:r w:rsidR="006B7FE7" w:rsidRPr="00086D0E" w:rsidDel="00086D0E">
          <w:rPr>
            <w:rStyle w:val="emailstyle17"/>
            <w:rFonts w:cs="David"/>
            <w:b/>
            <w:bCs/>
            <w:color w:val="auto"/>
            <w:sz w:val="22"/>
            <w:rtl/>
            <w:rPrChange w:id="216"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217" w:author="Ofir Tal" w:date="2019-09-17T11:45:00Z">
              <w:rPr>
                <w:rStyle w:val="emailstyle17"/>
                <w:rFonts w:cs="David" w:hint="eastAsia"/>
                <w:b/>
                <w:bCs/>
                <w:color w:val="auto"/>
                <w:sz w:val="22"/>
                <w:highlight w:val="yellow"/>
                <w:rtl/>
              </w:rPr>
            </w:rPrChange>
          </w:rPr>
          <w:delText>דרגה</w:delText>
        </w:r>
        <w:r w:rsidR="006B7FE7" w:rsidRPr="00086D0E" w:rsidDel="00086D0E">
          <w:rPr>
            <w:rStyle w:val="emailstyle17"/>
            <w:rFonts w:cs="David"/>
            <w:b/>
            <w:bCs/>
            <w:color w:val="auto"/>
            <w:sz w:val="22"/>
            <w:rtl/>
            <w:rPrChange w:id="218" w:author="Ofir Tal" w:date="2019-09-17T11:45:00Z">
              <w:rPr>
                <w:rStyle w:val="emailstyle17"/>
                <w:rFonts w:cs="David"/>
                <w:b/>
                <w:bCs/>
                <w:color w:val="auto"/>
                <w:sz w:val="22"/>
                <w:highlight w:val="yellow"/>
                <w:rtl/>
              </w:rPr>
            </w:rPrChange>
          </w:rPr>
          <w:delText xml:space="preserve"> 46+</w:delText>
        </w:r>
        <w:r w:rsidR="006B7FE7" w:rsidRPr="00086D0E" w:rsidDel="00086D0E">
          <w:rPr>
            <w:rStyle w:val="emailstyle17"/>
            <w:rFonts w:cs="David" w:hint="eastAsia"/>
            <w:color w:val="auto"/>
            <w:sz w:val="22"/>
            <w:rtl/>
            <w:rPrChange w:id="219" w:author="Ofir Tal" w:date="2019-09-17T11:45:00Z">
              <w:rPr>
                <w:rStyle w:val="emailstyle17"/>
                <w:rFonts w:cs="David" w:hint="eastAsia"/>
                <w:color w:val="auto"/>
                <w:sz w:val="22"/>
                <w:highlight w:val="yellow"/>
                <w:rtl/>
              </w:rPr>
            </w:rPrChange>
          </w:rPr>
          <w:delText>וכו</w:delText>
        </w:r>
        <w:r w:rsidR="006B7FE7" w:rsidRPr="00086D0E" w:rsidDel="00086D0E">
          <w:rPr>
            <w:rStyle w:val="emailstyle17"/>
            <w:rFonts w:cs="David"/>
            <w:color w:val="auto"/>
            <w:sz w:val="22"/>
            <w:rtl/>
            <w:rPrChange w:id="220" w:author="Ofir Tal" w:date="2019-09-17T11:45:00Z">
              <w:rPr>
                <w:rStyle w:val="emailstyle17"/>
                <w:rFonts w:cs="David"/>
                <w:color w:val="auto"/>
                <w:sz w:val="22"/>
                <w:highlight w:val="yellow"/>
                <w:rtl/>
              </w:rPr>
            </w:rPrChange>
          </w:rPr>
          <w:delText>' "</w:delText>
        </w:r>
        <w:r w:rsidRPr="00086D0E" w:rsidDel="00086D0E">
          <w:rPr>
            <w:rStyle w:val="emailstyle17"/>
            <w:rFonts w:cs="David"/>
            <w:color w:val="auto"/>
            <w:sz w:val="22"/>
            <w:rtl/>
            <w:rPrChange w:id="221"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22" w:author="Ofir Tal" w:date="2019-09-17T11:45:00Z">
              <w:rPr>
                <w:rStyle w:val="emailstyle17"/>
                <w:rFonts w:cs="David" w:hint="eastAsia"/>
                <w:color w:val="auto"/>
                <w:sz w:val="22"/>
                <w:highlight w:val="yellow"/>
                <w:rtl/>
              </w:rPr>
            </w:rPrChange>
          </w:rPr>
          <w:delText>ההמשך</w:delText>
        </w:r>
        <w:r w:rsidR="00DE48B2" w:rsidRPr="00086D0E" w:rsidDel="00086D0E">
          <w:rPr>
            <w:rStyle w:val="emailstyle17"/>
            <w:rFonts w:cs="David"/>
            <w:color w:val="auto"/>
            <w:sz w:val="22"/>
            <w:rtl/>
            <w:rPrChange w:id="223" w:author="Ofir Tal" w:date="2019-09-17T11:45:00Z">
              <w:rPr>
                <w:rStyle w:val="emailstyle17"/>
                <w:rFonts w:cs="David"/>
                <w:color w:val="auto"/>
                <w:sz w:val="22"/>
                <w:highlight w:val="yellow"/>
                <w:rtl/>
              </w:rPr>
            </w:rPrChange>
          </w:rPr>
          <w:delText xml:space="preserve"> לנ"ל "בהתאם...זכאי להפרשי פנסיה..." כהמשך ל74.1 הנ"ל, </w:delText>
        </w:r>
        <w:r w:rsidRPr="00086D0E" w:rsidDel="00086D0E">
          <w:rPr>
            <w:rStyle w:val="emailstyle17"/>
            <w:rFonts w:cs="David" w:hint="eastAsia"/>
            <w:color w:val="auto"/>
            <w:sz w:val="22"/>
            <w:rtl/>
            <w:rPrChange w:id="224" w:author="Ofir Tal" w:date="2019-09-17T11:45:00Z">
              <w:rPr>
                <w:rStyle w:val="emailstyle17"/>
                <w:rFonts w:cs="David" w:hint="eastAsia"/>
                <w:color w:val="auto"/>
                <w:sz w:val="22"/>
                <w:highlight w:val="yellow"/>
                <w:rtl/>
              </w:rPr>
            </w:rPrChange>
          </w:rPr>
          <w:delText>לא</w:delText>
        </w:r>
        <w:r w:rsidRPr="00086D0E" w:rsidDel="00086D0E">
          <w:rPr>
            <w:rStyle w:val="emailstyle17"/>
            <w:rFonts w:cs="David"/>
            <w:color w:val="auto"/>
            <w:sz w:val="22"/>
            <w:rtl/>
            <w:rPrChange w:id="225" w:author="Ofir Tal" w:date="2019-09-17T11:45:00Z">
              <w:rPr>
                <w:rStyle w:val="emailstyle17"/>
                <w:rFonts w:cs="David"/>
                <w:color w:val="auto"/>
                <w:sz w:val="22"/>
                <w:highlight w:val="yellow"/>
                <w:rtl/>
              </w:rPr>
            </w:rPrChange>
          </w:rPr>
          <w:delText xml:space="preserve"> "זורם" נכון. </w:delText>
        </w:r>
        <w:r w:rsidR="00DE48B2" w:rsidRPr="00086D0E" w:rsidDel="00086D0E">
          <w:rPr>
            <w:rStyle w:val="emailstyle17"/>
            <w:rFonts w:cs="David"/>
            <w:color w:val="auto"/>
            <w:sz w:val="22"/>
            <w:rtl/>
            <w:rPrChange w:id="226" w:author="Ofir Tal" w:date="2019-09-17T11:45:00Z">
              <w:rPr>
                <w:rStyle w:val="emailstyle17"/>
                <w:rFonts w:cs="David"/>
                <w:color w:val="auto"/>
                <w:sz w:val="22"/>
                <w:highlight w:val="yellow"/>
                <w:rtl/>
              </w:rPr>
            </w:rPrChange>
          </w:rPr>
          <w:delText xml:space="preserve">(נשמע </w:delText>
        </w:r>
        <w:r w:rsidR="00DE48B2" w:rsidRPr="00086D0E" w:rsidDel="00086D0E">
          <w:rPr>
            <w:rStyle w:val="emailstyle17"/>
            <w:rFonts w:cs="David" w:hint="eastAsia"/>
            <w:color w:val="auto"/>
            <w:sz w:val="22"/>
            <w:rtl/>
            <w:rPrChange w:id="227" w:author="Ofir Tal" w:date="2019-09-17T11:45:00Z">
              <w:rPr>
                <w:rStyle w:val="emailstyle17"/>
                <w:rFonts w:cs="David" w:hint="eastAsia"/>
                <w:color w:val="auto"/>
                <w:sz w:val="22"/>
                <w:highlight w:val="yellow"/>
                <w:rtl/>
              </w:rPr>
            </w:rPrChange>
          </w:rPr>
          <w:delText>כאילו</w:delText>
        </w:r>
        <w:r w:rsidR="00DE48B2" w:rsidRPr="00086D0E" w:rsidDel="00086D0E">
          <w:rPr>
            <w:rStyle w:val="emailstyle17"/>
            <w:rFonts w:cs="David"/>
            <w:color w:val="auto"/>
            <w:sz w:val="22"/>
            <w:rtl/>
            <w:rPrChange w:id="228"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29" w:author="Ofir Tal" w:date="2019-09-17T11:45:00Z">
              <w:rPr>
                <w:rStyle w:val="emailstyle17"/>
                <w:rFonts w:cs="David" w:hint="eastAsia"/>
                <w:color w:val="auto"/>
                <w:sz w:val="22"/>
                <w:highlight w:val="yellow"/>
                <w:rtl/>
              </w:rPr>
            </w:rPrChange>
          </w:rPr>
          <w:delText>התביעה</w:delText>
        </w:r>
        <w:r w:rsidR="00DE48B2" w:rsidRPr="00086D0E" w:rsidDel="00086D0E">
          <w:rPr>
            <w:rStyle w:val="emailstyle17"/>
            <w:rFonts w:cs="David"/>
            <w:color w:val="auto"/>
            <w:sz w:val="22"/>
            <w:rtl/>
            <w:rPrChange w:id="230"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31" w:author="Ofir Tal" w:date="2019-09-17T11:45:00Z">
              <w:rPr>
                <w:rStyle w:val="emailstyle17"/>
                <w:rFonts w:cs="David" w:hint="eastAsia"/>
                <w:color w:val="auto"/>
                <w:sz w:val="22"/>
                <w:highlight w:val="yellow"/>
                <w:rtl/>
              </w:rPr>
            </w:rPrChange>
          </w:rPr>
          <w:delText>היא</w:delText>
        </w:r>
        <w:r w:rsidR="00DE48B2" w:rsidRPr="00086D0E" w:rsidDel="00086D0E">
          <w:rPr>
            <w:rStyle w:val="emailstyle17"/>
            <w:rFonts w:cs="David"/>
            <w:color w:val="auto"/>
            <w:sz w:val="22"/>
            <w:rtl/>
            <w:rPrChange w:id="232"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33" w:author="Ofir Tal" w:date="2019-09-17T11:45:00Z">
              <w:rPr>
                <w:rStyle w:val="emailstyle17"/>
                <w:rFonts w:cs="David" w:hint="eastAsia"/>
                <w:color w:val="auto"/>
                <w:sz w:val="22"/>
                <w:highlight w:val="yellow"/>
                <w:rtl/>
              </w:rPr>
            </w:rPrChange>
          </w:rPr>
          <w:delText>לשכר</w:delText>
        </w:r>
        <w:r w:rsidR="00DE48B2" w:rsidRPr="00086D0E" w:rsidDel="00086D0E">
          <w:rPr>
            <w:rStyle w:val="emailstyle17"/>
            <w:rFonts w:cs="David"/>
            <w:color w:val="auto"/>
            <w:sz w:val="22"/>
            <w:rtl/>
            <w:rPrChange w:id="234"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35" w:author="Ofir Tal" w:date="2019-09-17T11:45:00Z">
              <w:rPr>
                <w:rStyle w:val="emailstyle17"/>
                <w:rFonts w:cs="David" w:hint="eastAsia"/>
                <w:color w:val="auto"/>
                <w:sz w:val="22"/>
                <w:highlight w:val="yellow"/>
                <w:rtl/>
              </w:rPr>
            </w:rPrChange>
          </w:rPr>
          <w:delText>כשהכוונה</w:delText>
        </w:r>
        <w:r w:rsidR="00DE48B2" w:rsidRPr="00086D0E" w:rsidDel="00086D0E">
          <w:rPr>
            <w:rStyle w:val="emailstyle17"/>
            <w:rFonts w:cs="David"/>
            <w:color w:val="auto"/>
            <w:sz w:val="22"/>
            <w:rtl/>
            <w:rPrChange w:id="236"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37" w:author="Ofir Tal" w:date="2019-09-17T11:45:00Z">
              <w:rPr>
                <w:rStyle w:val="emailstyle17"/>
                <w:rFonts w:cs="David" w:hint="eastAsia"/>
                <w:color w:val="auto"/>
                <w:sz w:val="22"/>
                <w:highlight w:val="yellow"/>
                <w:rtl/>
              </w:rPr>
            </w:rPrChange>
          </w:rPr>
          <w:delText>לגימלה</w:delText>
        </w:r>
        <w:r w:rsidR="00DE48B2" w:rsidRPr="00086D0E" w:rsidDel="00086D0E">
          <w:rPr>
            <w:rStyle w:val="emailstyle17"/>
            <w:rFonts w:cs="David"/>
            <w:color w:val="auto"/>
            <w:sz w:val="22"/>
            <w:rtl/>
            <w:rPrChange w:id="238"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39" w:author="Ofir Tal" w:date="2019-09-17T11:45:00Z">
              <w:rPr>
                <w:rStyle w:val="emailstyle17"/>
                <w:rFonts w:cs="David" w:hint="eastAsia"/>
                <w:color w:val="auto"/>
                <w:sz w:val="22"/>
                <w:highlight w:val="yellow"/>
                <w:rtl/>
              </w:rPr>
            </w:rPrChange>
          </w:rPr>
          <w:delText>על</w:delText>
        </w:r>
        <w:r w:rsidR="00DE48B2" w:rsidRPr="00086D0E" w:rsidDel="00086D0E">
          <w:rPr>
            <w:rStyle w:val="emailstyle17"/>
            <w:rFonts w:cs="David"/>
            <w:color w:val="auto"/>
            <w:sz w:val="22"/>
            <w:rtl/>
            <w:rPrChange w:id="240"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41" w:author="Ofir Tal" w:date="2019-09-17T11:45:00Z">
              <w:rPr>
                <w:rStyle w:val="emailstyle17"/>
                <w:rFonts w:cs="David" w:hint="eastAsia"/>
                <w:color w:val="auto"/>
                <w:sz w:val="22"/>
                <w:highlight w:val="yellow"/>
                <w:rtl/>
              </w:rPr>
            </w:rPrChange>
          </w:rPr>
          <w:delText>בסיס</w:delText>
        </w:r>
        <w:r w:rsidR="00DE48B2" w:rsidRPr="00086D0E" w:rsidDel="00086D0E">
          <w:rPr>
            <w:rStyle w:val="emailstyle17"/>
            <w:rFonts w:cs="David"/>
            <w:color w:val="auto"/>
            <w:sz w:val="22"/>
            <w:rtl/>
            <w:rPrChange w:id="242"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43" w:author="Ofir Tal" w:date="2019-09-17T11:45:00Z">
              <w:rPr>
                <w:rStyle w:val="emailstyle17"/>
                <w:rFonts w:cs="David" w:hint="eastAsia"/>
                <w:color w:val="auto"/>
                <w:sz w:val="22"/>
                <w:highlight w:val="yellow"/>
                <w:rtl/>
              </w:rPr>
            </w:rPrChange>
          </w:rPr>
          <w:delText>השכר</w:delText>
        </w:r>
        <w:r w:rsidR="00DE48B2" w:rsidRPr="00086D0E" w:rsidDel="00086D0E">
          <w:rPr>
            <w:rStyle w:val="emailstyle17"/>
            <w:rFonts w:cs="David"/>
            <w:color w:val="auto"/>
            <w:sz w:val="22"/>
            <w:rtl/>
            <w:rPrChange w:id="244" w:author="Ofir Tal" w:date="2019-09-17T11:45:00Z">
              <w:rPr>
                <w:rStyle w:val="emailstyle17"/>
                <w:rFonts w:cs="David"/>
                <w:color w:val="auto"/>
                <w:sz w:val="22"/>
                <w:highlight w:val="yellow"/>
                <w:rtl/>
              </w:rPr>
            </w:rPrChange>
          </w:rPr>
          <w:delText xml:space="preserve"> ("משכורת </w:delText>
        </w:r>
        <w:r w:rsidR="00DE48B2" w:rsidRPr="00086D0E" w:rsidDel="00086D0E">
          <w:rPr>
            <w:rStyle w:val="emailstyle17"/>
            <w:rFonts w:cs="David" w:hint="eastAsia"/>
            <w:color w:val="auto"/>
            <w:sz w:val="22"/>
            <w:rtl/>
            <w:rPrChange w:id="245" w:author="Ofir Tal" w:date="2019-09-17T11:45:00Z">
              <w:rPr>
                <w:rStyle w:val="emailstyle17"/>
                <w:rFonts w:cs="David" w:hint="eastAsia"/>
                <w:color w:val="auto"/>
                <w:sz w:val="22"/>
                <w:highlight w:val="yellow"/>
                <w:rtl/>
              </w:rPr>
            </w:rPrChange>
          </w:rPr>
          <w:delText>קובעת</w:delText>
        </w:r>
        <w:r w:rsidR="00DE48B2" w:rsidRPr="00086D0E" w:rsidDel="00086D0E">
          <w:rPr>
            <w:rStyle w:val="emailstyle17"/>
            <w:rFonts w:cs="David"/>
            <w:color w:val="auto"/>
            <w:sz w:val="22"/>
            <w:rtl/>
            <w:rPrChange w:id="246"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47" w:author="Ofir Tal" w:date="2019-09-17T11:45:00Z">
              <w:rPr>
                <w:rStyle w:val="emailstyle17"/>
                <w:rFonts w:cs="David" w:hint="eastAsia"/>
                <w:color w:val="auto"/>
                <w:sz w:val="22"/>
                <w:highlight w:val="yellow"/>
                <w:rtl/>
              </w:rPr>
            </w:rPrChange>
          </w:rPr>
          <w:delText>הרלוונטי</w:delText>
        </w:r>
        <w:r w:rsidR="00DE48B2" w:rsidRPr="00086D0E" w:rsidDel="00086D0E">
          <w:rPr>
            <w:rStyle w:val="emailstyle17"/>
            <w:rFonts w:cs="David"/>
            <w:color w:val="auto"/>
            <w:sz w:val="22"/>
            <w:rtl/>
            <w:rPrChange w:id="248"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49" w:author="Ofir Tal" w:date="2019-09-17T11:45:00Z">
              <w:rPr>
                <w:rStyle w:val="emailstyle17"/>
                <w:rFonts w:cs="David" w:hint="eastAsia"/>
                <w:color w:val="auto"/>
                <w:sz w:val="22"/>
                <w:highlight w:val="yellow"/>
                <w:rtl/>
              </w:rPr>
            </w:rPrChange>
          </w:rPr>
          <w:delText>לכל</w:delText>
        </w:r>
        <w:r w:rsidR="00DE48B2" w:rsidRPr="00086D0E" w:rsidDel="00086D0E">
          <w:rPr>
            <w:rStyle w:val="emailstyle17"/>
            <w:rFonts w:cs="David"/>
            <w:color w:val="auto"/>
            <w:sz w:val="22"/>
            <w:rtl/>
            <w:rPrChange w:id="250"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51" w:author="Ofir Tal" w:date="2019-09-17T11:45:00Z">
              <w:rPr>
                <w:rStyle w:val="emailstyle17"/>
                <w:rFonts w:cs="David" w:hint="eastAsia"/>
                <w:color w:val="auto"/>
                <w:sz w:val="22"/>
                <w:highlight w:val="yellow"/>
                <w:rtl/>
              </w:rPr>
            </w:rPrChange>
          </w:rPr>
          <w:delText>תקופה</w:delText>
        </w:r>
        <w:r w:rsidR="00DE48B2" w:rsidRPr="00086D0E" w:rsidDel="00086D0E">
          <w:rPr>
            <w:rStyle w:val="emailstyle17"/>
            <w:rFonts w:cs="David"/>
            <w:color w:val="auto"/>
            <w:sz w:val="22"/>
            <w:rtl/>
            <w:rPrChange w:id="252" w:author="Ofir Tal" w:date="2019-09-17T11:45:00Z">
              <w:rPr>
                <w:rStyle w:val="emailstyle17"/>
                <w:rFonts w:cs="David"/>
                <w:color w:val="auto"/>
                <w:sz w:val="22"/>
                <w:highlight w:val="yellow"/>
                <w:rtl/>
              </w:rPr>
            </w:rPrChange>
          </w:rPr>
          <w:delText>.</w:delText>
        </w:r>
        <w:r w:rsidR="00DE48B2" w:rsidRPr="00086D0E" w:rsidDel="00086D0E">
          <w:rPr>
            <w:rStyle w:val="emailstyle17"/>
            <w:rFonts w:cs="David"/>
            <w:color w:val="auto"/>
            <w:sz w:val="22"/>
            <w:rtl/>
          </w:rPr>
          <w:delText xml:space="preserve"> </w:delText>
        </w:r>
        <w:r w:rsidRPr="00086D0E" w:rsidDel="00086D0E">
          <w:rPr>
            <w:rStyle w:val="emailstyle17"/>
            <w:rFonts w:cs="David"/>
            <w:color w:val="auto"/>
            <w:sz w:val="22"/>
            <w:rtl/>
          </w:rPr>
          <w:delText xml:space="preserve"> </w:delText>
        </w:r>
        <w:r w:rsidR="008C587F" w:rsidRPr="00086D0E" w:rsidDel="00086D0E">
          <w:rPr>
            <w:rStyle w:val="emailstyle17"/>
            <w:rFonts w:cs="David"/>
            <w:color w:val="auto"/>
            <w:sz w:val="22"/>
            <w:rtl/>
          </w:rPr>
          <w:delText xml:space="preserve"> </w:delText>
        </w:r>
      </w:del>
    </w:p>
    <w:p w14:paraId="11FA6828" w14:textId="15424CD0" w:rsidR="003B19BF" w:rsidRPr="00086D0E" w:rsidRDefault="003B19BF"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del w:id="253" w:author="Ofir Tal" w:date="2019-09-17T11:44:00Z">
        <w:r w:rsidRPr="00086D0E" w:rsidDel="00086D0E">
          <w:rPr>
            <w:rStyle w:val="emailstyle17"/>
            <w:rFonts w:cs="David" w:hint="eastAsia"/>
            <w:b/>
            <w:bCs/>
            <w:color w:val="auto"/>
            <w:sz w:val="22"/>
            <w:rtl/>
          </w:rPr>
          <w:delText>שכר</w:delText>
        </w:r>
        <w:r w:rsidRPr="00086D0E" w:rsidDel="00086D0E">
          <w:rPr>
            <w:rStyle w:val="emailstyle17"/>
            <w:rFonts w:cs="David"/>
            <w:b/>
            <w:bCs/>
            <w:color w:val="auto"/>
            <w:sz w:val="22"/>
            <w:rtl/>
          </w:rPr>
          <w:delText xml:space="preserve"> </w:delText>
        </w:r>
      </w:del>
      <w:proofErr w:type="spellStart"/>
      <w:ins w:id="254" w:author="Ofir Tal" w:date="2019-09-17T11:44:00Z">
        <w:r w:rsidR="00086D0E" w:rsidRPr="00086D0E">
          <w:rPr>
            <w:rStyle w:val="emailstyle17"/>
            <w:rFonts w:cs="David" w:hint="eastAsia"/>
            <w:b/>
            <w:bCs/>
            <w:color w:val="auto"/>
            <w:sz w:val="22"/>
            <w:rtl/>
          </w:rPr>
          <w:t>גימלה</w:t>
        </w:r>
        <w:proofErr w:type="spellEnd"/>
        <w:r w:rsidR="00086D0E" w:rsidRPr="00086D0E">
          <w:rPr>
            <w:rStyle w:val="emailstyle17"/>
            <w:rFonts w:cs="David"/>
            <w:b/>
            <w:bCs/>
            <w:color w:val="auto"/>
            <w:sz w:val="22"/>
            <w:rtl/>
          </w:rPr>
          <w:t xml:space="preserve"> </w:t>
        </w:r>
      </w:ins>
      <w:r w:rsidRPr="00086D0E">
        <w:rPr>
          <w:rStyle w:val="emailstyle17"/>
          <w:rFonts w:cs="David" w:hint="eastAsia"/>
          <w:b/>
          <w:bCs/>
          <w:color w:val="auto"/>
          <w:sz w:val="22"/>
          <w:rtl/>
        </w:rPr>
        <w:t>לפי</w:t>
      </w:r>
      <w:r w:rsidRPr="00086D0E">
        <w:rPr>
          <w:rStyle w:val="emailstyle17"/>
          <w:rFonts w:cs="David"/>
          <w:b/>
          <w:bCs/>
          <w:color w:val="auto"/>
          <w:sz w:val="22"/>
          <w:rtl/>
        </w:rPr>
        <w:t xml:space="preserve"> </w:t>
      </w:r>
      <w:ins w:id="255" w:author="Shimon" w:date="2019-09-17T18:40:00Z">
        <w:r w:rsidR="00B36883">
          <w:rPr>
            <w:rStyle w:val="emailstyle17"/>
            <w:rFonts w:cs="David" w:hint="cs"/>
            <w:b/>
            <w:bCs/>
            <w:color w:val="auto"/>
            <w:sz w:val="22"/>
            <w:rtl/>
          </w:rPr>
          <w:t>ה</w:t>
        </w:r>
      </w:ins>
      <w:r w:rsidRPr="00086D0E">
        <w:rPr>
          <w:rStyle w:val="emailstyle17"/>
          <w:rFonts w:cs="David" w:hint="eastAsia"/>
          <w:b/>
          <w:bCs/>
          <w:color w:val="auto"/>
          <w:sz w:val="22"/>
          <w:rtl/>
        </w:rPr>
        <w:t>חוזה</w:t>
      </w:r>
      <w:r w:rsidRPr="00086D0E">
        <w:rPr>
          <w:rStyle w:val="emailstyle17"/>
          <w:rFonts w:cs="David"/>
          <w:b/>
          <w:bCs/>
          <w:color w:val="auto"/>
          <w:sz w:val="22"/>
          <w:rtl/>
        </w:rPr>
        <w:t xml:space="preserve"> </w:t>
      </w:r>
      <w:r w:rsidRPr="00086D0E">
        <w:rPr>
          <w:rStyle w:val="emailstyle17"/>
          <w:rFonts w:cs="David" w:hint="eastAsia"/>
          <w:b/>
          <w:bCs/>
          <w:color w:val="auto"/>
          <w:sz w:val="22"/>
          <w:rtl/>
        </w:rPr>
        <w:t>בכירים</w:t>
      </w:r>
      <w:r w:rsidRPr="00086D0E">
        <w:rPr>
          <w:rStyle w:val="emailstyle17"/>
          <w:rFonts w:cs="David"/>
          <w:color w:val="auto"/>
          <w:sz w:val="22"/>
          <w:rtl/>
        </w:rPr>
        <w:t xml:space="preserve"> (90% משכר סגן שר)</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Pr="00086D0E">
        <w:rPr>
          <w:rStyle w:val="emailstyle17"/>
          <w:rFonts w:cs="David"/>
          <w:color w:val="auto"/>
          <w:sz w:val="22"/>
          <w:rtl/>
        </w:rPr>
        <w:t xml:space="preserve">: </w:t>
      </w:r>
      <w:r w:rsidR="003A2E11" w:rsidRPr="00086D0E">
        <w:rPr>
          <w:rStyle w:val="emailstyle17"/>
          <w:rFonts w:cs="David"/>
          <w:color w:val="auto"/>
          <w:sz w:val="22"/>
          <w:rtl/>
        </w:rPr>
        <w:t>39,617</w:t>
      </w:r>
      <w:r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086D0E">
        <w:rPr>
          <w:rStyle w:val="emailstyle17"/>
          <w:rFonts w:cs="David" w:hint="eastAsia"/>
          <w:color w:val="auto"/>
          <w:sz w:val="22"/>
          <w:rtl/>
          <w:rPrChange w:id="256" w:author="Ofir Tal" w:date="2019-09-17T11:45:00Z">
            <w:rPr>
              <w:rStyle w:val="emailstyle17"/>
              <w:rFonts w:cs="David" w:hint="eastAsia"/>
              <w:color w:val="auto"/>
              <w:sz w:val="22"/>
              <w:highlight w:val="cyan"/>
              <w:rtl/>
            </w:rPr>
          </w:rPrChange>
        </w:rPr>
        <w:t>לחודש</w:t>
      </w:r>
      <w:r w:rsidRPr="00086D0E">
        <w:rPr>
          <w:rStyle w:val="emailstyle17"/>
          <w:rFonts w:cs="David"/>
          <w:color w:val="auto"/>
          <w:sz w:val="22"/>
          <w:rtl/>
        </w:rPr>
        <w:t xml:space="preserve">; פנסיה בשיעור של 48% משכר זה – </w:t>
      </w:r>
      <w:proofErr w:type="spellStart"/>
      <w:r w:rsidRPr="00086D0E">
        <w:rPr>
          <w:rStyle w:val="emailstyle17"/>
          <w:rFonts w:cs="David" w:hint="eastAsia"/>
          <w:color w:val="auto"/>
          <w:sz w:val="22"/>
          <w:rtl/>
        </w:rPr>
        <w:t>גימלה</w:t>
      </w:r>
      <w:proofErr w:type="spellEnd"/>
      <w:r w:rsidRPr="00086D0E">
        <w:rPr>
          <w:rStyle w:val="emailstyle17"/>
          <w:rFonts w:cs="David"/>
          <w:color w:val="auto"/>
          <w:sz w:val="22"/>
          <w:rtl/>
        </w:rPr>
        <w:t xml:space="preserve"> חודשית בסך של </w:t>
      </w:r>
      <w:r w:rsidR="003A2E11" w:rsidRPr="00086D0E">
        <w:rPr>
          <w:rStyle w:val="emailstyle17"/>
          <w:rFonts w:cs="David"/>
          <w:b/>
          <w:bCs/>
          <w:color w:val="auto"/>
          <w:sz w:val="22"/>
          <w:u w:val="single"/>
          <w:rtl/>
        </w:rPr>
        <w:t>19,016</w:t>
      </w:r>
      <w:r w:rsidRPr="00086D0E">
        <w:rPr>
          <w:rStyle w:val="emailstyle17"/>
          <w:rFonts w:cs="David"/>
          <w:b/>
          <w:bCs/>
          <w:color w:val="auto"/>
          <w:sz w:val="22"/>
          <w:u w:val="single"/>
          <w:rtl/>
        </w:rPr>
        <w:t xml:space="preserve"> ₪</w:t>
      </w:r>
      <w:r w:rsidRPr="00086D0E">
        <w:rPr>
          <w:rStyle w:val="emailstyle17"/>
          <w:rFonts w:cs="David"/>
          <w:color w:val="auto"/>
          <w:sz w:val="22"/>
          <w:rtl/>
        </w:rPr>
        <w:t>;</w:t>
      </w:r>
    </w:p>
    <w:p w14:paraId="09D4DD72" w14:textId="1338E286" w:rsidR="003B19BF" w:rsidRPr="00086D0E" w:rsidRDefault="003B19BF"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del w:id="257" w:author="Ofir Tal" w:date="2019-09-17T11:45:00Z">
        <w:r w:rsidRPr="00086D0E" w:rsidDel="00086D0E">
          <w:rPr>
            <w:rStyle w:val="emailstyle17"/>
            <w:rFonts w:cs="David" w:hint="eastAsia"/>
            <w:b/>
            <w:bCs/>
            <w:color w:val="auto"/>
            <w:sz w:val="22"/>
            <w:rtl/>
          </w:rPr>
          <w:delText>שכר</w:delText>
        </w:r>
        <w:r w:rsidRPr="00086D0E" w:rsidDel="00086D0E">
          <w:rPr>
            <w:rStyle w:val="emailstyle17"/>
            <w:rFonts w:cs="David"/>
            <w:b/>
            <w:bCs/>
            <w:color w:val="auto"/>
            <w:sz w:val="22"/>
            <w:rtl/>
          </w:rPr>
          <w:delText xml:space="preserve"> </w:delText>
        </w:r>
      </w:del>
      <w:proofErr w:type="spellStart"/>
      <w:ins w:id="258" w:author="Ofir Tal" w:date="2019-09-17T11:45:00Z">
        <w:r w:rsidR="00086D0E" w:rsidRPr="00086D0E">
          <w:rPr>
            <w:rStyle w:val="emailstyle17"/>
            <w:rFonts w:cs="David" w:hint="eastAsia"/>
            <w:b/>
            <w:bCs/>
            <w:color w:val="auto"/>
            <w:sz w:val="22"/>
            <w:rtl/>
          </w:rPr>
          <w:t>גימלה</w:t>
        </w:r>
        <w:proofErr w:type="spellEnd"/>
        <w:r w:rsidR="00086D0E" w:rsidRPr="00086D0E">
          <w:rPr>
            <w:rStyle w:val="emailstyle17"/>
            <w:rFonts w:cs="David"/>
            <w:b/>
            <w:bCs/>
            <w:color w:val="auto"/>
            <w:sz w:val="22"/>
            <w:rtl/>
          </w:rPr>
          <w:t xml:space="preserve"> </w:t>
        </w:r>
      </w:ins>
      <w:r w:rsidRPr="00086D0E">
        <w:rPr>
          <w:rStyle w:val="emailstyle17"/>
          <w:rFonts w:cs="David" w:hint="eastAsia"/>
          <w:b/>
          <w:bCs/>
          <w:color w:val="auto"/>
          <w:sz w:val="22"/>
          <w:rtl/>
        </w:rPr>
        <w:t>לפי</w:t>
      </w:r>
      <w:r w:rsidRPr="00086D0E">
        <w:rPr>
          <w:rStyle w:val="emailstyle17"/>
          <w:rFonts w:cs="David"/>
          <w:b/>
          <w:bCs/>
          <w:color w:val="auto"/>
          <w:sz w:val="22"/>
          <w:rtl/>
        </w:rPr>
        <w:t xml:space="preserve"> </w:t>
      </w:r>
      <w:ins w:id="259" w:author="Ofir Tal" w:date="2019-09-17T11:45:00Z">
        <w:r w:rsidR="00086D0E" w:rsidRPr="00086D0E">
          <w:rPr>
            <w:rStyle w:val="emailstyle17"/>
            <w:rFonts w:cs="David" w:hint="eastAsia"/>
            <w:b/>
            <w:bCs/>
            <w:color w:val="auto"/>
            <w:sz w:val="22"/>
            <w:rtl/>
          </w:rPr>
          <w:t>כתב</w:t>
        </w:r>
        <w:r w:rsidR="00086D0E" w:rsidRPr="00086D0E">
          <w:rPr>
            <w:rStyle w:val="emailstyle17"/>
            <w:rFonts w:cs="David"/>
            <w:b/>
            <w:bCs/>
            <w:color w:val="auto"/>
            <w:sz w:val="22"/>
            <w:rtl/>
          </w:rPr>
          <w:t xml:space="preserve"> </w:t>
        </w:r>
        <w:r w:rsidR="00086D0E" w:rsidRPr="00086D0E">
          <w:rPr>
            <w:rStyle w:val="emailstyle17"/>
            <w:rFonts w:cs="David" w:hint="eastAsia"/>
            <w:b/>
            <w:bCs/>
            <w:color w:val="auto"/>
            <w:sz w:val="22"/>
            <w:rtl/>
          </w:rPr>
          <w:t>מינוי</w:t>
        </w:r>
        <w:r w:rsidR="00086D0E" w:rsidRPr="00086D0E">
          <w:rPr>
            <w:rStyle w:val="emailstyle17"/>
            <w:rFonts w:cs="David"/>
            <w:b/>
            <w:bCs/>
            <w:color w:val="auto"/>
            <w:sz w:val="22"/>
            <w:rtl/>
          </w:rPr>
          <w:t xml:space="preserve"> (</w:t>
        </w:r>
      </w:ins>
      <w:r w:rsidRPr="00086D0E">
        <w:rPr>
          <w:rStyle w:val="emailstyle17"/>
          <w:rFonts w:cs="David" w:hint="eastAsia"/>
          <w:b/>
          <w:bCs/>
          <w:color w:val="auto"/>
          <w:sz w:val="22"/>
          <w:rtl/>
        </w:rPr>
        <w:t>דרגה</w:t>
      </w:r>
      <w:r w:rsidRPr="00086D0E">
        <w:rPr>
          <w:rStyle w:val="emailstyle17"/>
          <w:rFonts w:cs="David"/>
          <w:b/>
          <w:bCs/>
          <w:color w:val="auto"/>
          <w:sz w:val="22"/>
          <w:rtl/>
        </w:rPr>
        <w:t xml:space="preserve"> 46+</w:t>
      </w:r>
      <w:ins w:id="260" w:author="Ofir Tal" w:date="2019-09-17T11:45:00Z">
        <w:r w:rsidR="00086D0E" w:rsidRPr="00086D0E">
          <w:rPr>
            <w:rStyle w:val="emailstyle17"/>
            <w:rFonts w:cs="David"/>
            <w:b/>
            <w:bCs/>
            <w:color w:val="auto"/>
            <w:sz w:val="22"/>
            <w:rtl/>
          </w:rPr>
          <w:t>)</w:t>
        </w:r>
      </w:ins>
      <w:r w:rsidR="003A2E11" w:rsidRPr="00086D0E">
        <w:rPr>
          <w:rStyle w:val="emailstyle17"/>
          <w:rFonts w:cs="David"/>
          <w:b/>
          <w:bCs/>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Pr="00086D0E">
        <w:rPr>
          <w:rStyle w:val="emailstyle17"/>
          <w:rFonts w:cs="David"/>
          <w:b/>
          <w:bCs/>
          <w:color w:val="auto"/>
          <w:sz w:val="22"/>
          <w:rtl/>
        </w:rPr>
        <w:t>:</w:t>
      </w:r>
      <w:r w:rsidRPr="00086D0E">
        <w:rPr>
          <w:rStyle w:val="emailstyle17"/>
          <w:rFonts w:cs="David"/>
          <w:color w:val="auto"/>
          <w:sz w:val="22"/>
          <w:rtl/>
        </w:rPr>
        <w:t xml:space="preserve"> </w:t>
      </w:r>
      <w:r w:rsidR="003A2E11" w:rsidRPr="00086D0E">
        <w:rPr>
          <w:rStyle w:val="emailstyle17"/>
          <w:rFonts w:cs="David"/>
          <w:color w:val="auto"/>
          <w:sz w:val="22"/>
          <w:rtl/>
        </w:rPr>
        <w:t>15,924</w:t>
      </w:r>
      <w:r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086D0E">
        <w:rPr>
          <w:rStyle w:val="emailstyle17"/>
          <w:rFonts w:cs="David" w:hint="eastAsia"/>
          <w:color w:val="auto"/>
          <w:sz w:val="22"/>
          <w:rtl/>
          <w:rPrChange w:id="261" w:author="Ofir Tal" w:date="2019-09-17T11:45:00Z">
            <w:rPr>
              <w:rStyle w:val="emailstyle17"/>
              <w:rFonts w:cs="David" w:hint="eastAsia"/>
              <w:color w:val="auto"/>
              <w:sz w:val="22"/>
              <w:highlight w:val="cyan"/>
              <w:rtl/>
            </w:rPr>
          </w:rPrChange>
        </w:rPr>
        <w:t>לחודש</w:t>
      </w:r>
      <w:r w:rsidRPr="00086D0E">
        <w:rPr>
          <w:rStyle w:val="emailstyle17"/>
          <w:rFonts w:cs="David"/>
          <w:color w:val="auto"/>
          <w:sz w:val="22"/>
          <w:rtl/>
        </w:rPr>
        <w:t xml:space="preserve">; פנסיה בשיעור של 40.67% משכר זה – </w:t>
      </w:r>
      <w:proofErr w:type="spellStart"/>
      <w:r w:rsidRPr="00086D0E">
        <w:rPr>
          <w:rStyle w:val="emailstyle17"/>
          <w:rFonts w:cs="David" w:hint="eastAsia"/>
          <w:color w:val="auto"/>
          <w:sz w:val="22"/>
          <w:rtl/>
        </w:rPr>
        <w:t>גימלה</w:t>
      </w:r>
      <w:proofErr w:type="spellEnd"/>
      <w:r w:rsidRPr="00086D0E">
        <w:rPr>
          <w:rStyle w:val="emailstyle17"/>
          <w:rFonts w:cs="David"/>
          <w:color w:val="auto"/>
          <w:sz w:val="22"/>
          <w:rtl/>
        </w:rPr>
        <w:t xml:space="preserve"> חודשית בסך של </w:t>
      </w:r>
      <w:r w:rsidR="006929FD" w:rsidRPr="00086D0E">
        <w:rPr>
          <w:rStyle w:val="emailstyle17"/>
          <w:rFonts w:cs="David"/>
          <w:b/>
          <w:bCs/>
          <w:color w:val="auto"/>
          <w:sz w:val="22"/>
          <w:u w:val="single"/>
          <w:rtl/>
        </w:rPr>
        <w:t>6,476.3</w:t>
      </w:r>
      <w:r w:rsidR="00ED5AA9" w:rsidRPr="00086D0E">
        <w:rPr>
          <w:rStyle w:val="emailstyle17"/>
          <w:rFonts w:cs="David"/>
          <w:b/>
          <w:bCs/>
          <w:color w:val="auto"/>
          <w:sz w:val="22"/>
          <w:u w:val="single"/>
          <w:rtl/>
          <w:rPrChange w:id="262" w:author="Ofir Tal" w:date="2019-09-17T11:45:00Z">
            <w:rPr>
              <w:rStyle w:val="emailstyle17"/>
              <w:rFonts w:cs="David"/>
              <w:b/>
              <w:bCs/>
              <w:color w:val="auto"/>
              <w:sz w:val="22"/>
              <w:highlight w:val="cyan"/>
              <w:u w:val="single"/>
              <w:rtl/>
            </w:rPr>
          </w:rPrChange>
        </w:rPr>
        <w:t>0</w:t>
      </w:r>
      <w:r w:rsidRPr="00086D0E">
        <w:rPr>
          <w:rStyle w:val="emailstyle17"/>
          <w:rFonts w:cs="David"/>
          <w:b/>
          <w:bCs/>
          <w:color w:val="auto"/>
          <w:sz w:val="22"/>
          <w:u w:val="single"/>
          <w:rtl/>
        </w:rPr>
        <w:t xml:space="preserve"> ₪</w:t>
      </w:r>
      <w:r w:rsidR="003A2E11" w:rsidRPr="00086D0E">
        <w:rPr>
          <w:rStyle w:val="emailstyle17"/>
          <w:rFonts w:cs="David"/>
          <w:color w:val="auto"/>
          <w:sz w:val="22"/>
          <w:rtl/>
        </w:rPr>
        <w:t>;</w:t>
      </w:r>
    </w:p>
    <w:p w14:paraId="49F1FB88" w14:textId="2B49F08E" w:rsidR="006929FD" w:rsidRPr="00086D0E" w:rsidRDefault="006929FD"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סך</w:t>
      </w:r>
      <w:r w:rsidRPr="00086D0E">
        <w:rPr>
          <w:rStyle w:val="emailstyle17"/>
          <w:rFonts w:cs="David"/>
          <w:b/>
          <w:bCs/>
          <w:color w:val="auto"/>
          <w:sz w:val="22"/>
          <w:rtl/>
        </w:rPr>
        <w:t xml:space="preserve"> </w:t>
      </w:r>
      <w:proofErr w:type="spellStart"/>
      <w:r w:rsidRPr="00086D0E">
        <w:rPr>
          <w:rStyle w:val="emailstyle17"/>
          <w:rFonts w:cs="David" w:hint="eastAsia"/>
          <w:b/>
          <w:bCs/>
          <w:color w:val="auto"/>
          <w:sz w:val="22"/>
          <w:rtl/>
        </w:rPr>
        <w:t>הכל</w:t>
      </w:r>
      <w:proofErr w:type="spellEnd"/>
      <w:r w:rsidRPr="00086D0E">
        <w:rPr>
          <w:rStyle w:val="emailstyle17"/>
          <w:rFonts w:cs="David"/>
          <w:b/>
          <w:bCs/>
          <w:color w:val="auto"/>
          <w:sz w:val="22"/>
          <w:rtl/>
        </w:rPr>
        <w:t xml:space="preserve"> זכאי התובע </w:t>
      </w:r>
      <w:proofErr w:type="spellStart"/>
      <w:r w:rsidRPr="00086D0E">
        <w:rPr>
          <w:rStyle w:val="emailstyle17"/>
          <w:rFonts w:cs="David"/>
          <w:b/>
          <w:bCs/>
          <w:color w:val="auto"/>
          <w:sz w:val="22"/>
          <w:rtl/>
        </w:rPr>
        <w:t>ל</w:t>
      </w:r>
      <w:ins w:id="263" w:author="Ofir Tal" w:date="2019-09-17T13:03:00Z">
        <w:r w:rsidR="00C273A2">
          <w:rPr>
            <w:rStyle w:val="emailstyle17"/>
            <w:rFonts w:cs="David" w:hint="cs"/>
            <w:b/>
            <w:bCs/>
            <w:color w:val="auto"/>
            <w:sz w:val="22"/>
            <w:rtl/>
          </w:rPr>
          <w:t>גימלה</w:t>
        </w:r>
        <w:proofErr w:type="spellEnd"/>
        <w:r w:rsidR="00C273A2">
          <w:rPr>
            <w:rStyle w:val="emailstyle17"/>
            <w:rFonts w:cs="David" w:hint="cs"/>
            <w:b/>
            <w:bCs/>
            <w:color w:val="auto"/>
            <w:sz w:val="22"/>
            <w:rtl/>
          </w:rPr>
          <w:t xml:space="preserve"> (</w:t>
        </w:r>
      </w:ins>
      <w:r w:rsidRPr="00086D0E">
        <w:rPr>
          <w:rStyle w:val="emailstyle17"/>
          <w:rFonts w:cs="David"/>
          <w:b/>
          <w:bCs/>
          <w:color w:val="auto"/>
          <w:sz w:val="22"/>
          <w:rtl/>
        </w:rPr>
        <w:t>פנסיה</w:t>
      </w:r>
      <w:ins w:id="264" w:author="Ofir Tal" w:date="2019-09-17T13:03:00Z">
        <w:r w:rsidR="00C273A2">
          <w:rPr>
            <w:rStyle w:val="emailstyle17"/>
            <w:rFonts w:cs="David" w:hint="cs"/>
            <w:b/>
            <w:bCs/>
            <w:color w:val="auto"/>
            <w:sz w:val="22"/>
            <w:rtl/>
          </w:rPr>
          <w:t>)</w:t>
        </w:r>
      </w:ins>
      <w:r w:rsidRPr="00086D0E">
        <w:rPr>
          <w:rStyle w:val="emailstyle17"/>
          <w:rFonts w:cs="David"/>
          <w:b/>
          <w:bCs/>
          <w:color w:val="auto"/>
          <w:sz w:val="22"/>
          <w:rtl/>
        </w:rPr>
        <w:t xml:space="preserve"> בסכום של </w:t>
      </w:r>
      <w:r w:rsidRPr="00086D0E">
        <w:rPr>
          <w:rStyle w:val="emailstyle17"/>
          <w:rFonts w:cs="David"/>
          <w:b/>
          <w:bCs/>
          <w:color w:val="auto"/>
          <w:sz w:val="22"/>
          <w:u w:val="single"/>
          <w:rtl/>
        </w:rPr>
        <w:t xml:space="preserve">25,492 </w:t>
      </w:r>
      <w:r w:rsidRPr="00086D0E">
        <w:rPr>
          <w:rStyle w:val="emailstyle17"/>
          <w:rFonts w:cs="David" w:hint="eastAsia"/>
          <w:b/>
          <w:bCs/>
          <w:color w:val="auto"/>
          <w:sz w:val="22"/>
          <w:u w:val="single"/>
          <w:rtl/>
        </w:rPr>
        <w:t>₪</w:t>
      </w:r>
      <w:r w:rsidR="00ED5AA9" w:rsidRPr="00086D0E">
        <w:rPr>
          <w:rStyle w:val="emailstyle17"/>
          <w:rFonts w:cs="David"/>
          <w:b/>
          <w:bCs/>
          <w:color w:val="auto"/>
          <w:sz w:val="22"/>
          <w:rtl/>
        </w:rPr>
        <w:t xml:space="preserve"> </w:t>
      </w:r>
      <w:r w:rsidR="00ED5AA9" w:rsidRPr="00086D0E">
        <w:rPr>
          <w:rStyle w:val="emailstyle17"/>
          <w:rFonts w:cs="David" w:hint="eastAsia"/>
          <w:b/>
          <w:bCs/>
          <w:color w:val="auto"/>
          <w:sz w:val="22"/>
          <w:rtl/>
          <w:rPrChange w:id="265" w:author="Ofir Tal" w:date="2019-09-17T11:45:00Z">
            <w:rPr>
              <w:rStyle w:val="emailstyle17"/>
              <w:rFonts w:cs="David" w:hint="eastAsia"/>
              <w:b/>
              <w:bCs/>
              <w:color w:val="auto"/>
              <w:sz w:val="22"/>
              <w:highlight w:val="cyan"/>
              <w:rtl/>
            </w:rPr>
          </w:rPrChange>
        </w:rPr>
        <w:t>לחודש</w:t>
      </w:r>
      <w:r w:rsidRPr="00086D0E">
        <w:rPr>
          <w:rStyle w:val="emailstyle17"/>
          <w:rFonts w:cs="David"/>
          <w:b/>
          <w:bCs/>
          <w:color w:val="auto"/>
          <w:sz w:val="22"/>
          <w:rtl/>
        </w:rPr>
        <w:t xml:space="preserve">. </w:t>
      </w:r>
      <w:r w:rsidRPr="00086D0E">
        <w:rPr>
          <w:rStyle w:val="emailstyle17"/>
          <w:rFonts w:cs="David" w:hint="eastAsia"/>
          <w:color w:val="auto"/>
          <w:sz w:val="22"/>
          <w:rtl/>
        </w:rPr>
        <w:t>נכון</w:t>
      </w:r>
      <w:r w:rsidRPr="00086D0E">
        <w:rPr>
          <w:rStyle w:val="emailstyle17"/>
          <w:rFonts w:cs="David"/>
          <w:color w:val="auto"/>
          <w:sz w:val="22"/>
          <w:rtl/>
        </w:rPr>
        <w:t xml:space="preserve"> </w:t>
      </w:r>
      <w:r w:rsidRPr="00086D0E">
        <w:rPr>
          <w:rStyle w:val="emailstyle17"/>
          <w:rFonts w:cs="David" w:hint="eastAsia"/>
          <w:color w:val="auto"/>
          <w:sz w:val="22"/>
          <w:rtl/>
        </w:rPr>
        <w:t>למועד</w:t>
      </w:r>
      <w:r w:rsidRPr="00086D0E">
        <w:rPr>
          <w:rStyle w:val="emailstyle17"/>
          <w:rFonts w:cs="David"/>
          <w:color w:val="auto"/>
          <w:sz w:val="22"/>
          <w:rtl/>
        </w:rPr>
        <w:t xml:space="preserve"> </w:t>
      </w:r>
      <w:r w:rsidRPr="00086D0E">
        <w:rPr>
          <w:rStyle w:val="emailstyle17"/>
          <w:rFonts w:cs="David" w:hint="eastAsia"/>
          <w:color w:val="auto"/>
          <w:sz w:val="22"/>
          <w:rtl/>
        </w:rPr>
        <w:t>הגשת</w:t>
      </w:r>
      <w:r w:rsidRPr="00086D0E">
        <w:rPr>
          <w:rStyle w:val="emailstyle17"/>
          <w:rFonts w:cs="David"/>
          <w:color w:val="auto"/>
          <w:sz w:val="22"/>
          <w:rtl/>
        </w:rPr>
        <w:t xml:space="preserve"> </w:t>
      </w:r>
      <w:r w:rsidRPr="00086D0E">
        <w:rPr>
          <w:rStyle w:val="emailstyle17"/>
          <w:rFonts w:cs="David" w:hint="eastAsia"/>
          <w:color w:val="auto"/>
          <w:sz w:val="22"/>
          <w:rtl/>
        </w:rPr>
        <w:t>התביעה</w:t>
      </w:r>
      <w:r w:rsidRPr="00086D0E">
        <w:rPr>
          <w:rStyle w:val="emailstyle17"/>
          <w:rFonts w:cs="David"/>
          <w:color w:val="auto"/>
          <w:sz w:val="22"/>
          <w:rtl/>
        </w:rPr>
        <w:t xml:space="preserve"> </w:t>
      </w:r>
      <w:r w:rsidRPr="00086D0E">
        <w:rPr>
          <w:rStyle w:val="emailstyle17"/>
          <w:rFonts w:cs="David" w:hint="eastAsia"/>
          <w:color w:val="auto"/>
          <w:sz w:val="22"/>
          <w:rtl/>
        </w:rPr>
        <w:t>מקבל</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proofErr w:type="spellStart"/>
      <w:r w:rsidRPr="00086D0E">
        <w:rPr>
          <w:rStyle w:val="emailstyle17"/>
          <w:rFonts w:cs="David" w:hint="eastAsia"/>
          <w:color w:val="auto"/>
          <w:sz w:val="22"/>
          <w:rtl/>
        </w:rPr>
        <w:t>גימלה</w:t>
      </w:r>
      <w:proofErr w:type="spellEnd"/>
      <w:r w:rsidRPr="00086D0E">
        <w:rPr>
          <w:rStyle w:val="emailstyle17"/>
          <w:rFonts w:cs="David"/>
          <w:color w:val="auto"/>
          <w:sz w:val="22"/>
          <w:rtl/>
        </w:rPr>
        <w:t xml:space="preserve"> בשיעור של 18,561 ₪. </w:t>
      </w:r>
    </w:p>
    <w:p w14:paraId="0C4BA026" w14:textId="681059F2" w:rsidR="001A415A" w:rsidRPr="00086D0E" w:rsidRDefault="001A415A"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לפיכך</w:t>
      </w:r>
      <w:r w:rsidRPr="00086D0E">
        <w:rPr>
          <w:rStyle w:val="emailstyle17"/>
          <w:rFonts w:cs="David"/>
          <w:b/>
          <w:bCs/>
          <w:color w:val="auto"/>
          <w:sz w:val="22"/>
          <w:rtl/>
        </w:rPr>
        <w:t xml:space="preserve"> זכאי התובע להפרש </w:t>
      </w:r>
      <w:proofErr w:type="spellStart"/>
      <w:r w:rsidRPr="00086D0E">
        <w:rPr>
          <w:rStyle w:val="emailstyle17"/>
          <w:rFonts w:cs="David" w:hint="eastAsia"/>
          <w:b/>
          <w:bCs/>
          <w:color w:val="auto"/>
          <w:sz w:val="22"/>
          <w:rtl/>
        </w:rPr>
        <w:t>גימלה</w:t>
      </w:r>
      <w:proofErr w:type="spellEnd"/>
      <w:r w:rsidRPr="00086D0E">
        <w:rPr>
          <w:rStyle w:val="emailstyle17"/>
          <w:rFonts w:cs="David"/>
          <w:b/>
          <w:bCs/>
          <w:color w:val="auto"/>
          <w:sz w:val="22"/>
          <w:rtl/>
        </w:rPr>
        <w:t xml:space="preserve"> </w:t>
      </w:r>
      <w:r w:rsidRPr="00086D0E">
        <w:rPr>
          <w:rStyle w:val="emailstyle17"/>
          <w:rFonts w:cs="David" w:hint="eastAsia"/>
          <w:b/>
          <w:bCs/>
          <w:color w:val="auto"/>
          <w:sz w:val="22"/>
          <w:u w:val="single"/>
          <w:rtl/>
          <w:rPrChange w:id="266" w:author="Ofir Tal" w:date="2019-09-17T11:46:00Z">
            <w:rPr>
              <w:rStyle w:val="emailstyle17"/>
              <w:rFonts w:cs="David" w:hint="eastAsia"/>
              <w:b/>
              <w:bCs/>
              <w:color w:val="auto"/>
              <w:sz w:val="22"/>
              <w:rtl/>
            </w:rPr>
          </w:rPrChange>
        </w:rPr>
        <w:t>חודשי</w:t>
      </w:r>
      <w:r w:rsidRPr="00086D0E">
        <w:rPr>
          <w:rStyle w:val="emailstyle17"/>
          <w:rFonts w:cs="David"/>
          <w:b/>
          <w:bCs/>
          <w:color w:val="auto"/>
          <w:sz w:val="22"/>
          <w:rtl/>
        </w:rPr>
        <w:t xml:space="preserve"> בסכום של </w:t>
      </w:r>
      <w:r w:rsidR="00F235F2" w:rsidRPr="00086D0E">
        <w:rPr>
          <w:rStyle w:val="emailstyle17"/>
          <w:rFonts w:cs="David"/>
          <w:b/>
          <w:bCs/>
          <w:color w:val="auto"/>
          <w:sz w:val="22"/>
          <w:u w:val="single"/>
          <w:rtl/>
        </w:rPr>
        <w:t xml:space="preserve"> </w:t>
      </w:r>
      <w:r w:rsidRPr="00086D0E">
        <w:rPr>
          <w:rStyle w:val="emailstyle17"/>
          <w:rFonts w:cs="David"/>
          <w:b/>
          <w:bCs/>
          <w:color w:val="auto"/>
          <w:sz w:val="22"/>
          <w:u w:val="single"/>
          <w:rtl/>
        </w:rPr>
        <w:t xml:space="preserve"> </w:t>
      </w:r>
      <w:r w:rsidR="00DE48B2" w:rsidRPr="00086D0E">
        <w:rPr>
          <w:rStyle w:val="emailstyle17"/>
          <w:rFonts w:cs="David"/>
          <w:b/>
          <w:bCs/>
          <w:color w:val="auto"/>
          <w:sz w:val="22"/>
          <w:u w:val="single"/>
          <w:rtl/>
        </w:rPr>
        <w:t>6,931.3</w:t>
      </w:r>
      <w:r w:rsidR="00DE48B2" w:rsidRPr="00086D0E">
        <w:rPr>
          <w:rStyle w:val="emailstyle17"/>
          <w:rFonts w:cs="David"/>
          <w:b/>
          <w:bCs/>
          <w:color w:val="auto"/>
          <w:sz w:val="22"/>
          <w:u w:val="single"/>
          <w:rtl/>
          <w:rPrChange w:id="267" w:author="Ofir Tal" w:date="2019-09-17T11:45:00Z">
            <w:rPr>
              <w:rStyle w:val="emailstyle17"/>
              <w:rFonts w:cs="David"/>
              <w:b/>
              <w:bCs/>
              <w:color w:val="auto"/>
              <w:sz w:val="22"/>
              <w:highlight w:val="cyan"/>
              <w:u w:val="single"/>
              <w:rtl/>
            </w:rPr>
          </w:rPrChange>
        </w:rPr>
        <w:t>0</w:t>
      </w:r>
      <w:r w:rsidR="00DE48B2" w:rsidRPr="00086D0E">
        <w:rPr>
          <w:rStyle w:val="emailstyle17"/>
          <w:rFonts w:cs="David"/>
          <w:b/>
          <w:bCs/>
          <w:color w:val="auto"/>
          <w:sz w:val="22"/>
          <w:u w:val="single"/>
          <w:rtl/>
        </w:rPr>
        <w:t xml:space="preserve"> </w:t>
      </w:r>
      <w:r w:rsidRPr="00086D0E">
        <w:rPr>
          <w:rStyle w:val="emailstyle17"/>
          <w:rFonts w:cs="David" w:hint="eastAsia"/>
          <w:b/>
          <w:bCs/>
          <w:color w:val="auto"/>
          <w:sz w:val="22"/>
          <w:u w:val="single"/>
          <w:rtl/>
        </w:rPr>
        <w:t>₪</w:t>
      </w:r>
      <w:r w:rsidRPr="00086D0E">
        <w:rPr>
          <w:rStyle w:val="emailstyle17"/>
          <w:rFonts w:cs="David"/>
          <w:color w:val="auto"/>
          <w:sz w:val="22"/>
          <w:rtl/>
        </w:rPr>
        <w:t xml:space="preserve">, עבור תקופה של </w:t>
      </w:r>
      <w:r w:rsidR="00DE48B2" w:rsidRPr="00086D0E">
        <w:rPr>
          <w:rStyle w:val="emailstyle17"/>
          <w:rFonts w:cs="David"/>
          <w:color w:val="auto"/>
          <w:sz w:val="22"/>
          <w:rtl/>
        </w:rPr>
        <w:t>6</w:t>
      </w:r>
      <w:r w:rsidRPr="00086D0E">
        <w:rPr>
          <w:rStyle w:val="emailstyle17"/>
          <w:rFonts w:cs="David"/>
          <w:color w:val="auto"/>
          <w:sz w:val="22"/>
          <w:rtl/>
        </w:rPr>
        <w:t xml:space="preserve">5 </w:t>
      </w:r>
      <w:r w:rsidRPr="00086D0E">
        <w:rPr>
          <w:rStyle w:val="emailstyle17"/>
          <w:rFonts w:cs="David" w:hint="eastAsia"/>
          <w:color w:val="auto"/>
          <w:sz w:val="22"/>
          <w:rtl/>
        </w:rPr>
        <w:t>חודשים</w:t>
      </w:r>
      <w:r w:rsidRPr="00086D0E">
        <w:rPr>
          <w:rStyle w:val="emailstyle17"/>
          <w:rFonts w:cs="David"/>
          <w:color w:val="auto"/>
          <w:sz w:val="22"/>
          <w:rtl/>
        </w:rPr>
        <w:t>.</w:t>
      </w:r>
    </w:p>
    <w:p w14:paraId="36DB3D21" w14:textId="47B377CC" w:rsidR="001A415A" w:rsidRDefault="00B67C81" w:rsidP="00211F05">
      <w:pPr>
        <w:pStyle w:val="11"/>
        <w:tabs>
          <w:tab w:val="left" w:pos="1088"/>
        </w:tabs>
        <w:spacing w:before="0" w:after="240" w:line="360" w:lineRule="auto"/>
        <w:rPr>
          <w:rStyle w:val="emailstyle17"/>
          <w:rFonts w:cs="David"/>
          <w:color w:val="auto"/>
          <w:sz w:val="22"/>
          <w:rtl/>
        </w:rPr>
      </w:pPr>
      <w:r w:rsidRPr="00086D0E">
        <w:rPr>
          <w:rStyle w:val="emailstyle17"/>
          <w:rFonts w:cs="David" w:hint="eastAsia"/>
          <w:color w:val="auto"/>
          <w:sz w:val="22"/>
          <w:rtl/>
        </w:rPr>
        <w:t>בסך</w:t>
      </w:r>
      <w:r w:rsidRPr="00086D0E">
        <w:rPr>
          <w:rStyle w:val="emailstyle17"/>
          <w:rFonts w:cs="David"/>
          <w:color w:val="auto"/>
          <w:sz w:val="22"/>
          <w:rtl/>
        </w:rPr>
        <w:t xml:space="preserve"> </w:t>
      </w:r>
      <w:proofErr w:type="spellStart"/>
      <w:r w:rsidRPr="00086D0E">
        <w:rPr>
          <w:rStyle w:val="emailstyle17"/>
          <w:rFonts w:cs="David" w:hint="eastAsia"/>
          <w:color w:val="auto"/>
          <w:sz w:val="22"/>
          <w:rtl/>
        </w:rPr>
        <w:t>הכל</w:t>
      </w:r>
      <w:proofErr w:type="spellEnd"/>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נכון</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למועד</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הגשת</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התביעה</w:t>
      </w:r>
      <w:r w:rsidRPr="00086D0E">
        <w:rPr>
          <w:rStyle w:val="emailstyle17"/>
          <w:rFonts w:cs="David"/>
          <w:color w:val="auto"/>
          <w:sz w:val="22"/>
          <w:rtl/>
        </w:rPr>
        <w:t xml:space="preserve"> זכאי התובע להפרשי פנסיה בסכום של</w:t>
      </w:r>
      <w:r w:rsidR="001A415A" w:rsidRPr="00086D0E">
        <w:rPr>
          <w:rStyle w:val="emailstyle17"/>
          <w:rFonts w:cs="David"/>
          <w:color w:val="auto"/>
          <w:sz w:val="22"/>
          <w:rtl/>
        </w:rPr>
        <w:t xml:space="preserve"> </w:t>
      </w:r>
      <w:r w:rsidR="001A415A" w:rsidRPr="00086D0E">
        <w:rPr>
          <w:rStyle w:val="emailstyle17"/>
          <w:rFonts w:cs="David"/>
          <w:b/>
          <w:bCs/>
          <w:color w:val="auto"/>
          <w:sz w:val="22"/>
          <w:u w:val="single"/>
          <w:rtl/>
        </w:rPr>
        <w:t xml:space="preserve">450,534 </w:t>
      </w:r>
      <w:r w:rsidR="001A415A" w:rsidRPr="00086D0E">
        <w:rPr>
          <w:rStyle w:val="emailstyle17"/>
          <w:rFonts w:cs="David" w:hint="eastAsia"/>
          <w:b/>
          <w:bCs/>
          <w:color w:val="auto"/>
          <w:sz w:val="22"/>
          <w:u w:val="single"/>
          <w:rtl/>
        </w:rPr>
        <w:t>₪</w:t>
      </w:r>
      <w:r w:rsidR="00D65BD4" w:rsidRPr="00086D0E">
        <w:rPr>
          <w:rStyle w:val="emailstyle17"/>
          <w:rFonts w:cs="David"/>
          <w:b/>
          <w:bCs/>
          <w:color w:val="auto"/>
          <w:sz w:val="22"/>
          <w:u w:val="single"/>
          <w:rtl/>
        </w:rPr>
        <w:t>.</w:t>
      </w:r>
    </w:p>
    <w:p w14:paraId="0E5CD647" w14:textId="7361C0E2" w:rsidR="003B19BF" w:rsidRPr="00086D0E" w:rsidRDefault="003B19BF" w:rsidP="00211F05">
      <w:pPr>
        <w:pStyle w:val="11"/>
        <w:numPr>
          <w:ilvl w:val="0"/>
          <w:numId w:val="14"/>
        </w:numPr>
        <w:tabs>
          <w:tab w:val="left" w:pos="566"/>
        </w:tabs>
        <w:spacing w:before="0" w:after="240" w:line="360" w:lineRule="auto"/>
        <w:ind w:left="566" w:right="0"/>
        <w:rPr>
          <w:rStyle w:val="emailstyle17"/>
          <w:rFonts w:cs="David"/>
          <w:color w:val="auto"/>
          <w:sz w:val="22"/>
        </w:rPr>
      </w:pPr>
      <w:r w:rsidRPr="00086D0E">
        <w:rPr>
          <w:rStyle w:val="emailstyle17"/>
          <w:rFonts w:cs="David" w:hint="eastAsia"/>
          <w:color w:val="auto"/>
          <w:sz w:val="22"/>
          <w:rtl/>
        </w:rPr>
        <w:lastRenderedPageBreak/>
        <w:t>למצער</w:t>
      </w:r>
      <w:r w:rsidRPr="00086D0E">
        <w:rPr>
          <w:rStyle w:val="emailstyle17"/>
          <w:rFonts w:cs="David"/>
          <w:color w:val="auto"/>
          <w:sz w:val="22"/>
          <w:rtl/>
        </w:rPr>
        <w:t xml:space="preserve"> </w:t>
      </w:r>
      <w:r w:rsidRPr="00086D0E">
        <w:rPr>
          <w:rStyle w:val="emailstyle17"/>
          <w:rFonts w:cs="David" w:hint="eastAsia"/>
          <w:color w:val="auto"/>
          <w:sz w:val="22"/>
          <w:rtl/>
        </w:rPr>
        <w:t>יטען</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כי</w:t>
      </w:r>
      <w:r w:rsidRPr="00086D0E">
        <w:rPr>
          <w:rStyle w:val="emailstyle17"/>
          <w:rFonts w:cs="David"/>
          <w:color w:val="auto"/>
          <w:sz w:val="22"/>
          <w:rtl/>
        </w:rPr>
        <w:t xml:space="preserve"> </w:t>
      </w:r>
      <w:r w:rsidRPr="00086D0E">
        <w:rPr>
          <w:rStyle w:val="emailstyle17"/>
          <w:rFonts w:cs="David" w:hint="eastAsia"/>
          <w:color w:val="auto"/>
          <w:sz w:val="22"/>
          <w:rtl/>
        </w:rPr>
        <w:t>הוא</w:t>
      </w:r>
      <w:r w:rsidRPr="00086D0E">
        <w:rPr>
          <w:rStyle w:val="emailstyle17"/>
          <w:rFonts w:cs="David"/>
          <w:color w:val="auto"/>
          <w:sz w:val="22"/>
          <w:rtl/>
        </w:rPr>
        <w:t xml:space="preserve"> </w:t>
      </w:r>
      <w:r w:rsidRPr="00086D0E">
        <w:rPr>
          <w:rStyle w:val="emailstyle17"/>
          <w:rFonts w:cs="David" w:hint="eastAsia"/>
          <w:color w:val="auto"/>
          <w:sz w:val="22"/>
          <w:rtl/>
        </w:rPr>
        <w:t>זכאי</w:t>
      </w:r>
      <w:r w:rsidRPr="00086D0E">
        <w:rPr>
          <w:rStyle w:val="emailstyle17"/>
          <w:rFonts w:cs="David"/>
          <w:color w:val="auto"/>
          <w:sz w:val="22"/>
          <w:rtl/>
        </w:rPr>
        <w:t xml:space="preserve"> </w:t>
      </w:r>
      <w:r w:rsidRPr="00086D0E">
        <w:rPr>
          <w:rStyle w:val="emailstyle17"/>
          <w:rFonts w:cs="David" w:hint="eastAsia"/>
          <w:color w:val="auto"/>
          <w:sz w:val="22"/>
          <w:rtl/>
        </w:rPr>
        <w:t>לפיצוי</w:t>
      </w:r>
      <w:r w:rsidRPr="00086D0E">
        <w:rPr>
          <w:rStyle w:val="emailstyle17"/>
          <w:rFonts w:cs="David"/>
          <w:color w:val="auto"/>
          <w:sz w:val="22"/>
          <w:rtl/>
        </w:rPr>
        <w:t xml:space="preserve"> </w:t>
      </w:r>
      <w:r w:rsidRPr="00086D0E">
        <w:rPr>
          <w:rStyle w:val="emailstyle17"/>
          <w:rFonts w:cs="David" w:hint="eastAsia"/>
          <w:color w:val="auto"/>
          <w:sz w:val="22"/>
          <w:rtl/>
        </w:rPr>
        <w:t>כספי</w:t>
      </w:r>
      <w:r w:rsidRPr="00086D0E">
        <w:rPr>
          <w:rStyle w:val="emailstyle17"/>
          <w:rFonts w:cs="David"/>
          <w:color w:val="auto"/>
          <w:sz w:val="22"/>
          <w:rtl/>
        </w:rPr>
        <w:t xml:space="preserve"> </w:t>
      </w:r>
      <w:r w:rsidRPr="00086D0E">
        <w:rPr>
          <w:rStyle w:val="emailstyle17"/>
          <w:rFonts w:cs="David" w:hint="eastAsia"/>
          <w:color w:val="auto"/>
          <w:sz w:val="22"/>
          <w:rtl/>
        </w:rPr>
        <w:t>בגובה</w:t>
      </w:r>
      <w:r w:rsidRPr="00086D0E">
        <w:rPr>
          <w:rStyle w:val="emailstyle17"/>
          <w:rFonts w:cs="David"/>
          <w:color w:val="auto"/>
          <w:sz w:val="22"/>
          <w:rtl/>
        </w:rPr>
        <w:t xml:space="preserve"> </w:t>
      </w:r>
      <w:r w:rsidRPr="00086D0E">
        <w:rPr>
          <w:rStyle w:val="emailstyle17"/>
          <w:rFonts w:cs="David" w:hint="eastAsia"/>
          <w:color w:val="auto"/>
          <w:sz w:val="22"/>
          <w:rtl/>
        </w:rPr>
        <w:t>ההפרש</w:t>
      </w:r>
      <w:r w:rsidRPr="00086D0E">
        <w:rPr>
          <w:rStyle w:val="emailstyle17"/>
          <w:rFonts w:cs="David"/>
          <w:color w:val="auto"/>
          <w:sz w:val="22"/>
          <w:rtl/>
        </w:rPr>
        <w:t xml:space="preserve"> </w:t>
      </w:r>
      <w:r w:rsidRPr="00086D0E">
        <w:rPr>
          <w:rStyle w:val="emailstyle17"/>
          <w:rFonts w:cs="David" w:hint="eastAsia"/>
          <w:color w:val="auto"/>
          <w:sz w:val="22"/>
          <w:rtl/>
        </w:rPr>
        <w:t>כאמור</w:t>
      </w:r>
      <w:r w:rsidRPr="00086D0E">
        <w:rPr>
          <w:rStyle w:val="emailstyle17"/>
          <w:rFonts w:cs="David"/>
          <w:color w:val="auto"/>
          <w:sz w:val="22"/>
          <w:rtl/>
        </w:rPr>
        <w:t xml:space="preserve">, </w:t>
      </w:r>
      <w:r w:rsidRPr="00086D0E">
        <w:rPr>
          <w:rStyle w:val="emailstyle17"/>
          <w:rFonts w:cs="David" w:hint="eastAsia"/>
          <w:color w:val="auto"/>
          <w:sz w:val="22"/>
          <w:rtl/>
        </w:rPr>
        <w:t>בשל</w:t>
      </w:r>
      <w:r w:rsidRPr="00086D0E">
        <w:rPr>
          <w:rStyle w:val="emailstyle17"/>
          <w:rFonts w:cs="David"/>
          <w:color w:val="auto"/>
          <w:sz w:val="22"/>
          <w:rtl/>
        </w:rPr>
        <w:t xml:space="preserve">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חובת</w:t>
      </w:r>
      <w:r w:rsidRPr="00086D0E">
        <w:rPr>
          <w:rStyle w:val="emailstyle17"/>
          <w:rFonts w:cs="David"/>
          <w:color w:val="auto"/>
          <w:sz w:val="22"/>
          <w:rtl/>
        </w:rPr>
        <w:t xml:space="preserve"> </w:t>
      </w:r>
      <w:r w:rsidRPr="00086D0E">
        <w:rPr>
          <w:rStyle w:val="emailstyle17"/>
          <w:rFonts w:cs="David" w:hint="eastAsia"/>
          <w:color w:val="auto"/>
          <w:sz w:val="22"/>
          <w:rtl/>
        </w:rPr>
        <w:t>השוויון</w:t>
      </w:r>
      <w:r w:rsidRPr="00086D0E">
        <w:rPr>
          <w:rStyle w:val="emailstyle17"/>
          <w:rFonts w:cs="David"/>
          <w:color w:val="auto"/>
          <w:sz w:val="22"/>
          <w:rtl/>
        </w:rPr>
        <w:t xml:space="preserve"> </w:t>
      </w:r>
      <w:r w:rsidRPr="00086D0E">
        <w:rPr>
          <w:rStyle w:val="emailstyle17"/>
          <w:rFonts w:cs="David" w:hint="eastAsia"/>
          <w:color w:val="auto"/>
          <w:sz w:val="22"/>
          <w:rtl/>
        </w:rPr>
        <w:t>ו</w:t>
      </w:r>
      <w:r w:rsidRPr="00086D0E">
        <w:rPr>
          <w:rStyle w:val="emailstyle17"/>
          <w:rFonts w:cs="David"/>
          <w:color w:val="auto"/>
          <w:sz w:val="22"/>
          <w:rtl/>
        </w:rPr>
        <w:t xml:space="preserve">/או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חובות</w:t>
      </w:r>
      <w:r w:rsidRPr="00086D0E">
        <w:rPr>
          <w:rStyle w:val="emailstyle17"/>
          <w:rFonts w:cs="David"/>
          <w:color w:val="auto"/>
          <w:sz w:val="22"/>
          <w:rtl/>
        </w:rPr>
        <w:t xml:space="preserve"> </w:t>
      </w:r>
      <w:r w:rsidRPr="00086D0E">
        <w:rPr>
          <w:rStyle w:val="emailstyle17"/>
          <w:rFonts w:cs="David" w:hint="eastAsia"/>
          <w:color w:val="auto"/>
          <w:sz w:val="22"/>
          <w:rtl/>
        </w:rPr>
        <w:t>תום</w:t>
      </w:r>
      <w:r w:rsidRPr="00086D0E">
        <w:rPr>
          <w:rStyle w:val="emailstyle17"/>
          <w:rFonts w:cs="David"/>
          <w:color w:val="auto"/>
          <w:sz w:val="22"/>
          <w:rtl/>
        </w:rPr>
        <w:t xml:space="preserve"> </w:t>
      </w:r>
      <w:r w:rsidRPr="00086D0E">
        <w:rPr>
          <w:rStyle w:val="emailstyle17"/>
          <w:rFonts w:cs="David" w:hint="eastAsia"/>
          <w:color w:val="auto"/>
          <w:sz w:val="22"/>
          <w:rtl/>
        </w:rPr>
        <w:t>הלב</w:t>
      </w:r>
      <w:r w:rsidRPr="00086D0E">
        <w:rPr>
          <w:rStyle w:val="emailstyle17"/>
          <w:rFonts w:cs="David"/>
          <w:color w:val="auto"/>
          <w:sz w:val="22"/>
          <w:rtl/>
        </w:rPr>
        <w:t xml:space="preserve"> </w:t>
      </w:r>
      <w:r w:rsidRPr="00086D0E">
        <w:rPr>
          <w:rStyle w:val="emailstyle17"/>
          <w:rFonts w:cs="David" w:hint="eastAsia"/>
          <w:color w:val="auto"/>
          <w:sz w:val="22"/>
          <w:rtl/>
        </w:rPr>
        <w:t>וההגינות</w:t>
      </w:r>
      <w:ins w:id="268" w:author="Ofir Tal" w:date="2019-09-17T11:46:00Z">
        <w:r w:rsidR="00086D0E" w:rsidRPr="00086D0E">
          <w:rPr>
            <w:rStyle w:val="emailstyle17"/>
            <w:rFonts w:cs="David"/>
            <w:color w:val="auto"/>
            <w:sz w:val="22"/>
            <w:rtl/>
          </w:rPr>
          <w:t xml:space="preserve"> ו/או כללי הצדק הטבעי</w:t>
        </w:r>
      </w:ins>
      <w:r w:rsidRPr="00086D0E">
        <w:rPr>
          <w:rStyle w:val="emailstyle17"/>
          <w:rFonts w:cs="David"/>
          <w:color w:val="auto"/>
          <w:sz w:val="22"/>
          <w:rtl/>
        </w:rPr>
        <w:t>.</w:t>
      </w:r>
    </w:p>
    <w:p w14:paraId="04D95F9D" w14:textId="1D574C34" w:rsidR="00064F80" w:rsidRDefault="001A415A" w:rsidP="00064F80">
      <w:pPr>
        <w:pStyle w:val="11"/>
        <w:tabs>
          <w:tab w:val="left" w:pos="1088"/>
        </w:tabs>
        <w:spacing w:before="0" w:after="240" w:line="360" w:lineRule="auto"/>
        <w:ind w:left="1088" w:right="360" w:firstLine="0"/>
        <w:rPr>
          <w:ins w:id="269" w:author="Shimon" w:date="2019-09-18T14:10:00Z"/>
          <w:rStyle w:val="emailstyle17"/>
          <w:rFonts w:cs="David"/>
          <w:color w:val="auto"/>
          <w:sz w:val="22"/>
          <w:rtl/>
        </w:rPr>
      </w:pPr>
      <w:r w:rsidRPr="00086D0E">
        <w:rPr>
          <w:rStyle w:val="emailstyle17"/>
          <w:rFonts w:cs="David" w:hint="eastAsia"/>
          <w:b/>
          <w:bCs/>
          <w:color w:val="auto"/>
          <w:sz w:val="22"/>
          <w:rtl/>
        </w:rPr>
        <w:t>סעדים</w:t>
      </w:r>
      <w:r w:rsidRPr="00086D0E">
        <w:rPr>
          <w:rStyle w:val="emailstyle17"/>
          <w:rFonts w:cs="David"/>
          <w:b/>
          <w:bCs/>
          <w:color w:val="auto"/>
          <w:sz w:val="22"/>
          <w:rtl/>
        </w:rPr>
        <w:t xml:space="preserve"> </w:t>
      </w:r>
      <w:r w:rsidRPr="00086D0E">
        <w:rPr>
          <w:rStyle w:val="emailstyle17"/>
          <w:rFonts w:cs="David" w:hint="eastAsia"/>
          <w:b/>
          <w:bCs/>
          <w:color w:val="auto"/>
          <w:sz w:val="22"/>
          <w:rtl/>
        </w:rPr>
        <w:t>חלופיים</w:t>
      </w:r>
      <w:r w:rsidRPr="00086D0E">
        <w:rPr>
          <w:rStyle w:val="emailstyle17"/>
          <w:rFonts w:cs="David"/>
          <w:color w:val="auto"/>
          <w:sz w:val="22"/>
          <w:rtl/>
        </w:rPr>
        <w:t xml:space="preserve"> – </w:t>
      </w:r>
      <w:r w:rsidRPr="00086D0E">
        <w:rPr>
          <w:rStyle w:val="emailstyle17"/>
          <w:rFonts w:cs="David" w:hint="eastAsia"/>
          <w:color w:val="auto"/>
          <w:sz w:val="22"/>
          <w:rtl/>
        </w:rPr>
        <w:t>התובע</w:t>
      </w:r>
      <w:r w:rsidRPr="00086D0E">
        <w:rPr>
          <w:rStyle w:val="emailstyle17"/>
          <w:rFonts w:cs="David"/>
          <w:color w:val="auto"/>
          <w:sz w:val="22"/>
          <w:rtl/>
        </w:rPr>
        <w:t xml:space="preserve"> הציג בפרק שלעיל מספר סעדים חלופיים, שמהם נובעים סעדים </w:t>
      </w:r>
      <w:r w:rsidRPr="00086D0E">
        <w:rPr>
          <w:rStyle w:val="emailstyle17"/>
          <w:rFonts w:cs="David" w:hint="eastAsia"/>
          <w:color w:val="auto"/>
          <w:sz w:val="22"/>
          <w:rtl/>
        </w:rPr>
        <w:t>הצהרתיים</w:t>
      </w:r>
      <w:r w:rsidRPr="00086D0E">
        <w:rPr>
          <w:rStyle w:val="emailstyle17"/>
          <w:rFonts w:cs="David"/>
          <w:color w:val="auto"/>
          <w:sz w:val="22"/>
          <w:rtl/>
        </w:rPr>
        <w:t xml:space="preserve"> </w:t>
      </w:r>
      <w:r w:rsidRPr="00086D0E">
        <w:rPr>
          <w:rStyle w:val="emailstyle17"/>
          <w:rFonts w:cs="David" w:hint="eastAsia"/>
          <w:color w:val="auto"/>
          <w:sz w:val="22"/>
          <w:rtl/>
        </w:rPr>
        <w:t>וכספיים</w:t>
      </w:r>
      <w:r w:rsidRPr="00086D0E">
        <w:rPr>
          <w:rStyle w:val="emailstyle17"/>
          <w:rFonts w:cs="David"/>
          <w:color w:val="auto"/>
          <w:sz w:val="22"/>
          <w:rtl/>
        </w:rPr>
        <w:t xml:space="preserve"> </w:t>
      </w:r>
      <w:del w:id="270" w:author="Ofir Tal" w:date="2019-09-17T13:12:00Z">
        <w:r w:rsidRPr="00086D0E" w:rsidDel="00211F05">
          <w:rPr>
            <w:rStyle w:val="emailstyle17"/>
            <w:rFonts w:cs="David" w:hint="eastAsia"/>
            <w:color w:val="auto"/>
            <w:sz w:val="22"/>
            <w:rtl/>
          </w:rPr>
          <w:delText>בעלי</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משמעות</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כספית</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קטנה</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יותר</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מהסכומים</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שלעיל</w:delText>
        </w:r>
      </w:del>
      <w:ins w:id="271" w:author="Ofir Tal" w:date="2019-09-17T13:12:00Z">
        <w:r w:rsidR="00211F05">
          <w:rPr>
            <w:rStyle w:val="emailstyle17"/>
            <w:rFonts w:cs="David" w:hint="cs"/>
            <w:color w:val="auto"/>
            <w:sz w:val="22"/>
            <w:rtl/>
          </w:rPr>
          <w:t>שונים</w:t>
        </w:r>
      </w:ins>
      <w:r w:rsidRPr="00086D0E">
        <w:rPr>
          <w:rStyle w:val="emailstyle17"/>
          <w:rFonts w:cs="David"/>
          <w:color w:val="auto"/>
          <w:sz w:val="22"/>
          <w:rtl/>
        </w:rPr>
        <w:t>.</w:t>
      </w:r>
      <w:ins w:id="272" w:author="Ofir Tal" w:date="2019-09-17T13:12:00Z">
        <w:r w:rsidR="00211F05">
          <w:rPr>
            <w:rStyle w:val="emailstyle17"/>
            <w:rFonts w:cs="David" w:hint="cs"/>
            <w:color w:val="auto"/>
            <w:sz w:val="22"/>
            <w:rtl/>
          </w:rPr>
          <w:t xml:space="preserve"> יצוין כי בחלק מחלופות אלה סכום הפרשי הפנסיה גבוה יותר מהחלופה שלעיל, אולם חלופות אלה מקטינות או מאיינות את הפרשי השכר, כך שבסופו של יום הסכום הכולל שנתבע הוא נמוך יותר.</w:t>
        </w:r>
      </w:ins>
      <w:ins w:id="273" w:author="Shimon" w:date="2019-09-18T14:10:00Z">
        <w:r w:rsidR="00064F80" w:rsidRPr="00064F80">
          <w:rPr>
            <w:rStyle w:val="emailstyle17"/>
            <w:rFonts w:cs="David" w:hint="cs"/>
            <w:color w:val="auto"/>
            <w:sz w:val="22"/>
            <w:highlight w:val="yellow"/>
            <w:rtl/>
          </w:rPr>
          <w:t xml:space="preserve"> </w:t>
        </w:r>
        <w:r w:rsidR="00064F80" w:rsidRPr="00762F3B">
          <w:rPr>
            <w:rStyle w:val="emailstyle17"/>
            <w:rFonts w:cs="David" w:hint="cs"/>
            <w:color w:val="auto"/>
            <w:sz w:val="22"/>
            <w:highlight w:val="yellow"/>
            <w:rtl/>
          </w:rPr>
          <w:t xml:space="preserve">אם תאושר </w:t>
        </w:r>
        <w:r w:rsidR="00064F80">
          <w:rPr>
            <w:rStyle w:val="emailstyle17"/>
            <w:rFonts w:cs="David" w:hint="cs"/>
            <w:color w:val="auto"/>
            <w:sz w:val="22"/>
            <w:highlight w:val="yellow"/>
            <w:rtl/>
          </w:rPr>
          <w:t>הת</w:t>
        </w:r>
        <w:r w:rsidR="00064F80" w:rsidRPr="00762F3B">
          <w:rPr>
            <w:rStyle w:val="emailstyle17"/>
            <w:rFonts w:cs="David" w:hint="cs"/>
            <w:color w:val="auto"/>
            <w:sz w:val="22"/>
            <w:highlight w:val="yellow"/>
            <w:rtl/>
          </w:rPr>
          <w:t>ביעה לפי חילופין (2) (</w:t>
        </w:r>
        <w:proofErr w:type="spellStart"/>
        <w:r w:rsidR="00064F80" w:rsidRPr="00762F3B">
          <w:rPr>
            <w:rStyle w:val="emailstyle17"/>
            <w:rFonts w:cs="David" w:hint="cs"/>
            <w:color w:val="auto"/>
            <w:sz w:val="22"/>
            <w:highlight w:val="yellow"/>
            <w:rtl/>
          </w:rPr>
          <w:t>בפיסקא</w:t>
        </w:r>
        <w:proofErr w:type="spellEnd"/>
        <w:r w:rsidR="00064F80" w:rsidRPr="00762F3B">
          <w:rPr>
            <w:rStyle w:val="emailstyle17"/>
            <w:rFonts w:cs="David" w:hint="cs"/>
            <w:color w:val="auto"/>
            <w:sz w:val="22"/>
            <w:highlight w:val="yellow"/>
            <w:rtl/>
          </w:rPr>
          <w:t xml:space="preserve"> 72.3) לעיל (70% מהמשכורת האחרונה לפי חוזה</w:t>
        </w:r>
        <w:r w:rsidR="00064F80">
          <w:rPr>
            <w:rStyle w:val="emailstyle17"/>
            <w:rFonts w:cs="David" w:hint="cs"/>
            <w:color w:val="auto"/>
            <w:sz w:val="22"/>
            <w:highlight w:val="yellow"/>
            <w:rtl/>
          </w:rPr>
          <w:t xml:space="preserve">= 27,731.90 פנסיה חודשית  </w:t>
        </w:r>
        <w:r w:rsidR="00064F80">
          <w:rPr>
            <w:rStyle w:val="emailstyle17"/>
            <w:rFonts w:cs="David" w:hint="cs"/>
            <w:color w:val="auto"/>
            <w:sz w:val="22"/>
            <w:highlight w:val="yellow"/>
          </w:rPr>
          <w:t>X</w:t>
        </w:r>
        <w:r w:rsidR="00064F80">
          <w:rPr>
            <w:rStyle w:val="emailstyle17"/>
            <w:rFonts w:cs="David" w:hint="cs"/>
            <w:color w:val="auto"/>
            <w:sz w:val="22"/>
            <w:highlight w:val="yellow"/>
            <w:rtl/>
          </w:rPr>
          <w:t xml:space="preserve"> 85חודשים =2,357,211ש"ח</w:t>
        </w:r>
        <w:r w:rsidR="00064F80" w:rsidRPr="00762F3B">
          <w:rPr>
            <w:rStyle w:val="emailstyle17"/>
            <w:rFonts w:cs="David" w:hint="cs"/>
            <w:color w:val="auto"/>
            <w:sz w:val="22"/>
            <w:highlight w:val="yellow"/>
            <w:rtl/>
          </w:rPr>
          <w:t>)</w:t>
        </w:r>
        <w:r w:rsidR="00064F80">
          <w:rPr>
            <w:rStyle w:val="emailstyle17"/>
            <w:rFonts w:cs="David" w:hint="cs"/>
            <w:color w:val="auto"/>
            <w:sz w:val="22"/>
            <w:rtl/>
          </w:rPr>
          <w:t xml:space="preserve"> </w:t>
        </w:r>
      </w:ins>
    </w:p>
    <w:p w14:paraId="5FE94D9D" w14:textId="4AA9549F" w:rsidR="00086D0E" w:rsidRPr="00086D0E" w:rsidRDefault="00064F80" w:rsidP="00064F80">
      <w:pPr>
        <w:pStyle w:val="11"/>
        <w:tabs>
          <w:tab w:val="left" w:pos="566"/>
        </w:tabs>
        <w:spacing w:before="0" w:after="240" w:line="360" w:lineRule="auto"/>
        <w:ind w:left="566" w:right="360" w:firstLine="0"/>
        <w:rPr>
          <w:ins w:id="274" w:author="Ofir Tal" w:date="2019-09-17T11:48:00Z"/>
          <w:rStyle w:val="emailstyle17"/>
          <w:rFonts w:cs="David"/>
          <w:color w:val="auto"/>
          <w:sz w:val="22"/>
          <w:rtl/>
        </w:rPr>
        <w:pPrChange w:id="275" w:author="Shimon" w:date="2019-09-18T14:11:00Z">
          <w:pPr>
            <w:pStyle w:val="11"/>
            <w:numPr>
              <w:numId w:val="14"/>
            </w:numPr>
            <w:tabs>
              <w:tab w:val="left" w:pos="566"/>
              <w:tab w:val="num" w:pos="1800"/>
            </w:tabs>
            <w:spacing w:before="0" w:after="240" w:line="360" w:lineRule="auto"/>
            <w:ind w:left="566" w:right="360" w:hanging="360"/>
          </w:pPr>
        </w:pPrChange>
      </w:pPr>
      <w:ins w:id="276" w:author="Shimon" w:date="2019-09-18T14:10:00Z">
        <w:r>
          <w:rPr>
            <w:rStyle w:val="emailstyle17"/>
            <w:rFonts w:cs="David" w:hint="cs"/>
            <w:color w:val="auto"/>
            <w:sz w:val="22"/>
            <w:rtl/>
          </w:rPr>
          <w:t xml:space="preserve"> </w:t>
        </w:r>
        <w:r w:rsidRPr="00762F3B">
          <w:rPr>
            <w:rStyle w:val="emailstyle17"/>
            <w:rFonts w:cs="David" w:hint="cs"/>
            <w:color w:val="auto"/>
            <w:sz w:val="22"/>
            <w:highlight w:val="yellow"/>
            <w:rtl/>
          </w:rPr>
          <w:t xml:space="preserve">לאור הנ"ל   יש להתאים את </w:t>
        </w:r>
        <w:proofErr w:type="spellStart"/>
        <w:r w:rsidRPr="00762F3B">
          <w:rPr>
            <w:rStyle w:val="emailstyle17"/>
            <w:rFonts w:cs="David" w:hint="cs"/>
            <w:color w:val="auto"/>
            <w:sz w:val="22"/>
            <w:highlight w:val="yellow"/>
            <w:rtl/>
          </w:rPr>
          <w:t>הפיסקה</w:t>
        </w:r>
      </w:ins>
      <w:proofErr w:type="spellEnd"/>
      <w:ins w:id="277" w:author="Shimon" w:date="2019-09-18T14:11:00Z">
        <w:r>
          <w:rPr>
            <w:rStyle w:val="emailstyle17"/>
            <w:rFonts w:cs="David" w:hint="cs"/>
            <w:color w:val="auto"/>
            <w:sz w:val="22"/>
            <w:highlight w:val="yellow"/>
            <w:rtl/>
          </w:rPr>
          <w:t xml:space="preserve"> הנ"ל (</w:t>
        </w:r>
        <w:proofErr w:type="spellStart"/>
        <w:r>
          <w:rPr>
            <w:rStyle w:val="emailstyle17"/>
            <w:rFonts w:cs="David" w:hint="cs"/>
            <w:color w:val="auto"/>
            <w:sz w:val="22"/>
            <w:highlight w:val="yellow"/>
            <w:rtl/>
          </w:rPr>
          <w:t>והפיסקה</w:t>
        </w:r>
        <w:proofErr w:type="spellEnd"/>
        <w:r>
          <w:rPr>
            <w:rStyle w:val="emailstyle17"/>
            <w:rFonts w:cs="David" w:hint="cs"/>
            <w:color w:val="auto"/>
            <w:sz w:val="22"/>
            <w:highlight w:val="yellow"/>
            <w:rtl/>
          </w:rPr>
          <w:t xml:space="preserve"> הבאה)</w:t>
        </w:r>
      </w:ins>
      <w:ins w:id="278" w:author="Shimon" w:date="2019-09-18T14:10:00Z">
        <w:r w:rsidRPr="00762F3B">
          <w:rPr>
            <w:rStyle w:val="emailstyle17"/>
            <w:rFonts w:cs="David" w:hint="cs"/>
            <w:color w:val="auto"/>
            <w:sz w:val="22"/>
            <w:highlight w:val="yellow"/>
            <w:rtl/>
          </w:rPr>
          <w:t xml:space="preserve"> שניסחת</w:t>
        </w:r>
      </w:ins>
    </w:p>
    <w:p w14:paraId="55DF2DA5" w14:textId="046E5FBA" w:rsidR="006C5D0E" w:rsidRPr="00C273A2" w:rsidDel="00086D0E" w:rsidRDefault="00FB7854">
      <w:pPr>
        <w:pStyle w:val="11"/>
        <w:numPr>
          <w:ilvl w:val="1"/>
          <w:numId w:val="14"/>
        </w:numPr>
        <w:tabs>
          <w:tab w:val="left" w:pos="1088"/>
        </w:tabs>
        <w:spacing w:before="0" w:after="240" w:line="360" w:lineRule="auto"/>
        <w:ind w:left="1088" w:right="0" w:hanging="567"/>
        <w:rPr>
          <w:del w:id="279" w:author="Ofir Tal" w:date="2019-09-17T11:50:00Z"/>
          <w:rStyle w:val="emailstyle17"/>
          <w:rFonts w:cs="David"/>
          <w:b/>
          <w:bCs/>
          <w:color w:val="auto"/>
          <w:sz w:val="22"/>
          <w:rPrChange w:id="280" w:author="Ofir Tal" w:date="2019-09-17T13:01:00Z">
            <w:rPr>
              <w:del w:id="281" w:author="Ofir Tal" w:date="2019-09-17T11:50:00Z"/>
              <w:rStyle w:val="emailstyle17"/>
              <w:rFonts w:cs="David"/>
              <w:color w:val="auto"/>
              <w:sz w:val="22"/>
              <w:highlight w:val="yellow"/>
            </w:rPr>
          </w:rPrChange>
        </w:rPr>
        <w:pPrChange w:id="282" w:author="Ofir Tal" w:date="2019-09-17T12:59:00Z">
          <w:pPr>
            <w:pStyle w:val="11"/>
            <w:numPr>
              <w:numId w:val="14"/>
            </w:numPr>
            <w:tabs>
              <w:tab w:val="left" w:pos="530"/>
              <w:tab w:val="num" w:pos="1800"/>
            </w:tabs>
            <w:spacing w:before="0" w:after="240" w:line="360" w:lineRule="auto"/>
            <w:ind w:left="566" w:right="360" w:hanging="360"/>
          </w:pPr>
        </w:pPrChange>
      </w:pPr>
      <w:del w:id="283" w:author="Ofir Tal" w:date="2019-09-17T11:50:00Z">
        <w:r w:rsidRPr="00C273A2" w:rsidDel="00086D0E">
          <w:rPr>
            <w:rStyle w:val="emailstyle17"/>
            <w:rFonts w:cs="David"/>
            <w:b/>
            <w:bCs/>
            <w:color w:val="auto"/>
            <w:sz w:val="22"/>
            <w:rtl/>
            <w:rPrChange w:id="284" w:author="Ofir Tal" w:date="2019-09-17T13:01:00Z">
              <w:rPr>
                <w:rStyle w:val="emailstyle17"/>
                <w:rFonts w:cs="David"/>
                <w:color w:val="auto"/>
                <w:sz w:val="22"/>
                <w:rtl/>
              </w:rPr>
            </w:rPrChange>
          </w:rPr>
          <w:delText xml:space="preserve"> </w:delText>
        </w:r>
        <w:r w:rsidRPr="00C273A2" w:rsidDel="00086D0E">
          <w:rPr>
            <w:rStyle w:val="emailstyle17"/>
            <w:rFonts w:cs="David" w:hint="eastAsia"/>
            <w:b/>
            <w:bCs/>
            <w:color w:val="auto"/>
            <w:sz w:val="22"/>
            <w:rtl/>
            <w:rPrChange w:id="285" w:author="Ofir Tal" w:date="2019-09-17T13:01:00Z">
              <w:rPr>
                <w:rStyle w:val="emailstyle17"/>
                <w:rFonts w:cs="David" w:hint="eastAsia"/>
                <w:color w:val="auto"/>
                <w:sz w:val="22"/>
                <w:highlight w:val="yellow"/>
                <w:rtl/>
              </w:rPr>
            </w:rPrChange>
          </w:rPr>
          <w:delText>לא</w:delText>
        </w:r>
        <w:r w:rsidRPr="00C273A2" w:rsidDel="00086D0E">
          <w:rPr>
            <w:rStyle w:val="emailstyle17"/>
            <w:rFonts w:cs="David"/>
            <w:b/>
            <w:bCs/>
            <w:color w:val="auto"/>
            <w:sz w:val="22"/>
            <w:rtl/>
            <w:rPrChange w:id="286"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87" w:author="Ofir Tal" w:date="2019-09-17T13:01:00Z">
              <w:rPr>
                <w:rStyle w:val="emailstyle17"/>
                <w:rFonts w:cs="David" w:hint="eastAsia"/>
                <w:color w:val="auto"/>
                <w:sz w:val="22"/>
                <w:highlight w:val="yellow"/>
                <w:rtl/>
              </w:rPr>
            </w:rPrChange>
          </w:rPr>
          <w:delText>מדויק</w:delText>
        </w:r>
        <w:r w:rsidRPr="00C273A2" w:rsidDel="00086D0E">
          <w:rPr>
            <w:rStyle w:val="emailstyle17"/>
            <w:rFonts w:cs="David"/>
            <w:b/>
            <w:bCs/>
            <w:color w:val="auto"/>
            <w:sz w:val="22"/>
            <w:rtl/>
            <w:rPrChange w:id="288" w:author="Ofir Tal" w:date="2019-09-17T13:01:00Z">
              <w:rPr>
                <w:rStyle w:val="emailstyle17"/>
                <w:rFonts w:cs="David"/>
                <w:color w:val="auto"/>
                <w:sz w:val="22"/>
                <w:highlight w:val="yellow"/>
                <w:rtl/>
              </w:rPr>
            </w:rPrChange>
          </w:rPr>
          <w:delText>.</w:delText>
        </w:r>
      </w:del>
    </w:p>
    <w:p w14:paraId="049A08A1" w14:textId="7E57609E" w:rsidR="003C2148" w:rsidRPr="00C273A2" w:rsidDel="00086D0E" w:rsidRDefault="00FB7854">
      <w:pPr>
        <w:pStyle w:val="11"/>
        <w:numPr>
          <w:ilvl w:val="1"/>
          <w:numId w:val="14"/>
        </w:numPr>
        <w:tabs>
          <w:tab w:val="left" w:pos="1088"/>
        </w:tabs>
        <w:spacing w:before="0" w:after="240" w:line="360" w:lineRule="auto"/>
        <w:ind w:left="1088" w:right="0" w:hanging="567"/>
        <w:rPr>
          <w:del w:id="289" w:author="Ofir Tal" w:date="2019-09-17T11:50:00Z"/>
          <w:rStyle w:val="emailstyle17"/>
          <w:rFonts w:cs="David"/>
          <w:b/>
          <w:bCs/>
          <w:color w:val="auto"/>
          <w:sz w:val="22"/>
          <w:rPrChange w:id="290" w:author="Ofir Tal" w:date="2019-09-17T13:01:00Z">
            <w:rPr>
              <w:del w:id="291" w:author="Ofir Tal" w:date="2019-09-17T11:50:00Z"/>
              <w:rStyle w:val="emailstyle17"/>
              <w:rFonts w:cs="David"/>
              <w:color w:val="auto"/>
              <w:sz w:val="22"/>
            </w:rPr>
          </w:rPrChange>
        </w:rPr>
        <w:pPrChange w:id="292" w:author="Ofir Tal" w:date="2019-09-17T12:59:00Z">
          <w:pPr>
            <w:pStyle w:val="11"/>
            <w:tabs>
              <w:tab w:val="left" w:pos="530"/>
            </w:tabs>
            <w:spacing w:before="0" w:after="240" w:line="360" w:lineRule="auto"/>
            <w:ind w:left="566" w:right="360" w:firstLine="0"/>
          </w:pPr>
        </w:pPrChange>
      </w:pPr>
      <w:del w:id="293" w:author="Ofir Tal" w:date="2019-09-17T11:50:00Z">
        <w:r w:rsidRPr="00C273A2" w:rsidDel="00086D0E">
          <w:rPr>
            <w:rStyle w:val="emailstyle17"/>
            <w:rFonts w:cs="David"/>
            <w:b/>
            <w:bCs/>
            <w:color w:val="auto"/>
            <w:sz w:val="22"/>
            <w:rtl/>
            <w:rPrChange w:id="294" w:author="Ofir Tal" w:date="2019-09-17T13:01:00Z">
              <w:rPr>
                <w:rStyle w:val="emailstyle17"/>
                <w:rFonts w:cs="David"/>
                <w:color w:val="auto"/>
                <w:sz w:val="22"/>
                <w:highlight w:val="yellow"/>
                <w:rtl/>
              </w:rPr>
            </w:rPrChange>
          </w:rPr>
          <w:delText xml:space="preserve"> אם לא אקבל פנסיה מ1.4.2014 (לא תוכר תקופת השלמת החוזה ו/או תקופת ההודעה מוקדמת ואהיה זכאי לפנסיה רק מ-8.2012 (המצב הנוכחי), הרי שיגיעו לי הפרשים מאותו מועד, דהיינו </w:delText>
        </w:r>
        <w:r w:rsidRPr="00C273A2" w:rsidDel="00086D0E">
          <w:rPr>
            <w:rStyle w:val="emailstyle17"/>
            <w:rFonts w:cs="David"/>
            <w:b/>
            <w:bCs/>
            <w:color w:val="auto"/>
            <w:sz w:val="22"/>
            <w:rtl/>
            <w:rPrChange w:id="295" w:author="Ofir Tal" w:date="2019-09-17T13:01:00Z">
              <w:rPr>
                <w:rStyle w:val="emailstyle17"/>
                <w:rFonts w:cs="David"/>
                <w:b/>
                <w:bCs/>
                <w:color w:val="auto"/>
                <w:sz w:val="22"/>
                <w:highlight w:val="yellow"/>
                <w:rtl/>
              </w:rPr>
            </w:rPrChange>
          </w:rPr>
          <w:delText xml:space="preserve">85 </w:delText>
        </w:r>
        <w:r w:rsidRPr="00C273A2" w:rsidDel="00086D0E">
          <w:rPr>
            <w:rStyle w:val="emailstyle17"/>
            <w:rFonts w:cs="David" w:hint="eastAsia"/>
            <w:b/>
            <w:bCs/>
            <w:color w:val="auto"/>
            <w:sz w:val="22"/>
            <w:rtl/>
            <w:rPrChange w:id="296" w:author="Ofir Tal" w:date="2019-09-17T13:01:00Z">
              <w:rPr>
                <w:rStyle w:val="emailstyle17"/>
                <w:rFonts w:cs="David" w:hint="eastAsia"/>
                <w:color w:val="auto"/>
                <w:sz w:val="22"/>
                <w:highlight w:val="yellow"/>
                <w:rtl/>
              </w:rPr>
            </w:rPrChange>
          </w:rPr>
          <w:delText>חודשי</w:delText>
        </w:r>
        <w:r w:rsidRPr="00C273A2" w:rsidDel="00086D0E">
          <w:rPr>
            <w:rStyle w:val="emailstyle17"/>
            <w:rFonts w:cs="David"/>
            <w:b/>
            <w:bCs/>
            <w:color w:val="auto"/>
            <w:sz w:val="22"/>
            <w:rtl/>
            <w:rPrChange w:id="297"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98" w:author="Ofir Tal" w:date="2019-09-17T13:01:00Z">
              <w:rPr>
                <w:rStyle w:val="emailstyle17"/>
                <w:rFonts w:cs="David" w:hint="eastAsia"/>
                <w:color w:val="auto"/>
                <w:sz w:val="22"/>
                <w:highlight w:val="yellow"/>
                <w:rtl/>
              </w:rPr>
            </w:rPrChange>
          </w:rPr>
          <w:delText>פנסיה</w:delText>
        </w:r>
        <w:r w:rsidRPr="00C273A2" w:rsidDel="00086D0E">
          <w:rPr>
            <w:rStyle w:val="emailstyle17"/>
            <w:rFonts w:cs="David"/>
            <w:b/>
            <w:bCs/>
            <w:color w:val="auto"/>
            <w:sz w:val="22"/>
            <w:rtl/>
            <w:rPrChange w:id="299"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300" w:author="Ofir Tal" w:date="2019-09-17T13:01:00Z">
              <w:rPr>
                <w:rStyle w:val="emailstyle17"/>
                <w:rFonts w:cs="David" w:hint="eastAsia"/>
                <w:color w:val="auto"/>
                <w:sz w:val="22"/>
                <w:highlight w:val="yellow"/>
                <w:rtl/>
              </w:rPr>
            </w:rPrChange>
          </w:rPr>
          <w:delText>רטרואקטיביים</w:delText>
        </w:r>
        <w:r w:rsidRPr="00C273A2" w:rsidDel="00086D0E">
          <w:rPr>
            <w:rStyle w:val="emailstyle17"/>
            <w:rFonts w:cs="David"/>
            <w:b/>
            <w:bCs/>
            <w:color w:val="auto"/>
            <w:sz w:val="22"/>
            <w:rtl/>
            <w:rPrChange w:id="301"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302" w:author="Ofir Tal" w:date="2019-09-17T13:01:00Z">
              <w:rPr>
                <w:rStyle w:val="emailstyle17"/>
                <w:rFonts w:cs="David" w:hint="eastAsia"/>
                <w:color w:val="auto"/>
                <w:sz w:val="22"/>
                <w:highlight w:val="yellow"/>
                <w:rtl/>
              </w:rPr>
            </w:rPrChange>
          </w:rPr>
          <w:delText>ולא</w:delText>
        </w:r>
        <w:r w:rsidRPr="00C273A2" w:rsidDel="00086D0E">
          <w:rPr>
            <w:rStyle w:val="emailstyle17"/>
            <w:rFonts w:cs="David"/>
            <w:b/>
            <w:bCs/>
            <w:color w:val="auto"/>
            <w:sz w:val="22"/>
            <w:rtl/>
            <w:rPrChange w:id="303"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304" w:author="Ofir Tal" w:date="2019-09-17T13:01:00Z">
              <w:rPr>
                <w:rStyle w:val="emailstyle17"/>
                <w:rFonts w:cs="David" w:hint="eastAsia"/>
                <w:color w:val="auto"/>
                <w:sz w:val="22"/>
                <w:highlight w:val="yellow"/>
                <w:rtl/>
              </w:rPr>
            </w:rPrChange>
          </w:rPr>
          <w:delText>רק</w:delText>
        </w:r>
        <w:r w:rsidRPr="00C273A2" w:rsidDel="00086D0E">
          <w:rPr>
            <w:rStyle w:val="emailstyle17"/>
            <w:rFonts w:cs="David"/>
            <w:b/>
            <w:bCs/>
            <w:color w:val="auto"/>
            <w:sz w:val="22"/>
            <w:rtl/>
            <w:rPrChange w:id="305" w:author="Ofir Tal" w:date="2019-09-17T13:01:00Z">
              <w:rPr>
                <w:rStyle w:val="emailstyle17"/>
                <w:rFonts w:cs="David"/>
                <w:color w:val="auto"/>
                <w:sz w:val="22"/>
                <w:highlight w:val="yellow"/>
                <w:rtl/>
              </w:rPr>
            </w:rPrChange>
          </w:rPr>
          <w:delText xml:space="preserve"> 65 </w:delText>
        </w:r>
        <w:r w:rsidRPr="00C273A2" w:rsidDel="00086D0E">
          <w:rPr>
            <w:rStyle w:val="emailstyle17"/>
            <w:rFonts w:cs="David" w:hint="eastAsia"/>
            <w:b/>
            <w:bCs/>
            <w:color w:val="auto"/>
            <w:sz w:val="22"/>
            <w:rtl/>
            <w:rPrChange w:id="306" w:author="Ofir Tal" w:date="2019-09-17T13:01:00Z">
              <w:rPr>
                <w:rStyle w:val="emailstyle17"/>
                <w:rFonts w:cs="David" w:hint="eastAsia"/>
                <w:color w:val="auto"/>
                <w:sz w:val="22"/>
                <w:highlight w:val="yellow"/>
                <w:rtl/>
              </w:rPr>
            </w:rPrChange>
          </w:rPr>
          <w:delText>חודשים</w:delText>
        </w:r>
        <w:r w:rsidRPr="00C273A2" w:rsidDel="00086D0E">
          <w:rPr>
            <w:rStyle w:val="emailstyle17"/>
            <w:rFonts w:cs="David"/>
            <w:b/>
            <w:bCs/>
            <w:color w:val="auto"/>
            <w:sz w:val="22"/>
            <w:rtl/>
            <w:rPrChange w:id="307"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308" w:author="Ofir Tal" w:date="2019-09-17T13:01:00Z">
              <w:rPr>
                <w:rStyle w:val="emailstyle17"/>
                <w:rFonts w:cs="David" w:hint="eastAsia"/>
                <w:color w:val="auto"/>
                <w:sz w:val="22"/>
                <w:highlight w:val="yellow"/>
                <w:rtl/>
              </w:rPr>
            </w:rPrChange>
          </w:rPr>
          <w:delText>כאמור</w:delText>
        </w:r>
        <w:r w:rsidRPr="00C273A2" w:rsidDel="00086D0E">
          <w:rPr>
            <w:rStyle w:val="emailstyle17"/>
            <w:rFonts w:cs="David"/>
            <w:b/>
            <w:bCs/>
            <w:color w:val="auto"/>
            <w:sz w:val="22"/>
            <w:rtl/>
            <w:rPrChange w:id="309"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310" w:author="Ofir Tal" w:date="2019-09-17T13:01:00Z">
              <w:rPr>
                <w:rStyle w:val="emailstyle17"/>
                <w:rFonts w:cs="David" w:hint="eastAsia"/>
                <w:color w:val="auto"/>
                <w:sz w:val="22"/>
                <w:highlight w:val="yellow"/>
                <w:rtl/>
              </w:rPr>
            </w:rPrChange>
          </w:rPr>
          <w:delText>לעיל</w:delText>
        </w:r>
        <w:r w:rsidRPr="00C273A2" w:rsidDel="00086D0E">
          <w:rPr>
            <w:rStyle w:val="emailstyle17"/>
            <w:rFonts w:cs="David"/>
            <w:b/>
            <w:bCs/>
            <w:color w:val="auto"/>
            <w:sz w:val="22"/>
            <w:rtl/>
            <w:rPrChange w:id="311"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312" w:author="Ofir Tal" w:date="2019-09-17T13:01:00Z">
              <w:rPr>
                <w:rStyle w:val="emailstyle17"/>
                <w:rFonts w:cs="David" w:hint="eastAsia"/>
                <w:color w:val="auto"/>
                <w:sz w:val="22"/>
                <w:highlight w:val="yellow"/>
                <w:rtl/>
              </w:rPr>
            </w:rPrChange>
          </w:rPr>
          <w:delText>הסכום</w:delText>
        </w:r>
        <w:r w:rsidRPr="00C273A2" w:rsidDel="00086D0E">
          <w:rPr>
            <w:rStyle w:val="emailstyle17"/>
            <w:rFonts w:cs="David"/>
            <w:b/>
            <w:bCs/>
            <w:color w:val="auto"/>
            <w:sz w:val="22"/>
            <w:rtl/>
            <w:rPrChange w:id="313"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314" w:author="Ofir Tal" w:date="2019-09-17T13:01:00Z">
              <w:rPr>
                <w:rStyle w:val="emailstyle17"/>
                <w:rFonts w:cs="David" w:hint="eastAsia"/>
                <w:color w:val="auto"/>
                <w:sz w:val="22"/>
                <w:highlight w:val="yellow"/>
                <w:rtl/>
              </w:rPr>
            </w:rPrChange>
          </w:rPr>
          <w:delText>המקסימלי</w:delText>
        </w:r>
        <w:r w:rsidRPr="00C273A2" w:rsidDel="00086D0E">
          <w:rPr>
            <w:rStyle w:val="emailstyle17"/>
            <w:rFonts w:cs="David"/>
            <w:b/>
            <w:bCs/>
            <w:color w:val="auto"/>
            <w:sz w:val="22"/>
            <w:rtl/>
            <w:rPrChange w:id="315"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316" w:author="Ofir Tal" w:date="2019-09-17T13:01:00Z">
              <w:rPr>
                <w:rStyle w:val="emailstyle17"/>
                <w:rFonts w:cs="David" w:hint="eastAsia"/>
                <w:color w:val="auto"/>
                <w:sz w:val="22"/>
                <w:highlight w:val="yellow"/>
                <w:rtl/>
              </w:rPr>
            </w:rPrChange>
          </w:rPr>
          <w:delText>ש</w:delText>
        </w:r>
        <w:r w:rsidR="003C2148" w:rsidRPr="00C273A2" w:rsidDel="00086D0E">
          <w:rPr>
            <w:rStyle w:val="emailstyle17"/>
            <w:rFonts w:cs="David" w:hint="eastAsia"/>
            <w:b/>
            <w:bCs/>
            <w:color w:val="auto"/>
            <w:sz w:val="22"/>
            <w:rtl/>
            <w:rPrChange w:id="317" w:author="Ofir Tal" w:date="2019-09-17T13:01:00Z">
              <w:rPr>
                <w:rStyle w:val="emailstyle17"/>
                <w:rFonts w:cs="David" w:hint="eastAsia"/>
                <w:color w:val="auto"/>
                <w:sz w:val="22"/>
                <w:highlight w:val="yellow"/>
                <w:rtl/>
              </w:rPr>
            </w:rPrChange>
          </w:rPr>
          <w:delText>ל</w:delText>
        </w:r>
        <w:r w:rsidR="003C2148" w:rsidRPr="00C273A2" w:rsidDel="00086D0E">
          <w:rPr>
            <w:rStyle w:val="emailstyle17"/>
            <w:rFonts w:cs="David"/>
            <w:b/>
            <w:bCs/>
            <w:color w:val="auto"/>
            <w:sz w:val="22"/>
            <w:rtl/>
            <w:rPrChange w:id="318"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19" w:author="Ofir Tal" w:date="2019-09-17T13:01:00Z">
              <w:rPr>
                <w:rStyle w:val="emailstyle17"/>
                <w:rFonts w:cs="David" w:hint="eastAsia"/>
                <w:color w:val="auto"/>
                <w:sz w:val="22"/>
                <w:highlight w:val="yellow"/>
                <w:rtl/>
              </w:rPr>
            </w:rPrChange>
          </w:rPr>
          <w:delText>הפרשים</w:delText>
        </w:r>
        <w:r w:rsidR="003C2148" w:rsidRPr="00C273A2" w:rsidDel="00086D0E">
          <w:rPr>
            <w:rStyle w:val="emailstyle17"/>
            <w:rFonts w:cs="David"/>
            <w:b/>
            <w:bCs/>
            <w:color w:val="auto"/>
            <w:sz w:val="22"/>
            <w:rtl/>
            <w:rPrChange w:id="320"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21" w:author="Ofir Tal" w:date="2019-09-17T13:01:00Z">
              <w:rPr>
                <w:rStyle w:val="emailstyle17"/>
                <w:rFonts w:cs="David" w:hint="eastAsia"/>
                <w:color w:val="auto"/>
                <w:sz w:val="22"/>
                <w:highlight w:val="yellow"/>
                <w:rtl/>
              </w:rPr>
            </w:rPrChange>
          </w:rPr>
          <w:delText>שיגיעו</w:delText>
        </w:r>
        <w:r w:rsidR="003C2148" w:rsidRPr="00C273A2" w:rsidDel="00086D0E">
          <w:rPr>
            <w:rStyle w:val="emailstyle17"/>
            <w:rFonts w:cs="David"/>
            <w:b/>
            <w:bCs/>
            <w:color w:val="auto"/>
            <w:sz w:val="22"/>
            <w:rtl/>
            <w:rPrChange w:id="322"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23" w:author="Ofir Tal" w:date="2019-09-17T13:01:00Z">
              <w:rPr>
                <w:rStyle w:val="emailstyle17"/>
                <w:rFonts w:cs="David" w:hint="eastAsia"/>
                <w:color w:val="auto"/>
                <w:sz w:val="22"/>
                <w:highlight w:val="yellow"/>
                <w:rtl/>
              </w:rPr>
            </w:rPrChange>
          </w:rPr>
          <w:delText>לי</w:delText>
        </w:r>
        <w:r w:rsidR="003C2148" w:rsidRPr="00C273A2" w:rsidDel="00086D0E">
          <w:rPr>
            <w:rStyle w:val="emailstyle17"/>
            <w:rFonts w:cs="David"/>
            <w:b/>
            <w:bCs/>
            <w:color w:val="auto"/>
            <w:sz w:val="22"/>
            <w:rtl/>
            <w:rPrChange w:id="324"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25" w:author="Ofir Tal" w:date="2019-09-17T13:01:00Z">
              <w:rPr>
                <w:rStyle w:val="emailstyle17"/>
                <w:rFonts w:cs="David" w:hint="eastAsia"/>
                <w:color w:val="auto"/>
                <w:sz w:val="22"/>
                <w:highlight w:val="yellow"/>
                <w:rtl/>
              </w:rPr>
            </w:rPrChange>
          </w:rPr>
          <w:delText>רטרואקטיבית</w:delText>
        </w:r>
        <w:r w:rsidR="003C2148" w:rsidRPr="00C273A2" w:rsidDel="00086D0E">
          <w:rPr>
            <w:rStyle w:val="emailstyle17"/>
            <w:rFonts w:cs="David"/>
            <w:b/>
            <w:bCs/>
            <w:color w:val="auto"/>
            <w:sz w:val="22"/>
            <w:rtl/>
            <w:rPrChange w:id="326"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27" w:author="Ofir Tal" w:date="2019-09-17T13:01:00Z">
              <w:rPr>
                <w:rStyle w:val="emailstyle17"/>
                <w:rFonts w:cs="David" w:hint="eastAsia"/>
                <w:color w:val="auto"/>
                <w:sz w:val="22"/>
                <w:highlight w:val="yellow"/>
                <w:rtl/>
              </w:rPr>
            </w:rPrChange>
          </w:rPr>
          <w:delText>במקרה</w:delText>
        </w:r>
        <w:r w:rsidR="003C2148" w:rsidRPr="00C273A2" w:rsidDel="00086D0E">
          <w:rPr>
            <w:rStyle w:val="emailstyle17"/>
            <w:rFonts w:cs="David"/>
            <w:b/>
            <w:bCs/>
            <w:color w:val="auto"/>
            <w:sz w:val="22"/>
            <w:rtl/>
            <w:rPrChange w:id="328"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29" w:author="Ofir Tal" w:date="2019-09-17T13:01:00Z">
              <w:rPr>
                <w:rStyle w:val="emailstyle17"/>
                <w:rFonts w:cs="David" w:hint="eastAsia"/>
                <w:color w:val="auto"/>
                <w:sz w:val="22"/>
                <w:highlight w:val="yellow"/>
                <w:rtl/>
              </w:rPr>
            </w:rPrChange>
          </w:rPr>
          <w:delText>כזה</w:delText>
        </w:r>
        <w:r w:rsidR="003C2148" w:rsidRPr="00C273A2" w:rsidDel="00086D0E">
          <w:rPr>
            <w:rStyle w:val="emailstyle17"/>
            <w:rFonts w:cs="David"/>
            <w:b/>
            <w:bCs/>
            <w:color w:val="auto"/>
            <w:sz w:val="22"/>
            <w:rtl/>
            <w:rPrChange w:id="330"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31" w:author="Ofir Tal" w:date="2019-09-17T13:01:00Z">
              <w:rPr>
                <w:rStyle w:val="emailstyle17"/>
                <w:rFonts w:cs="David" w:hint="eastAsia"/>
                <w:color w:val="auto"/>
                <w:sz w:val="22"/>
                <w:highlight w:val="yellow"/>
                <w:rtl/>
              </w:rPr>
            </w:rPrChange>
          </w:rPr>
          <w:delText>יגיע</w:delText>
        </w:r>
        <w:r w:rsidR="003C2148" w:rsidRPr="00C273A2" w:rsidDel="00086D0E">
          <w:rPr>
            <w:rStyle w:val="emailstyle17"/>
            <w:rFonts w:cs="David"/>
            <w:b/>
            <w:bCs/>
            <w:color w:val="auto"/>
            <w:sz w:val="22"/>
            <w:rtl/>
            <w:rPrChange w:id="332"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33" w:author="Ofir Tal" w:date="2019-09-17T13:01:00Z">
              <w:rPr>
                <w:rStyle w:val="emailstyle17"/>
                <w:rFonts w:cs="David" w:hint="eastAsia"/>
                <w:color w:val="auto"/>
                <w:sz w:val="22"/>
                <w:highlight w:val="yellow"/>
                <w:rtl/>
              </w:rPr>
            </w:rPrChange>
          </w:rPr>
          <w:delText>ל</w:delText>
        </w:r>
        <w:r w:rsidR="003C2148" w:rsidRPr="00C273A2" w:rsidDel="00086D0E">
          <w:rPr>
            <w:rStyle w:val="emailstyle17"/>
            <w:rFonts w:cs="David"/>
            <w:b/>
            <w:bCs/>
            <w:color w:val="auto"/>
            <w:sz w:val="22"/>
            <w:rtl/>
            <w:rPrChange w:id="334" w:author="Ofir Tal" w:date="2019-09-17T13:01:00Z">
              <w:rPr>
                <w:rStyle w:val="emailstyle17"/>
                <w:rFonts w:cs="David"/>
                <w:color w:val="auto"/>
                <w:sz w:val="22"/>
                <w:highlight w:val="yellow"/>
                <w:rtl/>
              </w:rPr>
            </w:rPrChange>
          </w:rPr>
          <w:delText xml:space="preserve">-476,935 </w:delText>
        </w:r>
        <w:r w:rsidR="003C2148" w:rsidRPr="00C273A2" w:rsidDel="00086D0E">
          <w:rPr>
            <w:rStyle w:val="emailstyle17"/>
            <w:rFonts w:cs="David" w:hint="eastAsia"/>
            <w:b/>
            <w:bCs/>
            <w:color w:val="auto"/>
            <w:sz w:val="22"/>
            <w:rtl/>
            <w:rPrChange w:id="335" w:author="Ofir Tal" w:date="2019-09-17T13:01:00Z">
              <w:rPr>
                <w:rStyle w:val="emailstyle17"/>
                <w:rFonts w:cs="David" w:hint="eastAsia"/>
                <w:color w:val="auto"/>
                <w:sz w:val="22"/>
                <w:highlight w:val="yellow"/>
                <w:rtl/>
              </w:rPr>
            </w:rPrChange>
          </w:rPr>
          <w:delText>₪</w:delText>
        </w:r>
        <w:r w:rsidR="003C2148" w:rsidRPr="00C273A2" w:rsidDel="00086D0E">
          <w:rPr>
            <w:rStyle w:val="emailstyle17"/>
            <w:rFonts w:cs="David"/>
            <w:b/>
            <w:bCs/>
            <w:color w:val="auto"/>
            <w:sz w:val="22"/>
            <w:rtl/>
            <w:rPrChange w:id="336" w:author="Ofir Tal" w:date="2019-09-17T13:01:00Z">
              <w:rPr>
                <w:rStyle w:val="emailstyle17"/>
                <w:rFonts w:cs="David"/>
                <w:color w:val="auto"/>
                <w:sz w:val="22"/>
                <w:highlight w:val="yellow"/>
                <w:rtl/>
              </w:rPr>
            </w:rPrChange>
          </w:rPr>
          <w:delText xml:space="preserve"> (לעומת 450,534</w:delText>
        </w:r>
        <w:r w:rsidR="00DE48B2" w:rsidRPr="00C273A2" w:rsidDel="00086D0E">
          <w:rPr>
            <w:rStyle w:val="emailstyle17"/>
            <w:rFonts w:cs="David"/>
            <w:b/>
            <w:bCs/>
            <w:color w:val="auto"/>
            <w:sz w:val="22"/>
            <w:rtl/>
            <w:rPrChange w:id="337"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38" w:author="Ofir Tal" w:date="2019-09-17T13:01:00Z">
              <w:rPr>
                <w:rStyle w:val="emailstyle17"/>
                <w:rFonts w:cs="David" w:hint="eastAsia"/>
                <w:color w:val="auto"/>
                <w:sz w:val="22"/>
                <w:highlight w:val="yellow"/>
                <w:rtl/>
              </w:rPr>
            </w:rPrChange>
          </w:rPr>
          <w:delText>שח</w:delText>
        </w:r>
        <w:r w:rsidR="003C2148" w:rsidRPr="00C273A2" w:rsidDel="00086D0E">
          <w:rPr>
            <w:rStyle w:val="emailstyle17"/>
            <w:rFonts w:cs="David"/>
            <w:b/>
            <w:bCs/>
            <w:color w:val="auto"/>
            <w:sz w:val="22"/>
            <w:rtl/>
            <w:rPrChange w:id="339"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40" w:author="Ofir Tal" w:date="2019-09-17T13:01:00Z">
              <w:rPr>
                <w:rStyle w:val="emailstyle17"/>
                <w:rFonts w:cs="David" w:hint="eastAsia"/>
                <w:color w:val="auto"/>
                <w:sz w:val="22"/>
                <w:highlight w:val="yellow"/>
                <w:rtl/>
              </w:rPr>
            </w:rPrChange>
          </w:rPr>
          <w:delText>הנ</w:delText>
        </w:r>
        <w:r w:rsidR="003C2148" w:rsidRPr="00C273A2" w:rsidDel="00086D0E">
          <w:rPr>
            <w:rStyle w:val="emailstyle17"/>
            <w:rFonts w:cs="David"/>
            <w:b/>
            <w:bCs/>
            <w:color w:val="auto"/>
            <w:sz w:val="22"/>
            <w:rtl/>
            <w:rPrChange w:id="341" w:author="Ofir Tal" w:date="2019-09-17T13:01:00Z">
              <w:rPr>
                <w:rStyle w:val="emailstyle17"/>
                <w:rFonts w:cs="David"/>
                <w:color w:val="auto"/>
                <w:sz w:val="22"/>
                <w:highlight w:val="yellow"/>
                <w:rtl/>
              </w:rPr>
            </w:rPrChange>
          </w:rPr>
          <w:delText xml:space="preserve">"ל) </w:delText>
        </w:r>
        <w:r w:rsidR="003C2148" w:rsidRPr="00C273A2" w:rsidDel="00086D0E">
          <w:rPr>
            <w:rStyle w:val="emailstyle17"/>
            <w:rFonts w:cs="David" w:hint="eastAsia"/>
            <w:b/>
            <w:bCs/>
            <w:color w:val="auto"/>
            <w:sz w:val="22"/>
            <w:rtl/>
            <w:rPrChange w:id="342" w:author="Ofir Tal" w:date="2019-09-17T13:01:00Z">
              <w:rPr>
                <w:rStyle w:val="emailstyle17"/>
                <w:rFonts w:cs="David" w:hint="eastAsia"/>
                <w:color w:val="auto"/>
                <w:sz w:val="22"/>
                <w:highlight w:val="yellow"/>
                <w:rtl/>
              </w:rPr>
            </w:rPrChange>
          </w:rPr>
          <w:delText>כמפורט</w:delText>
        </w:r>
        <w:r w:rsidR="003C2148" w:rsidRPr="00C273A2" w:rsidDel="00086D0E">
          <w:rPr>
            <w:rStyle w:val="emailstyle17"/>
            <w:rFonts w:cs="David"/>
            <w:b/>
            <w:bCs/>
            <w:color w:val="auto"/>
            <w:sz w:val="22"/>
            <w:rtl/>
            <w:rPrChange w:id="343"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44" w:author="Ofir Tal" w:date="2019-09-17T13:01:00Z">
              <w:rPr>
                <w:rStyle w:val="emailstyle17"/>
                <w:rFonts w:cs="David" w:hint="eastAsia"/>
                <w:color w:val="auto"/>
                <w:sz w:val="22"/>
                <w:highlight w:val="yellow"/>
                <w:rtl/>
              </w:rPr>
            </w:rPrChange>
          </w:rPr>
          <w:delText>לקמן</w:delText>
        </w:r>
        <w:r w:rsidR="003C2148" w:rsidRPr="00C273A2" w:rsidDel="00086D0E">
          <w:rPr>
            <w:rStyle w:val="emailstyle17"/>
            <w:rFonts w:cs="David"/>
            <w:b/>
            <w:bCs/>
            <w:color w:val="auto"/>
            <w:sz w:val="22"/>
            <w:rtl/>
            <w:rPrChange w:id="345" w:author="Ofir Tal" w:date="2019-09-17T13:01:00Z">
              <w:rPr>
                <w:rStyle w:val="emailstyle17"/>
                <w:rFonts w:cs="David"/>
                <w:color w:val="auto"/>
                <w:sz w:val="22"/>
                <w:highlight w:val="green"/>
                <w:rtl/>
              </w:rPr>
            </w:rPrChange>
          </w:rPr>
          <w:delText>:</w:delText>
        </w:r>
      </w:del>
    </w:p>
    <w:p w14:paraId="53DEEDC6" w14:textId="10A29CAE" w:rsidR="00AE23F6" w:rsidRPr="00C273A2" w:rsidDel="00C273A2" w:rsidRDefault="003C2148">
      <w:pPr>
        <w:pStyle w:val="11"/>
        <w:numPr>
          <w:ilvl w:val="1"/>
          <w:numId w:val="14"/>
        </w:numPr>
        <w:tabs>
          <w:tab w:val="left" w:pos="1088"/>
        </w:tabs>
        <w:spacing w:before="0" w:after="240" w:line="360" w:lineRule="auto"/>
        <w:ind w:left="1088" w:right="0" w:hanging="567"/>
        <w:rPr>
          <w:del w:id="346" w:author="Ofir Tal" w:date="2019-09-17T12:59:00Z"/>
          <w:rStyle w:val="emailstyle17"/>
          <w:rFonts w:cs="David"/>
          <w:b/>
          <w:bCs/>
          <w:color w:val="auto"/>
          <w:sz w:val="22"/>
          <w:rtl/>
          <w:rPrChange w:id="347" w:author="Ofir Tal" w:date="2019-09-17T13:01:00Z">
            <w:rPr>
              <w:del w:id="348" w:author="Ofir Tal" w:date="2019-09-17T12:59:00Z"/>
              <w:rStyle w:val="emailstyle17"/>
              <w:rFonts w:cs="David"/>
              <w:color w:val="auto"/>
              <w:sz w:val="22"/>
              <w:highlight w:val="cyan"/>
              <w:rtl/>
            </w:rPr>
          </w:rPrChange>
        </w:rPr>
        <w:pPrChange w:id="349" w:author="Ofir Tal" w:date="2019-09-17T12:59:00Z">
          <w:pPr>
            <w:pStyle w:val="11"/>
            <w:tabs>
              <w:tab w:val="left" w:pos="530"/>
            </w:tabs>
            <w:spacing w:before="0" w:line="360" w:lineRule="auto"/>
            <w:ind w:left="566" w:right="357" w:firstLine="0"/>
          </w:pPr>
        </w:pPrChange>
      </w:pPr>
      <w:del w:id="350" w:author="Ofir Tal" w:date="2019-09-17T12:59:00Z">
        <w:r w:rsidRPr="00C273A2" w:rsidDel="00C273A2">
          <w:rPr>
            <w:rStyle w:val="emailstyle17"/>
            <w:rFonts w:cs="David" w:hint="eastAsia"/>
            <w:b/>
            <w:bCs/>
            <w:color w:val="auto"/>
            <w:sz w:val="22"/>
            <w:rtl/>
            <w:rPrChange w:id="351" w:author="Ofir Tal" w:date="2019-09-17T13:01:00Z">
              <w:rPr>
                <w:rStyle w:val="emailstyle17"/>
                <w:rFonts w:cs="David" w:hint="eastAsia"/>
                <w:color w:val="auto"/>
                <w:sz w:val="22"/>
                <w:highlight w:val="cyan"/>
                <w:rtl/>
              </w:rPr>
            </w:rPrChange>
          </w:rPr>
          <w:delText>תקופת</w:delText>
        </w:r>
        <w:r w:rsidRPr="00C273A2" w:rsidDel="00C273A2">
          <w:rPr>
            <w:rStyle w:val="emailstyle17"/>
            <w:rFonts w:cs="David"/>
            <w:b/>
            <w:bCs/>
            <w:color w:val="auto"/>
            <w:sz w:val="22"/>
            <w:rtl/>
            <w:rPrChange w:id="352" w:author="Ofir Tal" w:date="2019-09-17T13:01:00Z">
              <w:rPr>
                <w:rStyle w:val="emailstyle17"/>
                <w:rFonts w:cs="David"/>
                <w:color w:val="auto"/>
                <w:sz w:val="22"/>
                <w:highlight w:val="cyan"/>
                <w:rtl/>
              </w:rPr>
            </w:rPrChange>
          </w:rPr>
          <w:delText xml:space="preserve"> </w:delText>
        </w:r>
        <w:r w:rsidRPr="00C273A2" w:rsidDel="00C273A2">
          <w:rPr>
            <w:rStyle w:val="emailstyle17"/>
            <w:rFonts w:cs="David" w:hint="eastAsia"/>
            <w:b/>
            <w:bCs/>
            <w:color w:val="auto"/>
            <w:sz w:val="22"/>
            <w:rtl/>
            <w:rPrChange w:id="353" w:author="Ofir Tal" w:date="2019-09-17T13:01:00Z">
              <w:rPr>
                <w:rStyle w:val="emailstyle17"/>
                <w:rFonts w:cs="David" w:hint="eastAsia"/>
                <w:color w:val="auto"/>
                <w:sz w:val="22"/>
                <w:highlight w:val="cyan"/>
                <w:rtl/>
              </w:rPr>
            </w:rPrChange>
          </w:rPr>
          <w:delText>החוזה</w:delText>
        </w:r>
        <w:r w:rsidR="003B1574" w:rsidRPr="00C273A2" w:rsidDel="00C273A2">
          <w:rPr>
            <w:rStyle w:val="emailstyle17"/>
            <w:rFonts w:cs="David"/>
            <w:b/>
            <w:bCs/>
            <w:color w:val="auto"/>
            <w:sz w:val="22"/>
            <w:rtl/>
            <w:rPrChange w:id="354" w:author="Ofir Tal" w:date="2019-09-17T13:01:00Z">
              <w:rPr>
                <w:rStyle w:val="emailstyle17"/>
                <w:rFonts w:cs="David"/>
                <w:color w:val="auto"/>
                <w:sz w:val="22"/>
                <w:highlight w:val="cyan"/>
                <w:rtl/>
              </w:rPr>
            </w:rPrChange>
          </w:rPr>
          <w:delText xml:space="preserve"> (</w:delText>
        </w:r>
      </w:del>
      <w:del w:id="355" w:author="Ofir Tal" w:date="2019-09-17T13:11:00Z">
        <w:r w:rsidR="00AE23F6" w:rsidRPr="00C273A2" w:rsidDel="00211F05">
          <w:rPr>
            <w:rStyle w:val="emailstyle17"/>
            <w:rFonts w:cs="David"/>
            <w:b/>
            <w:bCs/>
            <w:color w:val="auto"/>
            <w:sz w:val="22"/>
            <w:rtl/>
            <w:rPrChange w:id="356" w:author="Ofir Tal" w:date="2019-09-17T13:01:00Z">
              <w:rPr>
                <w:rStyle w:val="emailstyle17"/>
                <w:rFonts w:cs="David"/>
                <w:color w:val="auto"/>
                <w:sz w:val="22"/>
                <w:highlight w:val="cyan"/>
                <w:rtl/>
              </w:rPr>
            </w:rPrChange>
          </w:rPr>
          <w:delText>22.334</w:delText>
        </w:r>
      </w:del>
      <w:del w:id="357" w:author="Ofir Tal" w:date="2019-09-17T13:00:00Z">
        <w:r w:rsidR="00AE23F6" w:rsidRPr="00C273A2" w:rsidDel="00C273A2">
          <w:rPr>
            <w:rStyle w:val="emailstyle17"/>
            <w:rFonts w:cs="David"/>
            <w:b/>
            <w:bCs/>
            <w:color w:val="auto"/>
            <w:sz w:val="22"/>
            <w:rtl/>
            <w:rPrChange w:id="358" w:author="Ofir Tal" w:date="2019-09-17T13:01:00Z">
              <w:rPr>
                <w:rStyle w:val="emailstyle17"/>
                <w:rFonts w:cs="David"/>
                <w:color w:val="auto"/>
                <w:sz w:val="22"/>
                <w:highlight w:val="cyan"/>
                <w:rtl/>
              </w:rPr>
            </w:rPrChange>
          </w:rPr>
          <w:delText>שנה):</w:delText>
        </w:r>
      </w:del>
      <w:del w:id="359" w:author="Ofir Tal" w:date="2019-09-17T13:11:00Z">
        <w:r w:rsidR="00AE23F6" w:rsidRPr="00C273A2" w:rsidDel="00211F05">
          <w:rPr>
            <w:rStyle w:val="emailstyle17"/>
            <w:rFonts w:cs="David"/>
            <w:b/>
            <w:bCs/>
            <w:color w:val="auto"/>
            <w:sz w:val="22"/>
            <w:rtl/>
            <w:rPrChange w:id="360" w:author="Ofir Tal" w:date="2019-09-17T13:01:00Z">
              <w:rPr>
                <w:rStyle w:val="emailstyle17"/>
                <w:rFonts w:cs="David"/>
                <w:color w:val="auto"/>
                <w:sz w:val="22"/>
                <w:highlight w:val="cyan"/>
                <w:rtl/>
              </w:rPr>
            </w:rPrChange>
          </w:rPr>
          <w:delText xml:space="preserve"> </w:delText>
        </w:r>
      </w:del>
    </w:p>
    <w:p w14:paraId="1CAF08CA" w14:textId="7653BA9B" w:rsidR="00C273A2" w:rsidRPr="00C273A2" w:rsidDel="00C273A2" w:rsidRDefault="00AE23F6">
      <w:pPr>
        <w:pStyle w:val="11"/>
        <w:numPr>
          <w:ilvl w:val="1"/>
          <w:numId w:val="14"/>
        </w:numPr>
        <w:tabs>
          <w:tab w:val="left" w:pos="1088"/>
        </w:tabs>
        <w:spacing w:before="0" w:after="240" w:line="360" w:lineRule="auto"/>
        <w:ind w:left="1088" w:right="0" w:hanging="567"/>
        <w:rPr>
          <w:del w:id="361" w:author="Ofir Tal" w:date="2019-09-17T13:01:00Z"/>
          <w:rStyle w:val="emailstyle17"/>
          <w:rFonts w:cs="David"/>
          <w:color w:val="auto"/>
          <w:sz w:val="22"/>
          <w:rtl/>
          <w:rPrChange w:id="362" w:author="Ofir Tal" w:date="2019-09-17T13:01:00Z">
            <w:rPr>
              <w:del w:id="363" w:author="Ofir Tal" w:date="2019-09-17T13:01:00Z"/>
              <w:rStyle w:val="emailstyle17"/>
              <w:rFonts w:cs="David"/>
              <w:color w:val="auto"/>
              <w:sz w:val="22"/>
              <w:highlight w:val="cyan"/>
              <w:rtl/>
            </w:rPr>
          </w:rPrChange>
        </w:rPr>
        <w:pPrChange w:id="364" w:author="Ofir Tal" w:date="2019-09-17T13:01:00Z">
          <w:pPr>
            <w:pStyle w:val="11"/>
            <w:tabs>
              <w:tab w:val="left" w:pos="530"/>
            </w:tabs>
            <w:spacing w:before="0" w:after="240" w:line="360" w:lineRule="auto"/>
            <w:ind w:left="566" w:right="360" w:firstLine="0"/>
          </w:pPr>
        </w:pPrChange>
      </w:pPr>
      <w:del w:id="365" w:author="Ofir Tal" w:date="2019-09-17T12:59:00Z">
        <w:r w:rsidRPr="00C273A2" w:rsidDel="00C273A2">
          <w:rPr>
            <w:rStyle w:val="emailstyle17"/>
            <w:rFonts w:cs="David"/>
            <w:color w:val="auto"/>
            <w:sz w:val="22"/>
            <w:rtl/>
            <w:rPrChange w:id="366" w:author="Ofir Tal" w:date="2019-09-17T13:01:00Z">
              <w:rPr>
                <w:rStyle w:val="emailstyle17"/>
                <w:rFonts w:cs="David"/>
                <w:color w:val="auto"/>
                <w:sz w:val="22"/>
                <w:highlight w:val="cyan"/>
                <w:rtl/>
              </w:rPr>
            </w:rPrChange>
          </w:rPr>
          <w:delText xml:space="preserve">      </w:delText>
        </w:r>
      </w:del>
      <w:del w:id="367" w:author="Ofir Tal" w:date="2019-09-17T13:11:00Z">
        <w:r w:rsidR="003B1574" w:rsidRPr="00C273A2" w:rsidDel="00211F05">
          <w:rPr>
            <w:rStyle w:val="emailstyle17"/>
            <w:rFonts w:cs="David"/>
            <w:color w:val="auto"/>
            <w:sz w:val="22"/>
            <w:rtl/>
            <w:rPrChange w:id="368" w:author="Ofir Tal" w:date="2019-09-17T13:01:00Z">
              <w:rPr>
                <w:rStyle w:val="emailstyle17"/>
                <w:rFonts w:cs="David"/>
                <w:color w:val="auto"/>
                <w:sz w:val="22"/>
                <w:highlight w:val="cyan"/>
                <w:rtl/>
              </w:rPr>
            </w:rPrChange>
          </w:rPr>
          <w:delText xml:space="preserve">44.667% </w:delText>
        </w:r>
      </w:del>
      <w:del w:id="369" w:author="Ofir Tal" w:date="2019-09-17T13:00:00Z">
        <w:r w:rsidR="003B1574" w:rsidRPr="00C273A2" w:rsidDel="00C273A2">
          <w:rPr>
            <w:rStyle w:val="emailstyle17"/>
            <w:rFonts w:cs="David"/>
            <w:color w:val="auto"/>
            <w:sz w:val="22"/>
            <w:rtl/>
            <w:rPrChange w:id="370" w:author="Ofir Tal" w:date="2019-09-17T13:01:00Z">
              <w:rPr>
                <w:rStyle w:val="emailstyle17"/>
                <w:rFonts w:cs="David"/>
                <w:color w:val="auto"/>
                <w:sz w:val="22"/>
                <w:highlight w:val="cyan"/>
                <w:rtl/>
              </w:rPr>
            </w:rPrChange>
          </w:rPr>
          <w:delText xml:space="preserve">ממשכורת החוזה </w:delText>
        </w:r>
        <w:r w:rsidRPr="00C273A2" w:rsidDel="00C273A2">
          <w:rPr>
            <w:rStyle w:val="emailstyle17"/>
            <w:rFonts w:cs="David" w:hint="eastAsia"/>
            <w:color w:val="auto"/>
            <w:sz w:val="22"/>
            <w:rtl/>
            <w:rPrChange w:id="371" w:author="Ofir Tal" w:date="2019-09-17T13:01:00Z">
              <w:rPr>
                <w:rStyle w:val="emailstyle17"/>
                <w:rFonts w:cs="David" w:hint="eastAsia"/>
                <w:color w:val="auto"/>
                <w:sz w:val="22"/>
                <w:highlight w:val="cyan"/>
                <w:rtl/>
              </w:rPr>
            </w:rPrChange>
          </w:rPr>
          <w:delText>מעודכנת</w:delText>
        </w:r>
        <w:r w:rsidRPr="00C273A2" w:rsidDel="00C273A2">
          <w:rPr>
            <w:rStyle w:val="emailstyle17"/>
            <w:rFonts w:cs="David"/>
            <w:color w:val="auto"/>
            <w:sz w:val="22"/>
            <w:rtl/>
            <w:rPrChange w:id="372" w:author="Ofir Tal" w:date="2019-09-17T13:01:00Z">
              <w:rPr>
                <w:rStyle w:val="emailstyle17"/>
                <w:rFonts w:cs="David"/>
                <w:color w:val="auto"/>
                <w:sz w:val="22"/>
                <w:highlight w:val="cyan"/>
                <w:rtl/>
              </w:rPr>
            </w:rPrChange>
          </w:rPr>
          <w:delText>:</w:delText>
        </w:r>
      </w:del>
      <w:del w:id="373" w:author="Ofir Tal" w:date="2019-09-17T13:11:00Z">
        <w:r w:rsidRPr="00C273A2" w:rsidDel="00211F05">
          <w:rPr>
            <w:rStyle w:val="emailstyle17"/>
            <w:rFonts w:cs="David"/>
            <w:color w:val="auto"/>
            <w:sz w:val="22"/>
            <w:rtl/>
            <w:rPrChange w:id="374" w:author="Ofir Tal" w:date="2019-09-17T13:01:00Z">
              <w:rPr>
                <w:rStyle w:val="emailstyle17"/>
                <w:rFonts w:cs="David"/>
                <w:color w:val="auto"/>
                <w:sz w:val="22"/>
                <w:highlight w:val="cyan"/>
                <w:rtl/>
              </w:rPr>
            </w:rPrChange>
          </w:rPr>
          <w:delText xml:space="preserve"> </w:delText>
        </w:r>
      </w:del>
      <w:del w:id="375" w:author="Ofir Tal" w:date="2019-09-17T13:00:00Z">
        <w:r w:rsidR="003B1574" w:rsidRPr="00C273A2" w:rsidDel="00C273A2">
          <w:rPr>
            <w:rStyle w:val="emailstyle17"/>
            <w:rFonts w:cs="David"/>
            <w:color w:val="auto"/>
            <w:sz w:val="22"/>
            <w:rtl/>
            <w:rPrChange w:id="376" w:author="Ofir Tal" w:date="2019-09-17T13:01:00Z">
              <w:rPr>
                <w:rStyle w:val="emailstyle17"/>
                <w:rFonts w:cs="David"/>
                <w:color w:val="auto"/>
                <w:sz w:val="22"/>
                <w:highlight w:val="cyan"/>
                <w:rtl/>
              </w:rPr>
            </w:rPrChange>
          </w:rPr>
          <w:delText xml:space="preserve">39,617 שח לחודש  = </w:delText>
        </w:r>
      </w:del>
      <w:del w:id="377" w:author="Ofir Tal" w:date="2019-09-17T13:11:00Z">
        <w:r w:rsidR="003B1574" w:rsidRPr="00C273A2" w:rsidDel="00211F05">
          <w:rPr>
            <w:rStyle w:val="emailstyle17"/>
            <w:rFonts w:cs="David"/>
            <w:color w:val="auto"/>
            <w:sz w:val="22"/>
            <w:rtl/>
            <w:rPrChange w:id="378" w:author="Ofir Tal" w:date="2019-09-17T13:01:00Z">
              <w:rPr>
                <w:rStyle w:val="emailstyle17"/>
                <w:rFonts w:cs="David"/>
                <w:i/>
                <w:iCs/>
                <w:color w:val="auto"/>
                <w:sz w:val="22"/>
                <w:highlight w:val="cyan"/>
                <w:u w:val="single"/>
                <w:rtl/>
              </w:rPr>
            </w:rPrChange>
          </w:rPr>
          <w:delText>17,695.73</w:delText>
        </w:r>
        <w:r w:rsidR="003B1574" w:rsidRPr="00C273A2" w:rsidDel="00211F05">
          <w:rPr>
            <w:rStyle w:val="emailstyle17"/>
            <w:rFonts w:cs="David"/>
            <w:color w:val="auto"/>
            <w:sz w:val="22"/>
            <w:rtl/>
            <w:rPrChange w:id="379" w:author="Ofir Tal" w:date="2019-09-17T13:01:00Z">
              <w:rPr>
                <w:rStyle w:val="emailstyle17"/>
                <w:rFonts w:cs="David"/>
                <w:i/>
                <w:iCs/>
                <w:color w:val="auto"/>
                <w:sz w:val="22"/>
                <w:highlight w:val="cyan"/>
                <w:rtl/>
              </w:rPr>
            </w:rPrChange>
          </w:rPr>
          <w:delText xml:space="preserve"> </w:delText>
        </w:r>
      </w:del>
    </w:p>
    <w:p w14:paraId="01D3463D" w14:textId="0E506D4D" w:rsidR="00AE23F6" w:rsidRPr="00C273A2" w:rsidDel="00C273A2" w:rsidRDefault="003B1574">
      <w:pPr>
        <w:pStyle w:val="11"/>
        <w:numPr>
          <w:ilvl w:val="1"/>
          <w:numId w:val="14"/>
        </w:numPr>
        <w:tabs>
          <w:tab w:val="left" w:pos="1088"/>
        </w:tabs>
        <w:spacing w:before="0" w:after="240" w:line="360" w:lineRule="auto"/>
        <w:ind w:left="1088" w:right="0" w:hanging="567"/>
        <w:rPr>
          <w:del w:id="380" w:author="Ofir Tal" w:date="2019-09-17T13:01:00Z"/>
          <w:rStyle w:val="emailstyle17"/>
          <w:rFonts w:cs="David"/>
          <w:color w:val="auto"/>
          <w:sz w:val="22"/>
          <w:rtl/>
          <w:rPrChange w:id="381" w:author="Ofir Tal" w:date="2019-09-17T13:01:00Z">
            <w:rPr>
              <w:del w:id="382" w:author="Ofir Tal" w:date="2019-09-17T13:01:00Z"/>
              <w:rStyle w:val="emailstyle17"/>
              <w:rFonts w:cs="David"/>
              <w:color w:val="auto"/>
              <w:sz w:val="22"/>
              <w:highlight w:val="cyan"/>
              <w:rtl/>
            </w:rPr>
          </w:rPrChange>
        </w:rPr>
        <w:pPrChange w:id="383" w:author="Ofir Tal" w:date="2019-09-17T13:01:00Z">
          <w:pPr>
            <w:pStyle w:val="11"/>
            <w:tabs>
              <w:tab w:val="left" w:pos="530"/>
            </w:tabs>
            <w:spacing w:before="0" w:line="360" w:lineRule="auto"/>
            <w:ind w:left="566" w:right="357" w:firstLine="0"/>
          </w:pPr>
        </w:pPrChange>
      </w:pPr>
      <w:del w:id="384" w:author="Ofir Tal" w:date="2019-09-17T13:01:00Z">
        <w:r w:rsidRPr="00C273A2" w:rsidDel="00C273A2">
          <w:rPr>
            <w:rStyle w:val="emailstyle17"/>
            <w:rFonts w:cs="David" w:hint="eastAsia"/>
            <w:color w:val="auto"/>
            <w:sz w:val="22"/>
            <w:rtl/>
            <w:rPrChange w:id="385" w:author="Ofir Tal" w:date="2019-09-17T13:01:00Z">
              <w:rPr>
                <w:rStyle w:val="emailstyle17"/>
                <w:rFonts w:cs="David" w:hint="eastAsia"/>
                <w:color w:val="auto"/>
                <w:sz w:val="22"/>
                <w:highlight w:val="cyan"/>
                <w:rtl/>
              </w:rPr>
            </w:rPrChange>
          </w:rPr>
          <w:delText>תקופת</w:delText>
        </w:r>
        <w:r w:rsidRPr="00C273A2" w:rsidDel="00C273A2">
          <w:rPr>
            <w:rStyle w:val="emailstyle17"/>
            <w:rFonts w:cs="David"/>
            <w:color w:val="auto"/>
            <w:sz w:val="22"/>
            <w:rtl/>
            <w:rPrChange w:id="386" w:author="Ofir Tal" w:date="2019-09-17T13:01:00Z">
              <w:rPr>
                <w:rStyle w:val="emailstyle17"/>
                <w:rFonts w:cs="David"/>
                <w:color w:val="auto"/>
                <w:sz w:val="22"/>
                <w:highlight w:val="cyan"/>
                <w:rtl/>
              </w:rPr>
            </w:rPrChange>
          </w:rPr>
          <w:delText xml:space="preserve"> </w:delText>
        </w:r>
        <w:r w:rsidRPr="00C273A2" w:rsidDel="00C273A2">
          <w:rPr>
            <w:rStyle w:val="emailstyle17"/>
            <w:rFonts w:cs="David" w:hint="eastAsia"/>
            <w:color w:val="auto"/>
            <w:sz w:val="22"/>
            <w:rtl/>
            <w:rPrChange w:id="387" w:author="Ofir Tal" w:date="2019-09-17T13:01:00Z">
              <w:rPr>
                <w:rStyle w:val="emailstyle17"/>
                <w:rFonts w:cs="David" w:hint="eastAsia"/>
                <w:color w:val="auto"/>
                <w:sz w:val="22"/>
                <w:highlight w:val="cyan"/>
                <w:rtl/>
              </w:rPr>
            </w:rPrChange>
          </w:rPr>
          <w:delText>כתב</w:delText>
        </w:r>
        <w:r w:rsidRPr="00C273A2" w:rsidDel="00C273A2">
          <w:rPr>
            <w:rStyle w:val="emailstyle17"/>
            <w:rFonts w:cs="David"/>
            <w:color w:val="auto"/>
            <w:sz w:val="22"/>
            <w:rtl/>
            <w:rPrChange w:id="388" w:author="Ofir Tal" w:date="2019-09-17T13:01:00Z">
              <w:rPr>
                <w:rStyle w:val="emailstyle17"/>
                <w:rFonts w:cs="David"/>
                <w:color w:val="auto"/>
                <w:sz w:val="22"/>
                <w:highlight w:val="cyan"/>
                <w:rtl/>
              </w:rPr>
            </w:rPrChange>
          </w:rPr>
          <w:delText xml:space="preserve"> </w:delText>
        </w:r>
        <w:r w:rsidRPr="00C273A2" w:rsidDel="00C273A2">
          <w:rPr>
            <w:rStyle w:val="emailstyle17"/>
            <w:rFonts w:cs="David" w:hint="eastAsia"/>
            <w:color w:val="auto"/>
            <w:sz w:val="22"/>
            <w:rtl/>
            <w:rPrChange w:id="389" w:author="Ofir Tal" w:date="2019-09-17T13:01:00Z">
              <w:rPr>
                <w:rStyle w:val="emailstyle17"/>
                <w:rFonts w:cs="David" w:hint="eastAsia"/>
                <w:color w:val="auto"/>
                <w:sz w:val="22"/>
                <w:highlight w:val="cyan"/>
                <w:rtl/>
              </w:rPr>
            </w:rPrChange>
          </w:rPr>
          <w:delText>מינוי</w:delText>
        </w:r>
        <w:r w:rsidR="00AE23F6" w:rsidRPr="00C273A2" w:rsidDel="00C273A2">
          <w:rPr>
            <w:rStyle w:val="emailstyle17"/>
            <w:rFonts w:cs="David"/>
            <w:color w:val="auto"/>
            <w:sz w:val="22"/>
            <w:rtl/>
            <w:rPrChange w:id="390" w:author="Ofir Tal" w:date="2019-09-17T13:01:00Z">
              <w:rPr>
                <w:rStyle w:val="emailstyle17"/>
                <w:rFonts w:cs="David"/>
                <w:color w:val="auto"/>
                <w:sz w:val="22"/>
                <w:highlight w:val="cyan"/>
                <w:rtl/>
              </w:rPr>
            </w:rPrChange>
          </w:rPr>
          <w:delText>(20.334שנה):</w:delText>
        </w:r>
      </w:del>
    </w:p>
    <w:p w14:paraId="7F48632C" w14:textId="7494A98C" w:rsidR="00C273A2" w:rsidRPr="00C273A2" w:rsidDel="00C273A2" w:rsidRDefault="003B1574">
      <w:pPr>
        <w:pStyle w:val="11"/>
        <w:numPr>
          <w:ilvl w:val="1"/>
          <w:numId w:val="14"/>
        </w:numPr>
        <w:tabs>
          <w:tab w:val="left" w:pos="1088"/>
        </w:tabs>
        <w:spacing w:before="0" w:after="240" w:line="360" w:lineRule="auto"/>
        <w:ind w:left="1088" w:right="0" w:hanging="567"/>
        <w:rPr>
          <w:del w:id="391" w:author="Ofir Tal" w:date="2019-09-17T13:03:00Z"/>
          <w:rStyle w:val="emailstyle17"/>
          <w:rFonts w:cs="David"/>
          <w:color w:val="auto"/>
          <w:sz w:val="22"/>
          <w:rtl/>
          <w:rPrChange w:id="392" w:author="Ofir Tal" w:date="2019-09-17T13:04:00Z">
            <w:rPr>
              <w:del w:id="393" w:author="Ofir Tal" w:date="2019-09-17T13:03:00Z"/>
              <w:rStyle w:val="emailstyle17"/>
              <w:rFonts w:cs="David"/>
              <w:color w:val="auto"/>
              <w:sz w:val="22"/>
              <w:highlight w:val="cyan"/>
              <w:rtl/>
            </w:rPr>
          </w:rPrChange>
        </w:rPr>
        <w:pPrChange w:id="394" w:author="Ofir Tal" w:date="2019-09-17T13:04:00Z">
          <w:pPr>
            <w:pStyle w:val="11"/>
            <w:tabs>
              <w:tab w:val="left" w:pos="530"/>
            </w:tabs>
            <w:spacing w:before="0" w:after="240" w:line="360" w:lineRule="auto"/>
            <w:ind w:left="566" w:right="360" w:firstLine="0"/>
          </w:pPr>
        </w:pPrChange>
      </w:pPr>
      <w:del w:id="395" w:author="Ofir Tal" w:date="2019-09-17T13:11:00Z">
        <w:r w:rsidRPr="00C273A2" w:rsidDel="00211F05">
          <w:rPr>
            <w:rStyle w:val="emailstyle17"/>
            <w:rFonts w:cs="David"/>
            <w:color w:val="auto"/>
            <w:sz w:val="22"/>
            <w:rtl/>
            <w:rPrChange w:id="396" w:author="Ofir Tal" w:date="2019-09-17T13:01:00Z">
              <w:rPr>
                <w:rStyle w:val="emailstyle17"/>
                <w:rFonts w:cs="David"/>
                <w:color w:val="auto"/>
                <w:sz w:val="22"/>
                <w:highlight w:val="cyan"/>
                <w:rtl/>
              </w:rPr>
            </w:rPrChange>
          </w:rPr>
          <w:delText>40.</w:delText>
        </w:r>
        <w:r w:rsidR="00AE23F6" w:rsidRPr="00C273A2" w:rsidDel="00211F05">
          <w:rPr>
            <w:rStyle w:val="emailstyle17"/>
            <w:rFonts w:cs="David"/>
            <w:color w:val="auto"/>
            <w:sz w:val="22"/>
            <w:rtl/>
            <w:rPrChange w:id="397" w:author="Ofir Tal" w:date="2019-09-17T13:01:00Z">
              <w:rPr>
                <w:rStyle w:val="emailstyle17"/>
                <w:rFonts w:cs="David"/>
                <w:color w:val="auto"/>
                <w:sz w:val="22"/>
                <w:highlight w:val="cyan"/>
                <w:rtl/>
              </w:rPr>
            </w:rPrChange>
          </w:rPr>
          <w:delText>6</w:delText>
        </w:r>
        <w:r w:rsidRPr="00C273A2" w:rsidDel="00211F05">
          <w:rPr>
            <w:rStyle w:val="emailstyle17"/>
            <w:rFonts w:cs="David"/>
            <w:color w:val="auto"/>
            <w:sz w:val="22"/>
            <w:rtl/>
            <w:rPrChange w:id="398" w:author="Ofir Tal" w:date="2019-09-17T13:01:00Z">
              <w:rPr>
                <w:rStyle w:val="emailstyle17"/>
                <w:rFonts w:cs="David"/>
                <w:color w:val="auto"/>
                <w:sz w:val="22"/>
                <w:highlight w:val="cyan"/>
                <w:rtl/>
              </w:rPr>
            </w:rPrChange>
          </w:rPr>
          <w:delText>67%</w:delText>
        </w:r>
        <w:r w:rsidR="00AE23F6" w:rsidRPr="00C273A2" w:rsidDel="00211F05">
          <w:rPr>
            <w:rStyle w:val="emailstyle17"/>
            <w:rFonts w:cs="David"/>
            <w:color w:val="auto"/>
            <w:sz w:val="22"/>
            <w:rtl/>
            <w:rPrChange w:id="399" w:author="Ofir Tal" w:date="2019-09-17T13:01:00Z">
              <w:rPr>
                <w:rStyle w:val="emailstyle17"/>
                <w:rFonts w:cs="David"/>
                <w:color w:val="auto"/>
                <w:sz w:val="22"/>
                <w:highlight w:val="cyan"/>
                <w:rtl/>
              </w:rPr>
            </w:rPrChange>
          </w:rPr>
          <w:delText xml:space="preserve"> </w:delText>
        </w:r>
      </w:del>
      <w:del w:id="400" w:author="Ofir Tal" w:date="2019-09-17T13:01:00Z">
        <w:r w:rsidR="00AE23F6" w:rsidRPr="00C273A2" w:rsidDel="00C273A2">
          <w:rPr>
            <w:rStyle w:val="emailstyle17"/>
            <w:rFonts w:cs="David"/>
            <w:color w:val="auto"/>
            <w:sz w:val="22"/>
            <w:rtl/>
            <w:rPrChange w:id="401" w:author="Ofir Tal" w:date="2019-09-17T13:01:00Z">
              <w:rPr>
                <w:rStyle w:val="emailstyle17"/>
                <w:rFonts w:cs="David"/>
                <w:color w:val="auto"/>
                <w:sz w:val="22"/>
                <w:highlight w:val="cyan"/>
                <w:rtl/>
              </w:rPr>
            </w:rPrChange>
          </w:rPr>
          <w:delText>ממשכורת מעודכנת בדרגה +46:</w:delText>
        </w:r>
        <w:r w:rsidRPr="00C273A2" w:rsidDel="00C273A2">
          <w:rPr>
            <w:rStyle w:val="emailstyle17"/>
            <w:rFonts w:cs="David"/>
            <w:color w:val="auto"/>
            <w:sz w:val="22"/>
            <w:rtl/>
            <w:rPrChange w:id="402" w:author="Ofir Tal" w:date="2019-09-17T13:01:00Z">
              <w:rPr>
                <w:rStyle w:val="emailstyle17"/>
                <w:rFonts w:cs="David"/>
                <w:color w:val="auto"/>
                <w:sz w:val="22"/>
                <w:highlight w:val="cyan"/>
                <w:rtl/>
              </w:rPr>
            </w:rPrChange>
          </w:rPr>
          <w:delText xml:space="preserve"> 15,9</w:delText>
        </w:r>
        <w:r w:rsidR="00AE23F6" w:rsidRPr="00C273A2" w:rsidDel="00C273A2">
          <w:rPr>
            <w:rStyle w:val="emailstyle17"/>
            <w:rFonts w:cs="David"/>
            <w:color w:val="auto"/>
            <w:sz w:val="22"/>
            <w:rtl/>
            <w:rPrChange w:id="403" w:author="Ofir Tal" w:date="2019-09-17T13:01:00Z">
              <w:rPr>
                <w:rStyle w:val="emailstyle17"/>
                <w:rFonts w:cs="David"/>
                <w:color w:val="auto"/>
                <w:sz w:val="22"/>
                <w:highlight w:val="cyan"/>
                <w:rtl/>
              </w:rPr>
            </w:rPrChange>
          </w:rPr>
          <w:delText>24</w:delText>
        </w:r>
        <w:r w:rsidRPr="00C273A2" w:rsidDel="00C273A2">
          <w:rPr>
            <w:rStyle w:val="emailstyle17"/>
            <w:rFonts w:cs="David" w:hint="eastAsia"/>
            <w:color w:val="auto"/>
            <w:sz w:val="22"/>
            <w:rtl/>
            <w:rPrChange w:id="404" w:author="Ofir Tal" w:date="2019-09-17T13:01:00Z">
              <w:rPr>
                <w:rStyle w:val="emailstyle17"/>
                <w:rFonts w:cs="David" w:hint="eastAsia"/>
                <w:color w:val="auto"/>
                <w:sz w:val="22"/>
                <w:highlight w:val="cyan"/>
                <w:rtl/>
              </w:rPr>
            </w:rPrChange>
          </w:rPr>
          <w:delText>₪</w:delText>
        </w:r>
        <w:r w:rsidRPr="00C273A2" w:rsidDel="00C273A2">
          <w:rPr>
            <w:rStyle w:val="emailstyle17"/>
            <w:rFonts w:cs="David"/>
            <w:color w:val="auto"/>
            <w:sz w:val="22"/>
            <w:rtl/>
            <w:rPrChange w:id="405" w:author="Ofir Tal" w:date="2019-09-17T13:01:00Z">
              <w:rPr>
                <w:rStyle w:val="emailstyle17"/>
                <w:rFonts w:cs="David"/>
                <w:color w:val="auto"/>
                <w:sz w:val="22"/>
                <w:highlight w:val="cyan"/>
                <w:rtl/>
              </w:rPr>
            </w:rPrChange>
          </w:rPr>
          <w:delText xml:space="preserve"> לחודש </w:delText>
        </w:r>
        <w:r w:rsidR="00AE23F6" w:rsidRPr="00C273A2" w:rsidDel="00C273A2">
          <w:rPr>
            <w:rStyle w:val="emailstyle17"/>
            <w:rFonts w:cs="David"/>
            <w:color w:val="auto"/>
            <w:sz w:val="22"/>
            <w:rtl/>
            <w:rPrChange w:id="406" w:author="Ofir Tal" w:date="2019-09-17T13:01:00Z">
              <w:rPr>
                <w:rStyle w:val="emailstyle17"/>
                <w:rFonts w:cs="David"/>
                <w:color w:val="auto"/>
                <w:sz w:val="22"/>
                <w:highlight w:val="cyan"/>
                <w:rtl/>
              </w:rPr>
            </w:rPrChange>
          </w:rPr>
          <w:delText>=</w:delText>
        </w:r>
      </w:del>
      <w:del w:id="407" w:author="Ofir Tal" w:date="2019-09-17T13:11:00Z">
        <w:r w:rsidR="00AE23F6" w:rsidRPr="00C273A2" w:rsidDel="00211F05">
          <w:rPr>
            <w:rStyle w:val="emailstyle17"/>
            <w:rFonts w:cs="David"/>
            <w:color w:val="auto"/>
            <w:sz w:val="22"/>
            <w:rtl/>
            <w:rPrChange w:id="408" w:author="Ofir Tal" w:date="2019-09-17T13:01:00Z">
              <w:rPr>
                <w:rStyle w:val="emailstyle17"/>
                <w:rFonts w:cs="David"/>
                <w:color w:val="auto"/>
                <w:sz w:val="22"/>
                <w:highlight w:val="cyan"/>
                <w:rtl/>
              </w:rPr>
            </w:rPrChange>
          </w:rPr>
          <w:delText xml:space="preserve">  </w:delText>
        </w:r>
        <w:r w:rsidR="00AE23F6" w:rsidRPr="00C273A2" w:rsidDel="00211F05">
          <w:rPr>
            <w:rStyle w:val="emailstyle17"/>
            <w:rFonts w:cs="David"/>
            <w:color w:val="auto"/>
            <w:sz w:val="22"/>
            <w:rtl/>
            <w:rPrChange w:id="409" w:author="Ofir Tal" w:date="2019-09-17T13:02:00Z">
              <w:rPr>
                <w:rStyle w:val="emailstyle17"/>
                <w:rFonts w:cs="David"/>
                <w:color w:val="auto"/>
                <w:sz w:val="22"/>
                <w:highlight w:val="cyan"/>
                <w:u w:val="single"/>
                <w:rtl/>
              </w:rPr>
            </w:rPrChange>
          </w:rPr>
          <w:delText>6,476.30 ₪</w:delText>
        </w:r>
        <w:r w:rsidR="00AE23F6" w:rsidRPr="00C273A2" w:rsidDel="00211F05">
          <w:rPr>
            <w:rStyle w:val="emailstyle17"/>
            <w:rFonts w:cs="David"/>
            <w:color w:val="auto"/>
            <w:sz w:val="22"/>
            <w:rtl/>
            <w:rPrChange w:id="410" w:author="Ofir Tal" w:date="2019-09-17T13:02:00Z">
              <w:rPr>
                <w:rStyle w:val="emailstyle17"/>
                <w:rFonts w:cs="David"/>
                <w:color w:val="auto"/>
                <w:sz w:val="22"/>
                <w:highlight w:val="cyan"/>
                <w:rtl/>
              </w:rPr>
            </w:rPrChange>
          </w:rPr>
          <w:delText>;</w:delText>
        </w:r>
      </w:del>
    </w:p>
    <w:p w14:paraId="19620D8C" w14:textId="59B1E27A" w:rsidR="00AE23F6" w:rsidRPr="00C273A2" w:rsidDel="00C273A2" w:rsidRDefault="00AE23F6">
      <w:pPr>
        <w:pStyle w:val="11"/>
        <w:numPr>
          <w:ilvl w:val="1"/>
          <w:numId w:val="14"/>
        </w:numPr>
        <w:tabs>
          <w:tab w:val="left" w:pos="1088"/>
        </w:tabs>
        <w:spacing w:before="0" w:after="240" w:line="360" w:lineRule="auto"/>
        <w:ind w:left="1088" w:right="0" w:hanging="567"/>
        <w:rPr>
          <w:del w:id="411" w:author="Ofir Tal" w:date="2019-09-17T13:03:00Z"/>
          <w:rStyle w:val="emailstyle17"/>
          <w:rFonts w:cs="David"/>
          <w:color w:val="auto"/>
          <w:sz w:val="22"/>
          <w:rtl/>
          <w:rPrChange w:id="412" w:author="Ofir Tal" w:date="2019-09-17T13:04:00Z">
            <w:rPr>
              <w:del w:id="413" w:author="Ofir Tal" w:date="2019-09-17T13:03:00Z"/>
              <w:rStyle w:val="emailstyle17"/>
              <w:rFonts w:cs="David"/>
              <w:b/>
              <w:bCs/>
              <w:color w:val="auto"/>
              <w:sz w:val="22"/>
              <w:highlight w:val="cyan"/>
              <w:rtl/>
            </w:rPr>
          </w:rPrChange>
        </w:rPr>
        <w:pPrChange w:id="414" w:author="Ofir Tal" w:date="2019-09-17T13:04:00Z">
          <w:pPr>
            <w:pStyle w:val="11"/>
            <w:tabs>
              <w:tab w:val="left" w:pos="530"/>
            </w:tabs>
            <w:spacing w:before="0" w:line="360" w:lineRule="auto"/>
            <w:ind w:left="566" w:right="357" w:firstLine="0"/>
          </w:pPr>
        </w:pPrChange>
      </w:pPr>
      <w:del w:id="415" w:author="Ofir Tal" w:date="2019-09-17T13:03:00Z">
        <w:r w:rsidRPr="00086D0E" w:rsidDel="00C273A2">
          <w:rPr>
            <w:rStyle w:val="emailstyle17"/>
            <w:rFonts w:cs="David"/>
            <w:color w:val="auto"/>
            <w:sz w:val="22"/>
            <w:rtl/>
            <w:rPrChange w:id="416" w:author="Ofir Tal" w:date="2019-09-17T11:50:00Z">
              <w:rPr>
                <w:rStyle w:val="emailstyle17"/>
                <w:rFonts w:cs="David"/>
                <w:color w:val="auto"/>
                <w:sz w:val="22"/>
                <w:highlight w:val="cyan"/>
                <w:rtl/>
              </w:rPr>
            </w:rPrChange>
          </w:rPr>
          <w:delText xml:space="preserve">                                                 ס"ה פנסיה חודשית המגיעה לי:   </w:delText>
        </w:r>
        <w:r w:rsidRPr="00C273A2" w:rsidDel="00C273A2">
          <w:rPr>
            <w:rStyle w:val="emailstyle17"/>
            <w:rFonts w:cs="David"/>
            <w:color w:val="auto"/>
            <w:sz w:val="22"/>
            <w:rtl/>
            <w:rPrChange w:id="417" w:author="Ofir Tal" w:date="2019-09-17T13:04:00Z">
              <w:rPr>
                <w:rStyle w:val="emailstyle17"/>
                <w:rFonts w:cs="David"/>
                <w:b/>
                <w:bCs/>
                <w:color w:val="auto"/>
                <w:sz w:val="22"/>
                <w:highlight w:val="cyan"/>
                <w:rtl/>
              </w:rPr>
            </w:rPrChange>
          </w:rPr>
          <w:delText xml:space="preserve">24,172 </w:delText>
        </w:r>
        <w:r w:rsidRPr="00C273A2" w:rsidDel="00C273A2">
          <w:rPr>
            <w:rStyle w:val="emailstyle17"/>
            <w:rFonts w:cs="David" w:hint="eastAsia"/>
            <w:color w:val="auto"/>
            <w:sz w:val="22"/>
            <w:rtl/>
            <w:rPrChange w:id="418" w:author="Ofir Tal" w:date="2019-09-17T13:04:00Z">
              <w:rPr>
                <w:rStyle w:val="emailstyle17"/>
                <w:rFonts w:cs="David" w:hint="eastAsia"/>
                <w:b/>
                <w:bCs/>
                <w:color w:val="auto"/>
                <w:sz w:val="22"/>
                <w:highlight w:val="cyan"/>
                <w:rtl/>
              </w:rPr>
            </w:rPrChange>
          </w:rPr>
          <w:delText>₪</w:delText>
        </w:r>
      </w:del>
    </w:p>
    <w:p w14:paraId="0ABF321D" w14:textId="7A3E5164" w:rsidR="00AE23F6" w:rsidRPr="00086D0E" w:rsidDel="00C273A2" w:rsidRDefault="00AE23F6">
      <w:pPr>
        <w:pStyle w:val="11"/>
        <w:numPr>
          <w:ilvl w:val="1"/>
          <w:numId w:val="14"/>
        </w:numPr>
        <w:tabs>
          <w:tab w:val="left" w:pos="1088"/>
        </w:tabs>
        <w:spacing w:before="0" w:after="240" w:line="360" w:lineRule="auto"/>
        <w:ind w:left="1088" w:right="0" w:hanging="567"/>
        <w:rPr>
          <w:del w:id="419" w:author="Ofir Tal" w:date="2019-09-17T13:03:00Z"/>
          <w:rStyle w:val="emailstyle17"/>
          <w:rFonts w:cs="David"/>
          <w:color w:val="auto"/>
          <w:sz w:val="22"/>
          <w:rtl/>
          <w:rPrChange w:id="420" w:author="Ofir Tal" w:date="2019-09-17T11:50:00Z">
            <w:rPr>
              <w:del w:id="421" w:author="Ofir Tal" w:date="2019-09-17T13:03:00Z"/>
              <w:rStyle w:val="emailstyle17"/>
              <w:rFonts w:cs="David"/>
              <w:color w:val="auto"/>
              <w:sz w:val="22"/>
              <w:highlight w:val="cyan"/>
              <w:rtl/>
            </w:rPr>
          </w:rPrChange>
        </w:rPr>
        <w:pPrChange w:id="422" w:author="Ofir Tal" w:date="2019-09-17T13:04:00Z">
          <w:pPr>
            <w:pStyle w:val="11"/>
            <w:tabs>
              <w:tab w:val="left" w:pos="530"/>
            </w:tabs>
            <w:spacing w:before="0" w:line="360" w:lineRule="auto"/>
            <w:ind w:left="566" w:right="357" w:firstLine="0"/>
          </w:pPr>
        </w:pPrChange>
      </w:pPr>
      <w:del w:id="423" w:author="Ofir Tal" w:date="2019-09-17T13:03:00Z">
        <w:r w:rsidRPr="00C273A2" w:rsidDel="00C273A2">
          <w:rPr>
            <w:rStyle w:val="emailstyle17"/>
            <w:rFonts w:cs="David"/>
            <w:color w:val="auto"/>
            <w:sz w:val="22"/>
            <w:rtl/>
            <w:rPrChange w:id="424" w:author="Ofir Tal" w:date="2019-09-17T13:04:00Z">
              <w:rPr>
                <w:rStyle w:val="emailstyle17"/>
                <w:rFonts w:cs="David"/>
                <w:b/>
                <w:bCs/>
                <w:color w:val="auto"/>
                <w:sz w:val="22"/>
                <w:highlight w:val="cyan"/>
                <w:rtl/>
              </w:rPr>
            </w:rPrChange>
          </w:rPr>
          <w:delText xml:space="preserve">                                                                            </w:delText>
        </w:r>
        <w:r w:rsidRPr="00086D0E" w:rsidDel="00C273A2">
          <w:rPr>
            <w:rStyle w:val="emailstyle17"/>
            <w:rFonts w:cs="David" w:hint="eastAsia"/>
            <w:color w:val="auto"/>
            <w:sz w:val="22"/>
            <w:rtl/>
            <w:rPrChange w:id="425" w:author="Ofir Tal" w:date="2019-09-17T11:50:00Z">
              <w:rPr>
                <w:rStyle w:val="emailstyle17"/>
                <w:rFonts w:cs="David" w:hint="eastAsia"/>
                <w:color w:val="auto"/>
                <w:sz w:val="22"/>
                <w:highlight w:val="cyan"/>
                <w:rtl/>
              </w:rPr>
            </w:rPrChange>
          </w:rPr>
          <w:delText>הפנסיה</w:delText>
        </w:r>
        <w:r w:rsidRPr="00086D0E" w:rsidDel="00C273A2">
          <w:rPr>
            <w:rStyle w:val="emailstyle17"/>
            <w:rFonts w:cs="David"/>
            <w:color w:val="auto"/>
            <w:sz w:val="22"/>
            <w:rtl/>
            <w:rPrChange w:id="426" w:author="Ofir Tal" w:date="2019-09-17T11:50:00Z">
              <w:rPr>
                <w:rStyle w:val="emailstyle17"/>
                <w:rFonts w:cs="David"/>
                <w:color w:val="auto"/>
                <w:sz w:val="22"/>
                <w:highlight w:val="cyan"/>
                <w:rtl/>
              </w:rPr>
            </w:rPrChange>
          </w:rPr>
          <w:delText xml:space="preserve"> כיום:     </w:delText>
        </w:r>
        <w:r w:rsidRPr="00C273A2" w:rsidDel="00C273A2">
          <w:rPr>
            <w:rStyle w:val="emailstyle17"/>
            <w:rFonts w:cs="David"/>
            <w:color w:val="auto"/>
            <w:sz w:val="22"/>
            <w:rtl/>
            <w:rPrChange w:id="427" w:author="Ofir Tal" w:date="2019-09-17T13:04:00Z">
              <w:rPr>
                <w:rStyle w:val="emailstyle17"/>
                <w:rFonts w:cs="David"/>
                <w:color w:val="auto"/>
                <w:sz w:val="22"/>
                <w:highlight w:val="cyan"/>
                <w:u w:val="single"/>
                <w:rtl/>
              </w:rPr>
            </w:rPrChange>
          </w:rPr>
          <w:delText>18,561</w:delText>
        </w:r>
      </w:del>
    </w:p>
    <w:p w14:paraId="66983614" w14:textId="0701AB55" w:rsidR="00AE23F6" w:rsidRPr="00211F05" w:rsidDel="00211F05" w:rsidRDefault="00AE23F6">
      <w:pPr>
        <w:pStyle w:val="11"/>
        <w:numPr>
          <w:ilvl w:val="0"/>
          <w:numId w:val="14"/>
        </w:numPr>
        <w:tabs>
          <w:tab w:val="clear" w:pos="1800"/>
          <w:tab w:val="left" w:pos="1088"/>
        </w:tabs>
        <w:spacing w:before="0" w:after="240" w:line="360" w:lineRule="auto"/>
        <w:ind w:left="566" w:right="0"/>
        <w:rPr>
          <w:del w:id="428" w:author="Ofir Tal" w:date="2019-09-17T13:05:00Z"/>
          <w:rStyle w:val="emailstyle17"/>
          <w:rFonts w:cs="David"/>
          <w:color w:val="auto"/>
          <w:sz w:val="22"/>
          <w:rtl/>
          <w:rPrChange w:id="429" w:author="Ofir Tal" w:date="2019-09-17T13:06:00Z">
            <w:rPr>
              <w:del w:id="430" w:author="Ofir Tal" w:date="2019-09-17T13:05:00Z"/>
              <w:rStyle w:val="emailstyle17"/>
              <w:rFonts w:cs="David"/>
              <w:b/>
              <w:bCs/>
              <w:color w:val="auto"/>
              <w:sz w:val="22"/>
              <w:highlight w:val="cyan"/>
              <w:rtl/>
            </w:rPr>
          </w:rPrChange>
        </w:rPr>
        <w:pPrChange w:id="431" w:author="Ofir Tal" w:date="2019-09-17T13:06:00Z">
          <w:pPr>
            <w:pStyle w:val="11"/>
            <w:tabs>
              <w:tab w:val="left" w:pos="530"/>
            </w:tabs>
            <w:spacing w:before="0" w:line="360" w:lineRule="auto"/>
            <w:ind w:left="566" w:right="357" w:firstLine="0"/>
          </w:pPr>
        </w:pPrChange>
      </w:pPr>
      <w:del w:id="432" w:author="Ofir Tal" w:date="2019-09-17T13:03:00Z">
        <w:r w:rsidRPr="00211F05" w:rsidDel="00C273A2">
          <w:rPr>
            <w:rStyle w:val="emailstyle17"/>
            <w:rFonts w:cs="David"/>
            <w:color w:val="auto"/>
            <w:sz w:val="22"/>
            <w:rtl/>
            <w:rPrChange w:id="433" w:author="Ofir Tal" w:date="2019-09-17T13:05:00Z">
              <w:rPr>
                <w:rStyle w:val="emailstyle17"/>
                <w:rFonts w:cs="David"/>
                <w:b/>
                <w:bCs/>
                <w:color w:val="auto"/>
                <w:sz w:val="22"/>
                <w:highlight w:val="cyan"/>
                <w:rtl/>
              </w:rPr>
            </w:rPrChange>
          </w:rPr>
          <w:delText xml:space="preserve">          </w:delText>
        </w:r>
      </w:del>
      <w:del w:id="434" w:author="Ofir Tal" w:date="2019-09-17T13:04:00Z">
        <w:r w:rsidRPr="00211F05" w:rsidDel="00C273A2">
          <w:rPr>
            <w:rStyle w:val="emailstyle17"/>
            <w:rFonts w:cs="David"/>
            <w:color w:val="auto"/>
            <w:sz w:val="22"/>
            <w:rtl/>
            <w:rPrChange w:id="435" w:author="Ofir Tal" w:date="2019-09-17T13:05:00Z">
              <w:rPr>
                <w:rStyle w:val="emailstyle17"/>
                <w:rFonts w:cs="David"/>
                <w:b/>
                <w:bCs/>
                <w:color w:val="auto"/>
                <w:sz w:val="22"/>
                <w:highlight w:val="cyan"/>
                <w:rtl/>
              </w:rPr>
            </w:rPrChange>
          </w:rPr>
          <w:delText xml:space="preserve">                                                                  הפרש לחודש:     </w:delText>
        </w:r>
      </w:del>
      <w:del w:id="436" w:author="Ofir Tal" w:date="2019-09-17T13:11:00Z">
        <w:r w:rsidRPr="00211F05" w:rsidDel="00211F05">
          <w:rPr>
            <w:rStyle w:val="emailstyle17"/>
            <w:rFonts w:cs="David"/>
            <w:color w:val="auto"/>
            <w:sz w:val="22"/>
            <w:rtl/>
            <w:rPrChange w:id="437" w:author="Ofir Tal" w:date="2019-09-17T13:05:00Z">
              <w:rPr>
                <w:rStyle w:val="emailstyle17"/>
                <w:rFonts w:cs="David"/>
                <w:b/>
                <w:bCs/>
                <w:color w:val="auto"/>
                <w:sz w:val="22"/>
                <w:highlight w:val="cyan"/>
                <w:rtl/>
              </w:rPr>
            </w:rPrChange>
          </w:rPr>
          <w:delText xml:space="preserve">5,611 </w:delText>
        </w:r>
        <w:r w:rsidRPr="00211F05" w:rsidDel="00211F05">
          <w:rPr>
            <w:rStyle w:val="emailstyle17"/>
            <w:rFonts w:cs="David" w:hint="eastAsia"/>
            <w:color w:val="auto"/>
            <w:sz w:val="22"/>
            <w:rtl/>
            <w:rPrChange w:id="438" w:author="Ofir Tal" w:date="2019-09-17T13:05:00Z">
              <w:rPr>
                <w:rStyle w:val="emailstyle17"/>
                <w:rFonts w:cs="David" w:hint="eastAsia"/>
                <w:b/>
                <w:bCs/>
                <w:color w:val="auto"/>
                <w:sz w:val="22"/>
                <w:highlight w:val="cyan"/>
                <w:rtl/>
              </w:rPr>
            </w:rPrChange>
          </w:rPr>
          <w:delText>₪</w:delText>
        </w:r>
      </w:del>
    </w:p>
    <w:p w14:paraId="3A81FF4D" w14:textId="261D1BC6" w:rsidR="006C5D0E" w:rsidRPr="00211F05" w:rsidDel="00211F05" w:rsidRDefault="006C5D0E">
      <w:pPr>
        <w:pStyle w:val="11"/>
        <w:numPr>
          <w:ilvl w:val="0"/>
          <w:numId w:val="14"/>
        </w:numPr>
        <w:tabs>
          <w:tab w:val="clear" w:pos="1800"/>
          <w:tab w:val="left" w:pos="530"/>
        </w:tabs>
        <w:spacing w:before="0" w:line="360" w:lineRule="auto"/>
        <w:ind w:left="566" w:right="0"/>
        <w:rPr>
          <w:del w:id="439" w:author="Ofir Tal" w:date="2019-09-17T13:05:00Z"/>
          <w:rStyle w:val="emailstyle17"/>
          <w:rFonts w:cs="David"/>
          <w:color w:val="auto"/>
          <w:sz w:val="22"/>
          <w:rtl/>
          <w:rPrChange w:id="440" w:author="Ofir Tal" w:date="2019-09-17T13:06:00Z">
            <w:rPr>
              <w:del w:id="441" w:author="Ofir Tal" w:date="2019-09-17T13:05:00Z"/>
              <w:rStyle w:val="emailstyle17"/>
              <w:rFonts w:cs="David"/>
              <w:color w:val="auto"/>
              <w:sz w:val="22"/>
              <w:highlight w:val="cyan"/>
              <w:u w:val="single"/>
              <w:rtl/>
            </w:rPr>
          </w:rPrChange>
        </w:rPr>
        <w:pPrChange w:id="442" w:author="Ofir Tal" w:date="2019-09-17T13:06:00Z">
          <w:pPr>
            <w:pStyle w:val="11"/>
            <w:tabs>
              <w:tab w:val="left" w:pos="530"/>
            </w:tabs>
            <w:spacing w:before="0" w:line="360" w:lineRule="auto"/>
            <w:ind w:left="566" w:right="357" w:firstLine="0"/>
          </w:pPr>
        </w:pPrChange>
      </w:pPr>
      <w:del w:id="443" w:author="Ofir Tal" w:date="2019-09-17T13:05:00Z">
        <w:r w:rsidRPr="00211F05" w:rsidDel="00211F05">
          <w:rPr>
            <w:rStyle w:val="emailstyle17"/>
            <w:rFonts w:cs="David"/>
            <w:color w:val="auto"/>
            <w:sz w:val="22"/>
            <w:rtl/>
            <w:rPrChange w:id="444" w:author="Ofir Tal" w:date="2019-09-17T13:06:00Z">
              <w:rPr>
                <w:rStyle w:val="emailstyle17"/>
                <w:rFonts w:cs="David"/>
                <w:b/>
                <w:bCs/>
                <w:color w:val="auto"/>
                <w:sz w:val="22"/>
                <w:highlight w:val="cyan"/>
                <w:rtl/>
              </w:rPr>
            </w:rPrChange>
          </w:rPr>
          <w:delText xml:space="preserve">                                                 </w:delText>
        </w:r>
        <w:r w:rsidRPr="00211F05" w:rsidDel="00211F05">
          <w:rPr>
            <w:rStyle w:val="emailstyle17"/>
            <w:rFonts w:cs="David"/>
            <w:color w:val="auto"/>
            <w:sz w:val="22"/>
            <w:rtl/>
            <w:rPrChange w:id="445" w:author="Ofir Tal" w:date="2019-09-17T13:06:00Z">
              <w:rPr>
                <w:rStyle w:val="emailstyle17"/>
                <w:rFonts w:cs="David"/>
                <w:color w:val="auto"/>
                <w:sz w:val="22"/>
                <w:highlight w:val="cyan"/>
                <w:rtl/>
              </w:rPr>
            </w:rPrChange>
          </w:rPr>
          <w:delText xml:space="preserve"> מאפריל 2012 עד אוגוסט 2019:   </w:delText>
        </w:r>
        <w:r w:rsidRPr="00211F05" w:rsidDel="00211F05">
          <w:rPr>
            <w:rStyle w:val="emailstyle17"/>
            <w:rFonts w:cs="David"/>
            <w:color w:val="auto"/>
            <w:sz w:val="22"/>
            <w:rtl/>
            <w:rPrChange w:id="446" w:author="Ofir Tal" w:date="2019-09-17T13:06:00Z">
              <w:rPr>
                <w:rStyle w:val="emailstyle17"/>
                <w:rFonts w:cs="David"/>
                <w:color w:val="auto"/>
                <w:sz w:val="22"/>
                <w:highlight w:val="cyan"/>
                <w:u w:val="single"/>
                <w:rtl/>
              </w:rPr>
            </w:rPrChange>
          </w:rPr>
          <w:delText xml:space="preserve">85  </w:delText>
        </w:r>
        <w:r w:rsidRPr="00211F05" w:rsidDel="00211F05">
          <w:rPr>
            <w:rStyle w:val="emailstyle17"/>
            <w:rFonts w:cs="David"/>
            <w:color w:val="auto"/>
            <w:sz w:val="22"/>
            <w:rPrChange w:id="447" w:author="Ofir Tal" w:date="2019-09-17T13:06:00Z">
              <w:rPr>
                <w:rStyle w:val="emailstyle17"/>
                <w:rFonts w:cs="David"/>
                <w:color w:val="auto"/>
                <w:sz w:val="22"/>
                <w:highlight w:val="cyan"/>
                <w:u w:val="single"/>
              </w:rPr>
            </w:rPrChange>
          </w:rPr>
          <w:delText xml:space="preserve">X </w:delText>
        </w:r>
        <w:r w:rsidRPr="00211F05" w:rsidDel="00211F05">
          <w:rPr>
            <w:rStyle w:val="emailstyle17"/>
            <w:rFonts w:cs="David"/>
            <w:color w:val="auto"/>
            <w:sz w:val="22"/>
            <w:rtl/>
            <w:rPrChange w:id="448" w:author="Ofir Tal" w:date="2019-09-17T13:06:00Z">
              <w:rPr>
                <w:rStyle w:val="emailstyle17"/>
                <w:rFonts w:cs="David"/>
                <w:color w:val="auto"/>
                <w:sz w:val="22"/>
                <w:highlight w:val="cyan"/>
                <w:rtl/>
              </w:rPr>
            </w:rPrChange>
          </w:rPr>
          <w:delText xml:space="preserve"> חודשים</w:delText>
        </w:r>
      </w:del>
    </w:p>
    <w:p w14:paraId="60F6BC76" w14:textId="1D3C1DFF" w:rsidR="00AE23F6" w:rsidRPr="00211F05" w:rsidDel="00211F05" w:rsidRDefault="006C5D0E">
      <w:pPr>
        <w:pStyle w:val="11"/>
        <w:numPr>
          <w:ilvl w:val="0"/>
          <w:numId w:val="14"/>
        </w:numPr>
        <w:tabs>
          <w:tab w:val="clear" w:pos="1800"/>
          <w:tab w:val="left" w:pos="530"/>
        </w:tabs>
        <w:spacing w:before="0" w:after="240" w:line="360" w:lineRule="auto"/>
        <w:ind w:left="566" w:right="0"/>
        <w:rPr>
          <w:del w:id="449" w:author="Ofir Tal" w:date="2019-09-17T13:05:00Z"/>
          <w:rStyle w:val="emailstyle17"/>
          <w:rFonts w:cs="David"/>
          <w:color w:val="auto"/>
          <w:sz w:val="22"/>
          <w:rtl/>
        </w:rPr>
        <w:pPrChange w:id="450" w:author="Ofir Tal" w:date="2019-09-17T13:06:00Z">
          <w:pPr>
            <w:pStyle w:val="11"/>
            <w:tabs>
              <w:tab w:val="left" w:pos="530"/>
            </w:tabs>
            <w:spacing w:before="0" w:after="240" w:line="360" w:lineRule="auto"/>
            <w:ind w:left="566" w:right="360" w:firstLine="0"/>
          </w:pPr>
        </w:pPrChange>
      </w:pPr>
      <w:del w:id="451" w:author="Ofir Tal" w:date="2019-09-17T13:05:00Z">
        <w:r w:rsidRPr="00211F05" w:rsidDel="00211F05">
          <w:rPr>
            <w:rStyle w:val="emailstyle17"/>
            <w:rFonts w:cs="David"/>
            <w:color w:val="auto"/>
            <w:sz w:val="22"/>
            <w:rtl/>
            <w:rPrChange w:id="452" w:author="Ofir Tal" w:date="2019-09-17T13:06:00Z">
              <w:rPr>
                <w:rStyle w:val="emailstyle17"/>
                <w:rFonts w:cs="David"/>
                <w:b/>
                <w:bCs/>
                <w:color w:val="auto"/>
                <w:sz w:val="22"/>
                <w:highlight w:val="cyan"/>
                <w:rtl/>
              </w:rPr>
            </w:rPrChange>
          </w:rPr>
          <w:delText xml:space="preserve">                                                                            </w:delText>
        </w:r>
        <w:r w:rsidR="00AE23F6" w:rsidRPr="00211F05" w:rsidDel="00211F05">
          <w:rPr>
            <w:rStyle w:val="emailstyle17"/>
            <w:rFonts w:cs="David"/>
            <w:color w:val="auto"/>
            <w:sz w:val="22"/>
            <w:rtl/>
            <w:rPrChange w:id="453" w:author="Ofir Tal" w:date="2019-09-17T13:06:00Z">
              <w:rPr>
                <w:rStyle w:val="emailstyle17"/>
                <w:rFonts w:cs="David"/>
                <w:b/>
                <w:bCs/>
                <w:color w:val="auto"/>
                <w:sz w:val="22"/>
                <w:highlight w:val="cyan"/>
                <w:rtl/>
              </w:rPr>
            </w:rPrChange>
          </w:rPr>
          <w:delText xml:space="preserve"> </w:delText>
        </w:r>
        <w:r w:rsidRPr="00211F05" w:rsidDel="00211F05">
          <w:rPr>
            <w:rStyle w:val="emailstyle17"/>
            <w:rFonts w:cs="David" w:hint="eastAsia"/>
            <w:color w:val="auto"/>
            <w:sz w:val="22"/>
            <w:rtl/>
            <w:rPrChange w:id="454" w:author="Ofir Tal" w:date="2019-09-17T13:06:00Z">
              <w:rPr>
                <w:rStyle w:val="emailstyle17"/>
                <w:rFonts w:cs="David" w:hint="eastAsia"/>
                <w:color w:val="auto"/>
                <w:sz w:val="22"/>
                <w:highlight w:val="cyan"/>
                <w:rtl/>
              </w:rPr>
            </w:rPrChange>
          </w:rPr>
          <w:delText>ס</w:delText>
        </w:r>
        <w:r w:rsidRPr="00211F05" w:rsidDel="00211F05">
          <w:rPr>
            <w:rStyle w:val="emailstyle17"/>
            <w:rFonts w:cs="David"/>
            <w:color w:val="auto"/>
            <w:sz w:val="22"/>
            <w:rtl/>
            <w:rPrChange w:id="455" w:author="Ofir Tal" w:date="2019-09-17T13:06:00Z">
              <w:rPr>
                <w:rStyle w:val="emailstyle17"/>
                <w:rFonts w:cs="David"/>
                <w:color w:val="auto"/>
                <w:sz w:val="22"/>
                <w:highlight w:val="cyan"/>
                <w:rtl/>
              </w:rPr>
            </w:rPrChange>
          </w:rPr>
          <w:delText xml:space="preserve">"ה הפרשים:   </w:delText>
        </w:r>
        <w:r w:rsidRPr="00211F05" w:rsidDel="00211F05">
          <w:rPr>
            <w:rStyle w:val="emailstyle17"/>
            <w:rFonts w:cs="David"/>
            <w:color w:val="auto"/>
            <w:sz w:val="22"/>
            <w:rtl/>
            <w:rPrChange w:id="456" w:author="Ofir Tal" w:date="2019-09-17T13:06:00Z">
              <w:rPr>
                <w:rStyle w:val="emailstyle17"/>
                <w:rFonts w:cs="David"/>
                <w:b/>
                <w:bCs/>
                <w:color w:val="auto"/>
                <w:sz w:val="28"/>
                <w:szCs w:val="28"/>
                <w:highlight w:val="cyan"/>
                <w:u w:val="single"/>
                <w:rtl/>
              </w:rPr>
            </w:rPrChange>
          </w:rPr>
          <w:delText>476,935</w:delText>
        </w:r>
      </w:del>
    </w:p>
    <w:p w14:paraId="745B81F6" w14:textId="149D4306" w:rsidR="00DE48B2" w:rsidRPr="00211F05" w:rsidDel="00211F05" w:rsidRDefault="00AE23F6">
      <w:pPr>
        <w:pStyle w:val="11"/>
        <w:numPr>
          <w:ilvl w:val="0"/>
          <w:numId w:val="14"/>
        </w:numPr>
        <w:tabs>
          <w:tab w:val="clear" w:pos="1800"/>
          <w:tab w:val="left" w:pos="1088"/>
        </w:tabs>
        <w:spacing w:before="0" w:after="240" w:line="360" w:lineRule="auto"/>
        <w:ind w:left="566" w:right="0"/>
        <w:rPr>
          <w:del w:id="457" w:author="Ofir Tal" w:date="2019-09-17T13:06:00Z"/>
          <w:rStyle w:val="emailstyle17"/>
          <w:rFonts w:cs="David"/>
          <w:color w:val="auto"/>
          <w:sz w:val="22"/>
          <w:rtl/>
        </w:rPr>
        <w:pPrChange w:id="458" w:author="Ofir Tal" w:date="2019-09-17T13:06:00Z">
          <w:pPr>
            <w:pStyle w:val="11"/>
            <w:tabs>
              <w:tab w:val="left" w:pos="1088"/>
            </w:tabs>
            <w:spacing w:before="0" w:after="240" w:line="360" w:lineRule="auto"/>
            <w:ind w:left="1088" w:right="360" w:firstLine="0"/>
          </w:pPr>
        </w:pPrChange>
      </w:pPr>
      <w:del w:id="459" w:author="Ofir Tal" w:date="2019-09-17T13:06:00Z">
        <w:r w:rsidRPr="00211F05" w:rsidDel="00211F05">
          <w:rPr>
            <w:rStyle w:val="emailstyle17"/>
            <w:rFonts w:cs="David"/>
            <w:color w:val="auto"/>
            <w:sz w:val="22"/>
            <w:rtl/>
          </w:rPr>
          <w:delText xml:space="preserve">      </w:delText>
        </w:r>
        <w:r w:rsidR="00DE48B2" w:rsidRPr="00211F05" w:rsidDel="00211F05">
          <w:rPr>
            <w:rStyle w:val="emailstyle17"/>
            <w:rFonts w:cs="David" w:hint="eastAsia"/>
            <w:color w:val="auto"/>
            <w:sz w:val="22"/>
            <w:rtl/>
            <w:rPrChange w:id="460" w:author="Ofir Tal" w:date="2019-09-17T13:06:00Z">
              <w:rPr>
                <w:rStyle w:val="emailstyle17"/>
                <w:rFonts w:cs="David" w:hint="eastAsia"/>
                <w:color w:val="auto"/>
                <w:sz w:val="22"/>
                <w:highlight w:val="yellow"/>
                <w:rtl/>
              </w:rPr>
            </w:rPrChange>
          </w:rPr>
          <w:delText>הסכום</w:delText>
        </w:r>
        <w:r w:rsidR="00DE48B2" w:rsidRPr="00211F05" w:rsidDel="00211F05">
          <w:rPr>
            <w:rStyle w:val="emailstyle17"/>
            <w:rFonts w:cs="David"/>
            <w:color w:val="auto"/>
            <w:sz w:val="22"/>
            <w:rtl/>
            <w:rPrChange w:id="461" w:author="Ofir Tal" w:date="2019-09-17T13:06:00Z">
              <w:rPr>
                <w:rStyle w:val="emailstyle17"/>
                <w:rFonts w:cs="David"/>
                <w:color w:val="auto"/>
                <w:sz w:val="22"/>
                <w:highlight w:val="yellow"/>
                <w:rtl/>
              </w:rPr>
            </w:rPrChange>
          </w:rPr>
          <w:delText xml:space="preserve"> גבוה עוד יותר אם תאושר </w:delText>
        </w:r>
        <w:r w:rsidR="00762F3B" w:rsidRPr="00211F05" w:rsidDel="00211F05">
          <w:rPr>
            <w:rStyle w:val="emailstyle17"/>
            <w:rFonts w:cs="David" w:hint="eastAsia"/>
            <w:color w:val="auto"/>
            <w:sz w:val="22"/>
            <w:rtl/>
            <w:rPrChange w:id="462" w:author="Ofir Tal" w:date="2019-09-17T13:06:00Z">
              <w:rPr>
                <w:rStyle w:val="emailstyle17"/>
                <w:rFonts w:cs="David" w:hint="eastAsia"/>
                <w:color w:val="auto"/>
                <w:sz w:val="22"/>
                <w:highlight w:val="yellow"/>
                <w:rtl/>
              </w:rPr>
            </w:rPrChange>
          </w:rPr>
          <w:delText>הצביעה</w:delText>
        </w:r>
        <w:r w:rsidR="00762F3B" w:rsidRPr="00211F05" w:rsidDel="00211F05">
          <w:rPr>
            <w:rStyle w:val="emailstyle17"/>
            <w:rFonts w:cs="David"/>
            <w:color w:val="auto"/>
            <w:sz w:val="22"/>
            <w:rtl/>
            <w:rPrChange w:id="463" w:author="Ofir Tal" w:date="2019-09-17T13:06:00Z">
              <w:rPr>
                <w:rStyle w:val="emailstyle17"/>
                <w:rFonts w:cs="David"/>
                <w:color w:val="auto"/>
                <w:sz w:val="22"/>
                <w:highlight w:val="yellow"/>
                <w:rtl/>
              </w:rPr>
            </w:rPrChange>
          </w:rPr>
          <w:delText xml:space="preserve"> לפי </w:delText>
        </w:r>
        <w:r w:rsidR="00DE48B2" w:rsidRPr="00211F05" w:rsidDel="00211F05">
          <w:rPr>
            <w:rStyle w:val="emailstyle17"/>
            <w:rFonts w:cs="David" w:hint="eastAsia"/>
            <w:color w:val="auto"/>
            <w:sz w:val="22"/>
            <w:rtl/>
            <w:rPrChange w:id="464" w:author="Ofir Tal" w:date="2019-09-17T13:06:00Z">
              <w:rPr>
                <w:rStyle w:val="emailstyle17"/>
                <w:rFonts w:cs="David" w:hint="eastAsia"/>
                <w:color w:val="auto"/>
                <w:sz w:val="22"/>
                <w:highlight w:val="yellow"/>
                <w:rtl/>
              </w:rPr>
            </w:rPrChange>
          </w:rPr>
          <w:delText>חילופין</w:delText>
        </w:r>
        <w:r w:rsidR="00DE48B2" w:rsidRPr="00211F05" w:rsidDel="00211F05">
          <w:rPr>
            <w:rStyle w:val="emailstyle17"/>
            <w:rFonts w:cs="David"/>
            <w:color w:val="auto"/>
            <w:sz w:val="22"/>
            <w:rtl/>
            <w:rPrChange w:id="465" w:author="Ofir Tal" w:date="2019-09-17T13:06:00Z">
              <w:rPr>
                <w:rStyle w:val="emailstyle17"/>
                <w:rFonts w:cs="David"/>
                <w:color w:val="auto"/>
                <w:sz w:val="22"/>
                <w:highlight w:val="yellow"/>
                <w:rtl/>
              </w:rPr>
            </w:rPrChange>
          </w:rPr>
          <w:delText xml:space="preserve"> (2)</w:delText>
        </w:r>
        <w:r w:rsidRPr="00211F05" w:rsidDel="00211F05">
          <w:rPr>
            <w:rStyle w:val="emailstyle17"/>
            <w:rFonts w:cs="David"/>
            <w:color w:val="auto"/>
            <w:sz w:val="22"/>
            <w:rtl/>
            <w:rPrChange w:id="466" w:author="Ofir Tal" w:date="2019-09-17T13:06:00Z">
              <w:rPr>
                <w:rStyle w:val="emailstyle17"/>
                <w:rFonts w:cs="David"/>
                <w:color w:val="auto"/>
                <w:sz w:val="22"/>
                <w:highlight w:val="yellow"/>
                <w:rtl/>
              </w:rPr>
            </w:rPrChange>
          </w:rPr>
          <w:delText xml:space="preserve"> </w:delText>
        </w:r>
        <w:r w:rsidR="00762F3B" w:rsidRPr="00211F05" w:rsidDel="00211F05">
          <w:rPr>
            <w:rStyle w:val="emailstyle17"/>
            <w:rFonts w:cs="David"/>
            <w:color w:val="auto"/>
            <w:sz w:val="22"/>
            <w:rtl/>
            <w:rPrChange w:id="467" w:author="Ofir Tal" w:date="2019-09-17T13:06:00Z">
              <w:rPr>
                <w:rStyle w:val="emailstyle17"/>
                <w:rFonts w:cs="David"/>
                <w:color w:val="auto"/>
                <w:sz w:val="22"/>
                <w:highlight w:val="yellow"/>
                <w:rtl/>
              </w:rPr>
            </w:rPrChange>
          </w:rPr>
          <w:delText xml:space="preserve">(בפיסקא 72.3) </w:delText>
        </w:r>
        <w:r w:rsidR="00762F3B" w:rsidRPr="00211F05" w:rsidDel="00211F05">
          <w:rPr>
            <w:rStyle w:val="emailstyle17"/>
            <w:rFonts w:cs="David" w:hint="eastAsia"/>
            <w:color w:val="auto"/>
            <w:sz w:val="22"/>
            <w:rtl/>
            <w:rPrChange w:id="468" w:author="Ofir Tal" w:date="2019-09-17T13:06:00Z">
              <w:rPr>
                <w:rStyle w:val="emailstyle17"/>
                <w:rFonts w:cs="David" w:hint="eastAsia"/>
                <w:color w:val="auto"/>
                <w:sz w:val="22"/>
                <w:highlight w:val="yellow"/>
                <w:rtl/>
              </w:rPr>
            </w:rPrChange>
          </w:rPr>
          <w:delText>לעיל</w:delText>
        </w:r>
        <w:r w:rsidR="00762F3B" w:rsidRPr="00211F05" w:rsidDel="00211F05">
          <w:rPr>
            <w:rStyle w:val="emailstyle17"/>
            <w:rFonts w:cs="David"/>
            <w:color w:val="auto"/>
            <w:sz w:val="22"/>
            <w:rtl/>
            <w:rPrChange w:id="469" w:author="Ofir Tal" w:date="2019-09-17T13:06:00Z">
              <w:rPr>
                <w:rStyle w:val="emailstyle17"/>
                <w:rFonts w:cs="David"/>
                <w:color w:val="auto"/>
                <w:sz w:val="22"/>
                <w:highlight w:val="yellow"/>
                <w:rtl/>
              </w:rPr>
            </w:rPrChange>
          </w:rPr>
          <w:delText xml:space="preserve"> (70% </w:delText>
        </w:r>
        <w:r w:rsidR="00762F3B" w:rsidRPr="00211F05" w:rsidDel="00211F05">
          <w:rPr>
            <w:rStyle w:val="emailstyle17"/>
            <w:rFonts w:cs="David" w:hint="eastAsia"/>
            <w:color w:val="auto"/>
            <w:sz w:val="22"/>
            <w:rtl/>
            <w:rPrChange w:id="470" w:author="Ofir Tal" w:date="2019-09-17T13:06:00Z">
              <w:rPr>
                <w:rStyle w:val="emailstyle17"/>
                <w:rFonts w:cs="David" w:hint="eastAsia"/>
                <w:color w:val="auto"/>
                <w:sz w:val="22"/>
                <w:highlight w:val="yellow"/>
                <w:rtl/>
              </w:rPr>
            </w:rPrChange>
          </w:rPr>
          <w:delText>מהמשכורת</w:delText>
        </w:r>
        <w:r w:rsidR="00762F3B" w:rsidRPr="00211F05" w:rsidDel="00211F05">
          <w:rPr>
            <w:rStyle w:val="emailstyle17"/>
            <w:rFonts w:cs="David"/>
            <w:color w:val="auto"/>
            <w:sz w:val="22"/>
            <w:rtl/>
            <w:rPrChange w:id="471" w:author="Ofir Tal" w:date="2019-09-17T13:06:00Z">
              <w:rPr>
                <w:rStyle w:val="emailstyle17"/>
                <w:rFonts w:cs="David"/>
                <w:color w:val="auto"/>
                <w:sz w:val="22"/>
                <w:highlight w:val="yellow"/>
                <w:rtl/>
              </w:rPr>
            </w:rPrChange>
          </w:rPr>
          <w:delText xml:space="preserve"> </w:delText>
        </w:r>
        <w:r w:rsidR="00762F3B" w:rsidRPr="00211F05" w:rsidDel="00211F05">
          <w:rPr>
            <w:rStyle w:val="emailstyle17"/>
            <w:rFonts w:cs="David" w:hint="eastAsia"/>
            <w:color w:val="auto"/>
            <w:sz w:val="22"/>
            <w:rtl/>
            <w:rPrChange w:id="472" w:author="Ofir Tal" w:date="2019-09-17T13:06:00Z">
              <w:rPr>
                <w:rStyle w:val="emailstyle17"/>
                <w:rFonts w:cs="David" w:hint="eastAsia"/>
                <w:color w:val="auto"/>
                <w:sz w:val="22"/>
                <w:highlight w:val="yellow"/>
                <w:rtl/>
              </w:rPr>
            </w:rPrChange>
          </w:rPr>
          <w:delText>האחרונה</w:delText>
        </w:r>
        <w:r w:rsidR="00762F3B" w:rsidRPr="00211F05" w:rsidDel="00211F05">
          <w:rPr>
            <w:rStyle w:val="emailstyle17"/>
            <w:rFonts w:cs="David"/>
            <w:color w:val="auto"/>
            <w:sz w:val="22"/>
            <w:rtl/>
            <w:rPrChange w:id="473" w:author="Ofir Tal" w:date="2019-09-17T13:06:00Z">
              <w:rPr>
                <w:rStyle w:val="emailstyle17"/>
                <w:rFonts w:cs="David"/>
                <w:color w:val="auto"/>
                <w:sz w:val="22"/>
                <w:highlight w:val="yellow"/>
                <w:rtl/>
              </w:rPr>
            </w:rPrChange>
          </w:rPr>
          <w:delText xml:space="preserve"> </w:delText>
        </w:r>
        <w:r w:rsidR="00762F3B" w:rsidRPr="00211F05" w:rsidDel="00211F05">
          <w:rPr>
            <w:rStyle w:val="emailstyle17"/>
            <w:rFonts w:cs="David" w:hint="eastAsia"/>
            <w:color w:val="auto"/>
            <w:sz w:val="22"/>
            <w:rtl/>
            <w:rPrChange w:id="474" w:author="Ofir Tal" w:date="2019-09-17T13:06:00Z">
              <w:rPr>
                <w:rStyle w:val="emailstyle17"/>
                <w:rFonts w:cs="David" w:hint="eastAsia"/>
                <w:color w:val="auto"/>
                <w:sz w:val="22"/>
                <w:highlight w:val="yellow"/>
                <w:rtl/>
              </w:rPr>
            </w:rPrChange>
          </w:rPr>
          <w:delText>לפי</w:delText>
        </w:r>
        <w:r w:rsidR="00762F3B" w:rsidRPr="00211F05" w:rsidDel="00211F05">
          <w:rPr>
            <w:rStyle w:val="emailstyle17"/>
            <w:rFonts w:cs="David"/>
            <w:color w:val="auto"/>
            <w:sz w:val="22"/>
            <w:rtl/>
            <w:rPrChange w:id="475" w:author="Ofir Tal" w:date="2019-09-17T13:06:00Z">
              <w:rPr>
                <w:rStyle w:val="emailstyle17"/>
                <w:rFonts w:cs="David"/>
                <w:color w:val="auto"/>
                <w:sz w:val="22"/>
                <w:highlight w:val="yellow"/>
                <w:rtl/>
              </w:rPr>
            </w:rPrChange>
          </w:rPr>
          <w:delText xml:space="preserve"> </w:delText>
        </w:r>
        <w:r w:rsidR="00762F3B" w:rsidRPr="00211F05" w:rsidDel="00211F05">
          <w:rPr>
            <w:rStyle w:val="emailstyle17"/>
            <w:rFonts w:cs="David" w:hint="eastAsia"/>
            <w:color w:val="auto"/>
            <w:sz w:val="22"/>
            <w:rtl/>
            <w:rPrChange w:id="476" w:author="Ofir Tal" w:date="2019-09-17T13:06:00Z">
              <w:rPr>
                <w:rStyle w:val="emailstyle17"/>
                <w:rFonts w:cs="David" w:hint="eastAsia"/>
                <w:color w:val="auto"/>
                <w:sz w:val="22"/>
                <w:highlight w:val="yellow"/>
                <w:rtl/>
              </w:rPr>
            </w:rPrChange>
          </w:rPr>
          <w:delText>חוזה</w:delText>
        </w:r>
        <w:r w:rsidR="002D1CF1" w:rsidRPr="00211F05" w:rsidDel="00211F05">
          <w:rPr>
            <w:rStyle w:val="emailstyle17"/>
            <w:rFonts w:cs="David"/>
            <w:color w:val="auto"/>
            <w:sz w:val="22"/>
            <w:rtl/>
            <w:rPrChange w:id="477" w:author="Ofir Tal" w:date="2019-09-17T13:06:00Z">
              <w:rPr>
                <w:rStyle w:val="emailstyle17"/>
                <w:rFonts w:cs="David"/>
                <w:color w:val="auto"/>
                <w:sz w:val="22"/>
                <w:highlight w:val="yellow"/>
                <w:rtl/>
              </w:rPr>
            </w:rPrChange>
          </w:rPr>
          <w:delText xml:space="preserve">= 27,731.90 פנסיה חודשית  </w:delText>
        </w:r>
        <w:r w:rsidR="002D1CF1" w:rsidRPr="00211F05" w:rsidDel="00211F05">
          <w:rPr>
            <w:rStyle w:val="emailstyle17"/>
            <w:rFonts w:cs="David"/>
            <w:color w:val="auto"/>
            <w:sz w:val="22"/>
            <w:rPrChange w:id="478" w:author="Ofir Tal" w:date="2019-09-17T13:06:00Z">
              <w:rPr>
                <w:rStyle w:val="emailstyle17"/>
                <w:rFonts w:cs="David"/>
                <w:color w:val="auto"/>
                <w:sz w:val="22"/>
                <w:highlight w:val="yellow"/>
              </w:rPr>
            </w:rPrChange>
          </w:rPr>
          <w:delText>X</w:delText>
        </w:r>
        <w:r w:rsidR="002D1CF1" w:rsidRPr="00211F05" w:rsidDel="00211F05">
          <w:rPr>
            <w:rStyle w:val="emailstyle17"/>
            <w:rFonts w:cs="David"/>
            <w:color w:val="auto"/>
            <w:sz w:val="22"/>
            <w:rtl/>
            <w:rPrChange w:id="479" w:author="Ofir Tal" w:date="2019-09-17T13:06:00Z">
              <w:rPr>
                <w:rStyle w:val="emailstyle17"/>
                <w:rFonts w:cs="David"/>
                <w:color w:val="auto"/>
                <w:sz w:val="22"/>
                <w:highlight w:val="yellow"/>
                <w:rtl/>
              </w:rPr>
            </w:rPrChange>
          </w:rPr>
          <w:delText xml:space="preserve"> 85חודשים =2,357,211ש"ח</w:delText>
        </w:r>
        <w:r w:rsidR="00762F3B" w:rsidRPr="00211F05" w:rsidDel="00211F05">
          <w:rPr>
            <w:rStyle w:val="emailstyle17"/>
            <w:rFonts w:cs="David"/>
            <w:color w:val="auto"/>
            <w:sz w:val="22"/>
            <w:rtl/>
            <w:rPrChange w:id="480" w:author="Ofir Tal" w:date="2019-09-17T13:06:00Z">
              <w:rPr>
                <w:rStyle w:val="emailstyle17"/>
                <w:rFonts w:cs="David"/>
                <w:color w:val="auto"/>
                <w:sz w:val="22"/>
                <w:highlight w:val="yellow"/>
                <w:rtl/>
              </w:rPr>
            </w:rPrChange>
          </w:rPr>
          <w:delText>)</w:delText>
        </w:r>
        <w:r w:rsidRPr="00211F05" w:rsidDel="00211F05">
          <w:rPr>
            <w:rStyle w:val="emailstyle17"/>
            <w:rFonts w:cs="David"/>
            <w:color w:val="auto"/>
            <w:sz w:val="22"/>
            <w:rtl/>
          </w:rPr>
          <w:delText xml:space="preserve"> </w:delText>
        </w:r>
      </w:del>
    </w:p>
    <w:p w14:paraId="2AE5F5E1" w14:textId="052CE416" w:rsidR="007A660E" w:rsidRPr="00211F05" w:rsidDel="00211F05" w:rsidRDefault="00AE23F6">
      <w:pPr>
        <w:pStyle w:val="11"/>
        <w:numPr>
          <w:ilvl w:val="0"/>
          <w:numId w:val="14"/>
        </w:numPr>
        <w:tabs>
          <w:tab w:val="clear" w:pos="1800"/>
          <w:tab w:val="left" w:pos="1088"/>
        </w:tabs>
        <w:spacing w:before="0" w:after="240" w:line="360" w:lineRule="auto"/>
        <w:ind w:left="566" w:right="0"/>
        <w:rPr>
          <w:del w:id="481" w:author="Ofir Tal" w:date="2019-09-17T13:06:00Z"/>
          <w:rStyle w:val="emailstyle17"/>
          <w:rFonts w:cs="David"/>
          <w:color w:val="auto"/>
          <w:sz w:val="22"/>
        </w:rPr>
        <w:pPrChange w:id="482" w:author="Ofir Tal" w:date="2019-09-17T13:06:00Z">
          <w:pPr>
            <w:pStyle w:val="11"/>
            <w:tabs>
              <w:tab w:val="left" w:pos="1088"/>
            </w:tabs>
            <w:spacing w:before="0" w:after="240" w:line="360" w:lineRule="auto"/>
            <w:ind w:left="1088" w:right="360" w:firstLine="0"/>
          </w:pPr>
        </w:pPrChange>
      </w:pPr>
      <w:del w:id="483" w:author="Ofir Tal" w:date="2019-09-17T13:06:00Z">
        <w:r w:rsidRPr="00211F05" w:rsidDel="00211F05">
          <w:rPr>
            <w:rStyle w:val="emailstyle17"/>
            <w:rFonts w:cs="David"/>
            <w:color w:val="auto"/>
            <w:sz w:val="22"/>
            <w:rtl/>
          </w:rPr>
          <w:delText xml:space="preserve"> </w:delText>
        </w:r>
        <w:r w:rsidR="006C5D0E" w:rsidRPr="00211F05" w:rsidDel="00211F05">
          <w:rPr>
            <w:rStyle w:val="emailstyle17"/>
            <w:rFonts w:cs="David" w:hint="eastAsia"/>
            <w:color w:val="auto"/>
            <w:sz w:val="22"/>
            <w:rtl/>
            <w:rPrChange w:id="484" w:author="Ofir Tal" w:date="2019-09-17T13:06:00Z">
              <w:rPr>
                <w:rStyle w:val="emailstyle17"/>
                <w:rFonts w:cs="David" w:hint="eastAsia"/>
                <w:color w:val="auto"/>
                <w:sz w:val="22"/>
                <w:highlight w:val="yellow"/>
                <w:rtl/>
              </w:rPr>
            </w:rPrChange>
          </w:rPr>
          <w:delText>לאור</w:delText>
        </w:r>
        <w:r w:rsidR="006C5D0E" w:rsidRPr="00211F05" w:rsidDel="00211F05">
          <w:rPr>
            <w:rStyle w:val="emailstyle17"/>
            <w:rFonts w:cs="David"/>
            <w:color w:val="auto"/>
            <w:sz w:val="22"/>
            <w:rtl/>
            <w:rPrChange w:id="485" w:author="Ofir Tal" w:date="2019-09-17T13:06:00Z">
              <w:rPr>
                <w:rStyle w:val="emailstyle17"/>
                <w:rFonts w:cs="David"/>
                <w:color w:val="auto"/>
                <w:sz w:val="22"/>
                <w:highlight w:val="yellow"/>
                <w:rtl/>
              </w:rPr>
            </w:rPrChange>
          </w:rPr>
          <w:delText xml:space="preserve"> הנ"ל </w:delText>
        </w:r>
        <w:r w:rsidRPr="00211F05" w:rsidDel="00211F05">
          <w:rPr>
            <w:rStyle w:val="emailstyle17"/>
            <w:rFonts w:cs="David"/>
            <w:color w:val="auto"/>
            <w:sz w:val="22"/>
            <w:rtl/>
            <w:rPrChange w:id="486"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87" w:author="Ofir Tal" w:date="2019-09-17T13:06:00Z">
              <w:rPr>
                <w:rStyle w:val="emailstyle17"/>
                <w:rFonts w:cs="David" w:hint="eastAsia"/>
                <w:color w:val="auto"/>
                <w:sz w:val="22"/>
                <w:highlight w:val="yellow"/>
                <w:rtl/>
              </w:rPr>
            </w:rPrChange>
          </w:rPr>
          <w:delText>יש</w:delText>
        </w:r>
        <w:r w:rsidR="006C5D0E" w:rsidRPr="00211F05" w:rsidDel="00211F05">
          <w:rPr>
            <w:rStyle w:val="emailstyle17"/>
            <w:rFonts w:cs="David"/>
            <w:color w:val="auto"/>
            <w:sz w:val="22"/>
            <w:rtl/>
            <w:rPrChange w:id="488"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89" w:author="Ofir Tal" w:date="2019-09-17T13:06:00Z">
              <w:rPr>
                <w:rStyle w:val="emailstyle17"/>
                <w:rFonts w:cs="David" w:hint="eastAsia"/>
                <w:color w:val="auto"/>
                <w:sz w:val="22"/>
                <w:highlight w:val="yellow"/>
                <w:rtl/>
              </w:rPr>
            </w:rPrChange>
          </w:rPr>
          <w:delText>להתאים</w:delText>
        </w:r>
        <w:r w:rsidR="006C5D0E" w:rsidRPr="00211F05" w:rsidDel="00211F05">
          <w:rPr>
            <w:rStyle w:val="emailstyle17"/>
            <w:rFonts w:cs="David"/>
            <w:color w:val="auto"/>
            <w:sz w:val="22"/>
            <w:rtl/>
            <w:rPrChange w:id="490"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91" w:author="Ofir Tal" w:date="2019-09-17T13:06:00Z">
              <w:rPr>
                <w:rStyle w:val="emailstyle17"/>
                <w:rFonts w:cs="David" w:hint="eastAsia"/>
                <w:color w:val="auto"/>
                <w:sz w:val="22"/>
                <w:highlight w:val="yellow"/>
                <w:rtl/>
              </w:rPr>
            </w:rPrChange>
          </w:rPr>
          <w:delText>את</w:delText>
        </w:r>
        <w:r w:rsidR="006C5D0E" w:rsidRPr="00211F05" w:rsidDel="00211F05">
          <w:rPr>
            <w:rStyle w:val="emailstyle17"/>
            <w:rFonts w:cs="David"/>
            <w:color w:val="auto"/>
            <w:sz w:val="22"/>
            <w:rtl/>
            <w:rPrChange w:id="492"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93" w:author="Ofir Tal" w:date="2019-09-17T13:06:00Z">
              <w:rPr>
                <w:rStyle w:val="emailstyle17"/>
                <w:rFonts w:cs="David" w:hint="eastAsia"/>
                <w:color w:val="auto"/>
                <w:sz w:val="22"/>
                <w:highlight w:val="yellow"/>
                <w:rtl/>
              </w:rPr>
            </w:rPrChange>
          </w:rPr>
          <w:delText>המשך</w:delText>
        </w:r>
        <w:r w:rsidR="006C5D0E" w:rsidRPr="00211F05" w:rsidDel="00211F05">
          <w:rPr>
            <w:rStyle w:val="emailstyle17"/>
            <w:rFonts w:cs="David"/>
            <w:color w:val="auto"/>
            <w:sz w:val="22"/>
            <w:rtl/>
            <w:rPrChange w:id="494"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95" w:author="Ofir Tal" w:date="2019-09-17T13:06:00Z">
              <w:rPr>
                <w:rStyle w:val="emailstyle17"/>
                <w:rFonts w:cs="David" w:hint="eastAsia"/>
                <w:color w:val="auto"/>
                <w:sz w:val="22"/>
                <w:highlight w:val="yellow"/>
                <w:rtl/>
              </w:rPr>
            </w:rPrChange>
          </w:rPr>
          <w:delText>הפיסקה</w:delText>
        </w:r>
        <w:r w:rsidR="006C5D0E" w:rsidRPr="00211F05" w:rsidDel="00211F05">
          <w:rPr>
            <w:rStyle w:val="emailstyle17"/>
            <w:rFonts w:cs="David"/>
            <w:color w:val="auto"/>
            <w:sz w:val="22"/>
            <w:rtl/>
            <w:rPrChange w:id="496"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97" w:author="Ofir Tal" w:date="2019-09-17T13:06:00Z">
              <w:rPr>
                <w:rStyle w:val="emailstyle17"/>
                <w:rFonts w:cs="David" w:hint="eastAsia"/>
                <w:color w:val="auto"/>
                <w:sz w:val="22"/>
                <w:highlight w:val="yellow"/>
                <w:rtl/>
              </w:rPr>
            </w:rPrChange>
          </w:rPr>
          <w:delText>שניסחת</w:delText>
        </w:r>
        <w:r w:rsidR="007A660E" w:rsidRPr="00211F05" w:rsidDel="00211F05">
          <w:rPr>
            <w:rStyle w:val="emailstyle17"/>
            <w:rFonts w:cs="David"/>
            <w:color w:val="auto"/>
            <w:sz w:val="22"/>
            <w:rtl/>
            <w:rPrChange w:id="498" w:author="Ofir Tal" w:date="2019-09-17T13:06:00Z">
              <w:rPr>
                <w:rStyle w:val="emailstyle17"/>
                <w:rFonts w:cs="David"/>
                <w:color w:val="auto"/>
                <w:sz w:val="22"/>
                <w:highlight w:val="yellow"/>
                <w:rtl/>
              </w:rPr>
            </w:rPrChange>
          </w:rPr>
          <w:delText>:</w:delText>
        </w:r>
        <w:r w:rsidR="007A660E" w:rsidRPr="00211F05" w:rsidDel="00211F05">
          <w:rPr>
            <w:rStyle w:val="emailstyle17"/>
            <w:rFonts w:cs="David"/>
            <w:color w:val="auto"/>
            <w:sz w:val="22"/>
            <w:rtl/>
          </w:rPr>
          <w:delText xml:space="preserve"> </w:delText>
        </w:r>
      </w:del>
    </w:p>
    <w:p w14:paraId="359314D6" w14:textId="31C7599D" w:rsidR="007A660E" w:rsidRDefault="006C5D0E">
      <w:pPr>
        <w:pStyle w:val="11"/>
        <w:numPr>
          <w:ilvl w:val="0"/>
          <w:numId w:val="14"/>
        </w:numPr>
        <w:tabs>
          <w:tab w:val="clear" w:pos="1800"/>
          <w:tab w:val="left" w:pos="566"/>
        </w:tabs>
        <w:spacing w:before="0" w:after="240" w:line="360" w:lineRule="auto"/>
        <w:ind w:left="566" w:right="0"/>
        <w:rPr>
          <w:ins w:id="499" w:author="Ofir Tal" w:date="2019-09-17T13:07:00Z"/>
          <w:rStyle w:val="emailstyle17"/>
          <w:rFonts w:cs="David"/>
          <w:color w:val="auto"/>
          <w:sz w:val="22"/>
        </w:rPr>
        <w:pPrChange w:id="500" w:author="Ofir Tal" w:date="2019-09-17T13:11:00Z">
          <w:pPr>
            <w:pStyle w:val="11"/>
            <w:tabs>
              <w:tab w:val="left" w:pos="566"/>
            </w:tabs>
            <w:spacing w:before="0" w:after="240" w:line="360" w:lineRule="auto"/>
            <w:ind w:left="206" w:right="360" w:firstLine="0"/>
          </w:pPr>
        </w:pPrChange>
      </w:pPr>
      <w:del w:id="501" w:author="Ofir Tal" w:date="2019-09-17T13:06:00Z">
        <w:r w:rsidRPr="00211F05" w:rsidDel="00211F05">
          <w:rPr>
            <w:rStyle w:val="emailstyle17"/>
            <w:rFonts w:cs="David"/>
            <w:color w:val="auto"/>
            <w:sz w:val="22"/>
            <w:rtl/>
          </w:rPr>
          <w:delText>.</w:delText>
        </w:r>
        <w:r w:rsidR="00AE23F6" w:rsidRPr="00211F05" w:rsidDel="00211F05">
          <w:rPr>
            <w:rStyle w:val="emailstyle17"/>
            <w:rFonts w:cs="David"/>
            <w:color w:val="auto"/>
            <w:sz w:val="22"/>
            <w:rtl/>
          </w:rPr>
          <w:delText xml:space="preserve">                               </w:delText>
        </w:r>
        <w:r w:rsidR="001A415A" w:rsidRPr="00211F05" w:rsidDel="00211F05">
          <w:rPr>
            <w:rStyle w:val="emailstyle17"/>
            <w:rFonts w:cs="David"/>
            <w:color w:val="auto"/>
            <w:sz w:val="22"/>
            <w:rtl/>
          </w:rPr>
          <w:delText xml:space="preserve"> </w:delText>
        </w:r>
        <w:r w:rsidR="001A415A" w:rsidRPr="00211F05" w:rsidDel="00211F05">
          <w:rPr>
            <w:rStyle w:val="emailstyle17"/>
            <w:rFonts w:cs="David" w:hint="eastAsia"/>
            <w:color w:val="auto"/>
            <w:sz w:val="22"/>
            <w:rtl/>
          </w:rPr>
          <w:delText>על</w:delText>
        </w:r>
      </w:del>
      <w:ins w:id="502" w:author="Ofir Tal" w:date="2019-09-17T13:06:00Z">
        <w:r w:rsidR="00211F05">
          <w:rPr>
            <w:rStyle w:val="emailstyle17"/>
            <w:rFonts w:cs="David" w:hint="cs"/>
            <w:color w:val="auto"/>
            <w:sz w:val="22"/>
            <w:rtl/>
          </w:rPr>
          <w:t>על</w:t>
        </w:r>
      </w:ins>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מנת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שלא</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לייגע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בית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הדין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הנכבד</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בתלי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תלים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נוסחאות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וחישובים</w:t>
      </w:r>
      <w:r w:rsidR="001A415A" w:rsidRPr="00211F05">
        <w:rPr>
          <w:rStyle w:val="emailstyle17"/>
          <w:rFonts w:cs="David"/>
          <w:color w:val="auto"/>
          <w:sz w:val="22"/>
          <w:rtl/>
        </w:rPr>
        <w:t xml:space="preserve"> כבר בשלב זה, ומאחר שהדבר אינו נחוץ לעניין תשלום האגרה (כאמור – </w:t>
      </w:r>
      <w:del w:id="503" w:author="Ofir Tal" w:date="2019-09-17T13:11:00Z">
        <w:r w:rsidR="001A415A" w:rsidRPr="00211F05" w:rsidDel="00211F05">
          <w:rPr>
            <w:rStyle w:val="emailstyle17"/>
            <w:rFonts w:cs="David" w:hint="eastAsia"/>
            <w:color w:val="auto"/>
            <w:sz w:val="22"/>
            <w:rtl/>
          </w:rPr>
          <w:delText>הסעדים</w:delText>
        </w:r>
        <w:r w:rsidR="001A415A" w:rsidRPr="00211F05" w:rsidDel="00211F05">
          <w:rPr>
            <w:rStyle w:val="emailstyle17"/>
            <w:rFonts w:cs="David"/>
            <w:color w:val="auto"/>
            <w:sz w:val="22"/>
            <w:rtl/>
          </w:rPr>
          <w:delText xml:space="preserve"> החלופיים נמוכים מה</w:delText>
        </w:r>
        <w:r w:rsidR="001A415A" w:rsidRPr="00211F05" w:rsidDel="00211F05">
          <w:rPr>
            <w:rStyle w:val="emailstyle17"/>
            <w:rFonts w:cs="David" w:hint="eastAsia"/>
            <w:color w:val="auto"/>
            <w:sz w:val="22"/>
            <w:rtl/>
          </w:rPr>
          <w:delText>סכומים</w:delText>
        </w:r>
        <w:r w:rsidR="001A415A" w:rsidRPr="00211F05" w:rsidDel="00211F05">
          <w:rPr>
            <w:rStyle w:val="emailstyle17"/>
            <w:rFonts w:cs="David"/>
            <w:color w:val="auto"/>
            <w:sz w:val="22"/>
            <w:rtl/>
          </w:rPr>
          <w:delText xml:space="preserve"> </w:delText>
        </w:r>
        <w:r w:rsidR="001A415A" w:rsidRPr="00211F05" w:rsidDel="00211F05">
          <w:rPr>
            <w:rStyle w:val="emailstyle17"/>
            <w:rFonts w:cs="David" w:hint="eastAsia"/>
            <w:color w:val="auto"/>
            <w:sz w:val="22"/>
            <w:rtl/>
          </w:rPr>
          <w:delText>שלעיל</w:delText>
        </w:r>
      </w:del>
      <w:proofErr w:type="spellStart"/>
      <w:ins w:id="504" w:author="Ofir Tal" w:date="2019-09-17T13:11:00Z">
        <w:r w:rsidR="00211F05">
          <w:rPr>
            <w:rStyle w:val="emailstyle17"/>
            <w:rFonts w:cs="David" w:hint="cs"/>
            <w:color w:val="auto"/>
            <w:sz w:val="22"/>
            <w:rtl/>
          </w:rPr>
          <w:t>הסעדים</w:t>
        </w:r>
        <w:proofErr w:type="spellEnd"/>
        <w:r w:rsidR="00211F05">
          <w:rPr>
            <w:rStyle w:val="emailstyle17"/>
            <w:rFonts w:cs="David" w:hint="cs"/>
            <w:color w:val="auto"/>
            <w:sz w:val="22"/>
            <w:rtl/>
          </w:rPr>
          <w:t xml:space="preserve"> החלופיים </w:t>
        </w:r>
      </w:ins>
      <w:ins w:id="505" w:author="Ofir Tal" w:date="2019-09-17T13:13:00Z">
        <w:r w:rsidR="00211F05">
          <w:rPr>
            <w:rStyle w:val="emailstyle17"/>
            <w:rFonts w:cs="David" w:hint="cs"/>
            <w:color w:val="auto"/>
            <w:sz w:val="22"/>
            <w:rtl/>
          </w:rPr>
          <w:t>מקטינים את סכום התביעה הכולל</w:t>
        </w:r>
      </w:ins>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יטען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התובע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אותם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פרמטרים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חישוביים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המוצגים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יש</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להחיל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החלופות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לעניין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הפנסיה</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המפורטות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בכתב</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התביעה</w:t>
      </w:r>
      <w:r w:rsidR="001A415A" w:rsidRPr="00211F05">
        <w:rPr>
          <w:rStyle w:val="emailstyle17"/>
          <w:rFonts w:cs="David"/>
          <w:color w:val="auto"/>
          <w:sz w:val="22"/>
          <w:rtl/>
        </w:rPr>
        <w:t>.</w:t>
      </w:r>
    </w:p>
    <w:p w14:paraId="69BB1754" w14:textId="77777777" w:rsidR="00211F05" w:rsidRPr="00211F05" w:rsidRDefault="00211F05">
      <w:pPr>
        <w:pStyle w:val="11"/>
        <w:tabs>
          <w:tab w:val="left" w:pos="566"/>
        </w:tabs>
        <w:spacing w:before="0" w:line="360" w:lineRule="auto"/>
        <w:ind w:left="566" w:right="360" w:firstLine="0"/>
        <w:rPr>
          <w:rStyle w:val="emailstyle17"/>
          <w:rFonts w:cs="David"/>
          <w:color w:val="auto"/>
          <w:sz w:val="22"/>
          <w:rtl/>
          <w:rPrChange w:id="506" w:author="Ofir Tal" w:date="2019-09-17T13:06:00Z">
            <w:rPr>
              <w:rStyle w:val="emailstyle17"/>
              <w:rFonts w:cs="David"/>
              <w:color w:val="auto"/>
              <w:sz w:val="22"/>
              <w:highlight w:val="green"/>
              <w:rtl/>
            </w:rPr>
          </w:rPrChange>
        </w:rPr>
        <w:pPrChange w:id="507" w:author="Ofir Tal" w:date="2019-09-17T13:07:00Z">
          <w:pPr>
            <w:pStyle w:val="11"/>
            <w:tabs>
              <w:tab w:val="left" w:pos="566"/>
            </w:tabs>
            <w:spacing w:before="0" w:after="240" w:line="360" w:lineRule="auto"/>
            <w:ind w:left="206" w:right="360" w:firstLine="0"/>
          </w:pPr>
        </w:pPrChange>
      </w:pPr>
    </w:p>
    <w:p w14:paraId="512344C0" w14:textId="5936578A" w:rsidR="007A660E" w:rsidDel="00211F05" w:rsidRDefault="007A660E" w:rsidP="007A660E">
      <w:pPr>
        <w:pStyle w:val="11"/>
        <w:tabs>
          <w:tab w:val="left" w:pos="1088"/>
        </w:tabs>
        <w:spacing w:before="0" w:line="360" w:lineRule="auto"/>
        <w:ind w:left="1089" w:right="357" w:firstLine="0"/>
        <w:rPr>
          <w:del w:id="508" w:author="Ofir Tal" w:date="2019-09-17T13:07:00Z"/>
          <w:rStyle w:val="emailstyle17"/>
          <w:rFonts w:cs="David"/>
          <w:color w:val="auto"/>
          <w:sz w:val="22"/>
          <w:rtl/>
        </w:rPr>
      </w:pPr>
      <w:del w:id="509" w:author="Ofir Tal" w:date="2019-09-17T13:07:00Z">
        <w:r w:rsidRPr="00762F3B" w:rsidDel="00211F05">
          <w:rPr>
            <w:rStyle w:val="emailstyle17"/>
            <w:rFonts w:cs="David" w:hint="cs"/>
            <w:color w:val="auto"/>
            <w:sz w:val="22"/>
            <w:highlight w:val="yellow"/>
            <w:rtl/>
          </w:rPr>
          <w:delText>במקביל חוזרת גם השאלה ששאלתי בטיוטא 8 סעיף 70.1  (תחת הכותרת "סעד הצהרתי / כספי צופה פני עתיד") ואצטט כאן לנוחיותך:</w:delText>
        </w:r>
      </w:del>
    </w:p>
    <w:p w14:paraId="51114C48" w14:textId="3FC6FE2F" w:rsidR="007A660E" w:rsidDel="00211F05" w:rsidRDefault="007A660E" w:rsidP="007A660E">
      <w:pPr>
        <w:pStyle w:val="11"/>
        <w:tabs>
          <w:tab w:val="left" w:pos="1088"/>
        </w:tabs>
        <w:spacing w:before="0" w:line="360" w:lineRule="auto"/>
        <w:ind w:left="1089" w:right="357" w:firstLine="0"/>
        <w:rPr>
          <w:del w:id="510" w:author="Ofir Tal" w:date="2019-09-17T13:07:00Z"/>
          <w:rStyle w:val="emailstyle17"/>
          <w:rFonts w:cs="David"/>
          <w:color w:val="auto"/>
          <w:sz w:val="22"/>
          <w:rtl/>
        </w:rPr>
      </w:pPr>
      <w:del w:id="511" w:author="Ofir Tal" w:date="2019-09-17T13:07:00Z">
        <w:r w:rsidDel="00211F05">
          <w:rPr>
            <w:rStyle w:val="emailstyle17"/>
            <w:rFonts w:cs="David" w:hint="cs"/>
            <w:color w:val="auto"/>
            <w:sz w:val="22"/>
            <w:rtl/>
          </w:rPr>
          <w:delText xml:space="preserve"> </w:delText>
        </w:r>
        <w:r w:rsidDel="00211F05">
          <w:rPr>
            <w:rStyle w:val="emailstyle17"/>
            <w:rFonts w:cs="David" w:hint="cs"/>
            <w:color w:val="auto"/>
            <w:sz w:val="22"/>
            <w:highlight w:val="green"/>
            <w:rtl/>
          </w:rPr>
          <w:delText>"</w:delText>
        </w:r>
        <w:r w:rsidRPr="00993C25" w:rsidDel="00211F05">
          <w:rPr>
            <w:rStyle w:val="emailstyle17"/>
            <w:rFonts w:cs="David" w:hint="cs"/>
            <w:color w:val="auto"/>
            <w:sz w:val="22"/>
            <w:highlight w:val="green"/>
            <w:rtl/>
          </w:rPr>
          <w:delText>האם לא צריך להיות</w:delText>
        </w:r>
        <w:r w:rsidDel="00211F05">
          <w:rPr>
            <w:rStyle w:val="emailstyle17"/>
            <w:rFonts w:cs="David" w:hint="cs"/>
            <w:color w:val="auto"/>
            <w:sz w:val="22"/>
            <w:highlight w:val="green"/>
            <w:rtl/>
          </w:rPr>
          <w:delText xml:space="preserve"> גם</w:delText>
        </w:r>
        <w:r w:rsidRPr="00993C25" w:rsidDel="00211F05">
          <w:rPr>
            <w:rStyle w:val="emailstyle17"/>
            <w:rFonts w:cs="David" w:hint="cs"/>
            <w:color w:val="auto"/>
            <w:sz w:val="22"/>
            <w:highlight w:val="green"/>
            <w:rtl/>
          </w:rPr>
          <w:delText>:</w:delText>
        </w:r>
      </w:del>
    </w:p>
    <w:p w14:paraId="1FA8561A" w14:textId="169EEB71" w:rsidR="007A660E" w:rsidDel="00211F05" w:rsidRDefault="007A660E" w:rsidP="007A660E">
      <w:pPr>
        <w:pStyle w:val="11"/>
        <w:tabs>
          <w:tab w:val="left" w:pos="1088"/>
        </w:tabs>
        <w:spacing w:before="0" w:after="240" w:line="360" w:lineRule="auto"/>
        <w:ind w:left="1088" w:right="360" w:firstLine="0"/>
        <w:rPr>
          <w:del w:id="512" w:author="Ofir Tal" w:date="2019-09-17T13:07:00Z"/>
          <w:rStyle w:val="emailstyle17"/>
          <w:rFonts w:cs="David"/>
          <w:color w:val="auto"/>
          <w:sz w:val="22"/>
        </w:rPr>
      </w:pPr>
      <w:del w:id="513" w:author="Ofir Tal" w:date="2019-09-17T13:07:00Z">
        <w:r w:rsidDel="00211F05">
          <w:rPr>
            <w:rStyle w:val="emailstyle17"/>
            <w:rFonts w:cs="David" w:hint="cs"/>
            <w:color w:val="auto"/>
            <w:sz w:val="22"/>
            <w:rtl/>
          </w:rPr>
          <w:delText xml:space="preserve"> </w:delText>
        </w:r>
        <w:r w:rsidRPr="00636CA7" w:rsidDel="00211F05">
          <w:rPr>
            <w:rStyle w:val="emailstyle17"/>
            <w:rFonts w:cs="David" w:hint="cs"/>
            <w:color w:val="auto"/>
            <w:sz w:val="22"/>
            <w:highlight w:val="cyan"/>
            <w:rtl/>
          </w:rPr>
          <w:delText xml:space="preserve">לחילופין, </w:delText>
        </w:r>
        <w:r w:rsidRPr="00636CA7" w:rsidDel="00211F05">
          <w:rPr>
            <w:rStyle w:val="emailstyle17"/>
            <w:rFonts w:cs="David"/>
            <w:color w:val="auto"/>
            <w:sz w:val="22"/>
            <w:highlight w:val="cyan"/>
            <w:rtl/>
          </w:rPr>
          <w:delText>התובע יבקש שבית הדין הנכבד יקבע כי עבור תקופת החוזה הוא זכאי לפנסיה של 4</w:delText>
        </w:r>
        <w:r w:rsidRPr="00636CA7" w:rsidDel="00211F05">
          <w:rPr>
            <w:rStyle w:val="emailstyle17"/>
            <w:rFonts w:cs="David" w:hint="cs"/>
            <w:color w:val="auto"/>
            <w:sz w:val="22"/>
            <w:highlight w:val="cyan"/>
            <w:rtl/>
          </w:rPr>
          <w:delText>4.66</w:delText>
        </w:r>
        <w:r w:rsidRPr="00636CA7" w:rsidDel="00211F05">
          <w:rPr>
            <w:rStyle w:val="emailstyle17"/>
            <w:rFonts w:cs="David"/>
            <w:color w:val="auto"/>
            <w:sz w:val="22"/>
            <w:highlight w:val="cyan"/>
            <w:rtl/>
          </w:rPr>
          <w:delText>% של לפי ממשכורת קובעת מעודכנת ע"פ החוזה (90% ממשכורת סגן שר), מיום 1.</w:delText>
        </w:r>
        <w:r w:rsidRPr="00636CA7" w:rsidDel="00211F05">
          <w:rPr>
            <w:rStyle w:val="emailstyle17"/>
            <w:rFonts w:cs="David" w:hint="cs"/>
            <w:color w:val="auto"/>
            <w:sz w:val="22"/>
            <w:highlight w:val="cyan"/>
            <w:rtl/>
          </w:rPr>
          <w:delText>8</w:delText>
        </w:r>
        <w:r w:rsidRPr="00636CA7" w:rsidDel="00211F05">
          <w:rPr>
            <w:rStyle w:val="emailstyle17"/>
            <w:rFonts w:cs="David"/>
            <w:color w:val="auto"/>
            <w:sz w:val="22"/>
            <w:highlight w:val="cyan"/>
            <w:rtl/>
          </w:rPr>
          <w:delText>.201</w:delText>
        </w:r>
        <w:r w:rsidRPr="00636CA7" w:rsidDel="00211F05">
          <w:rPr>
            <w:rStyle w:val="emailstyle17"/>
            <w:rFonts w:cs="David" w:hint="cs"/>
            <w:color w:val="auto"/>
            <w:sz w:val="22"/>
            <w:highlight w:val="cyan"/>
            <w:rtl/>
          </w:rPr>
          <w:delText>2</w:delText>
        </w:r>
        <w:r w:rsidRPr="00636CA7" w:rsidDel="00211F05">
          <w:rPr>
            <w:rStyle w:val="emailstyle17"/>
            <w:rFonts w:cs="David"/>
            <w:color w:val="auto"/>
            <w:sz w:val="22"/>
            <w:highlight w:val="cyan"/>
            <w:rtl/>
          </w:rPr>
          <w:delText xml:space="preserve"> וכן לכל התוספות הנלוות על פי דין</w:delText>
        </w:r>
        <w:r w:rsidDel="00211F05">
          <w:rPr>
            <w:rStyle w:val="emailstyle17"/>
            <w:rFonts w:cs="David" w:hint="cs"/>
            <w:color w:val="auto"/>
            <w:sz w:val="22"/>
            <w:highlight w:val="cyan"/>
            <w:rtl/>
          </w:rPr>
          <w:delText>"</w:delText>
        </w:r>
        <w:r w:rsidRPr="00636CA7" w:rsidDel="00211F05">
          <w:rPr>
            <w:rStyle w:val="emailstyle17"/>
            <w:rFonts w:cs="David"/>
            <w:color w:val="auto"/>
            <w:sz w:val="22"/>
            <w:highlight w:val="cyan"/>
            <w:rtl/>
          </w:rPr>
          <w:delText>.</w:delText>
        </w:r>
      </w:del>
    </w:p>
    <w:p w14:paraId="33D97182" w14:textId="32222676" w:rsidR="0074668B" w:rsidRPr="00901A33" w:rsidRDefault="0074668B" w:rsidP="00926F04">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Pr="00901A33" w:rsidRDefault="0074668B" w:rsidP="00211F05">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72DB883C" w14:textId="6D397A20" w:rsidR="00B120BA" w:rsidRPr="00901A33" w:rsidRDefault="00B120BA" w:rsidP="00211F05">
      <w:pPr>
        <w:pStyle w:val="11"/>
        <w:numPr>
          <w:ilvl w:val="0"/>
          <w:numId w:val="14"/>
        </w:numPr>
        <w:tabs>
          <w:tab w:val="left" w:pos="566"/>
        </w:tabs>
        <w:spacing w:before="0" w:after="240" w:line="360" w:lineRule="auto"/>
        <w:ind w:left="566" w:right="0"/>
        <w:rPr>
          <w:b/>
          <w:bCs/>
        </w:rPr>
      </w:pPr>
      <w:r w:rsidRPr="00901A33">
        <w:rPr>
          <w:rFonts w:hint="cs"/>
          <w:b/>
          <w:bCs/>
          <w:rtl/>
        </w:rPr>
        <w:t>פיטורים בניגוד לדין</w:t>
      </w:r>
    </w:p>
    <w:p w14:paraId="28CC4961" w14:textId="5E7A5A8E" w:rsidR="00E75DC5" w:rsidRPr="00901A33" w:rsidRDefault="00E75DC5" w:rsidP="00211F05">
      <w:pPr>
        <w:pStyle w:val="11"/>
        <w:numPr>
          <w:ilvl w:val="1"/>
          <w:numId w:val="14"/>
        </w:numPr>
        <w:tabs>
          <w:tab w:val="left" w:pos="1160"/>
        </w:tabs>
        <w:spacing w:before="0" w:after="240" w:line="360" w:lineRule="auto"/>
        <w:ind w:left="1160" w:right="0" w:hanging="540"/>
      </w:pPr>
      <w:r w:rsidRPr="00901A33">
        <w:rPr>
          <w:rFonts w:hint="cs"/>
          <w:rtl/>
        </w:rPr>
        <w: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t>
      </w:r>
    </w:p>
    <w:p w14:paraId="4D4B721A" w14:textId="4CE41AD2" w:rsidR="0074668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מעבר לכך, ו</w:t>
      </w:r>
      <w:r w:rsidR="00B120BA" w:rsidRPr="00901A33">
        <w:rPr>
          <w:rFonts w:hint="cs"/>
          <w:rtl/>
        </w:rPr>
        <w:t xml:space="preserve">כאמור לעיל, </w:t>
      </w:r>
      <w:r w:rsidR="0074668B" w:rsidRPr="00901A33">
        <w:rPr>
          <w:rFonts w:hint="eastAsia"/>
          <w:rtl/>
        </w:rPr>
        <w:t>בתוקף</w:t>
      </w:r>
      <w:r w:rsidR="0074668B" w:rsidRPr="00901A33">
        <w:rPr>
          <w:rtl/>
        </w:rPr>
        <w: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t>
      </w:r>
    </w:p>
    <w:p w14:paraId="6265216A" w14:textId="77777777" w:rsidR="0074668B" w:rsidRPr="00901A33" w:rsidRDefault="0074668B" w:rsidP="00211F05">
      <w:pPr>
        <w:pStyle w:val="11"/>
        <w:numPr>
          <w:ilvl w:val="1"/>
          <w:numId w:val="14"/>
        </w:numPr>
        <w:tabs>
          <w:tab w:val="left" w:pos="1160"/>
        </w:tabs>
        <w:spacing w:before="0" w:after="240" w:line="360" w:lineRule="auto"/>
        <w:ind w:left="1160" w:right="0" w:hanging="540"/>
      </w:pPr>
      <w:r w:rsidRPr="00901A33">
        <w:rPr>
          <w:rFonts w:hint="eastAsia"/>
          <w:rtl/>
        </w:rPr>
        <w:t>פיטוריו</w:t>
      </w:r>
      <w:r w:rsidRPr="00901A33">
        <w:rPr>
          <w:rtl/>
        </w:rPr>
        <w: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t>
      </w:r>
      <w:r w:rsidRPr="00901A33">
        <w:rPr>
          <w:rFonts w:hint="eastAsia"/>
          <w:b/>
          <w:bCs/>
          <w:rtl/>
        </w:rPr>
        <w:t>כך</w:t>
      </w:r>
      <w:r w:rsidRPr="00901A33">
        <w:rPr>
          <w:b/>
          <w:bCs/>
          <w:rtl/>
        </w:rPr>
        <w:t xml:space="preserve"> </w:t>
      </w:r>
      <w:r w:rsidRPr="00901A33">
        <w:rPr>
          <w:rFonts w:hint="eastAsia"/>
          <w:b/>
          <w:bCs/>
          <w:rtl/>
        </w:rPr>
        <w:t>שאפילו</w:t>
      </w:r>
      <w:r w:rsidRPr="00901A33">
        <w:rPr>
          <w:b/>
          <w:bCs/>
          <w:rtl/>
        </w:rPr>
        <w:t xml:space="preserve"> </w:t>
      </w:r>
      <w:r w:rsidRPr="00901A33">
        <w:rPr>
          <w:rFonts w:hint="eastAsia"/>
          <w:b/>
          <w:bCs/>
          <w:rtl/>
        </w:rPr>
        <w:t>מסיבת</w:t>
      </w:r>
      <w:r w:rsidRPr="00901A33">
        <w:rPr>
          <w:b/>
          <w:bCs/>
          <w:rtl/>
        </w:rPr>
        <w:t xml:space="preserve"> </w:t>
      </w:r>
      <w:r w:rsidRPr="00901A33">
        <w:rPr>
          <w:rFonts w:hint="eastAsia"/>
          <w:b/>
          <w:bCs/>
          <w:rtl/>
        </w:rPr>
        <w:t>פרידה</w:t>
      </w:r>
      <w:r w:rsidRPr="00901A33">
        <w:rPr>
          <w:b/>
          <w:bCs/>
          <w:rtl/>
        </w:rPr>
        <w:t xml:space="preserve"> </w:t>
      </w:r>
      <w:r w:rsidRPr="00901A33">
        <w:rPr>
          <w:rFonts w:hint="eastAsia"/>
          <w:b/>
          <w:bCs/>
          <w:rtl/>
        </w:rPr>
        <w:t>סמלית</w:t>
      </w:r>
      <w:r w:rsidRPr="00901A33">
        <w:rPr>
          <w:b/>
          <w:bCs/>
          <w:rtl/>
        </w:rPr>
        <w:t xml:space="preserve">, </w:t>
      </w:r>
      <w:r w:rsidRPr="00901A33">
        <w:rPr>
          <w:rFonts w:hint="eastAsia"/>
          <w:b/>
          <w:bCs/>
          <w:rtl/>
        </w:rPr>
        <w:t>לא</w:t>
      </w:r>
      <w:r w:rsidRPr="00901A33">
        <w:rPr>
          <w:b/>
          <w:bCs/>
          <w:rtl/>
        </w:rPr>
        <w:t xml:space="preserve"> </w:t>
      </w:r>
      <w:r w:rsidRPr="00901A33">
        <w:rPr>
          <w:rFonts w:hint="eastAsia"/>
          <w:b/>
          <w:bCs/>
          <w:rtl/>
        </w:rPr>
        <w:t>נערכה</w:t>
      </w:r>
      <w:r w:rsidRPr="00901A33">
        <w:rPr>
          <w:b/>
          <w:bCs/>
          <w:rtl/>
        </w:rPr>
        <w:t xml:space="preserve"> </w:t>
      </w:r>
      <w:r w:rsidRPr="00901A33">
        <w:rPr>
          <w:rFonts w:hint="eastAsia"/>
          <w:b/>
          <w:bCs/>
          <w:rtl/>
        </w:rPr>
        <w:t>לכבודו</w:t>
      </w:r>
      <w:r w:rsidRPr="00901A33">
        <w:rPr>
          <w:rtl/>
        </w:rPr>
        <w:t xml:space="preserve"> (אחרי 42 שנה בשרות המדינה ויותר משבע שנים בתפקידו כחשב בכיר באגף למוסדות תורניים).</w:t>
      </w:r>
    </w:p>
    <w:p w14:paraId="5CBFD4C5" w14:textId="73058A3E" w:rsidR="0074668B" w:rsidRPr="00901A33" w:rsidRDefault="0074668B" w:rsidP="00211F05">
      <w:pPr>
        <w:pStyle w:val="11"/>
        <w:numPr>
          <w:ilvl w:val="1"/>
          <w:numId w:val="14"/>
        </w:numPr>
        <w:tabs>
          <w:tab w:val="left" w:pos="1160"/>
        </w:tabs>
        <w:spacing w:before="0" w:after="240" w:line="360" w:lineRule="auto"/>
        <w:ind w:left="1160" w:right="0" w:hanging="540"/>
      </w:pPr>
      <w:r w:rsidRPr="00901A33">
        <w:rPr>
          <w:rtl/>
        </w:rPr>
        <w:lastRenderedPageBreak/>
        <w:t xml:space="preserve"> על רקע זה, קשה לתאר את ההרגשה הטראומטית של סילוק מהעבודה והצגתו כמסיג גבול, ואיומים על תביעה פלילית כאמצעי לחץ להשתקת</w:t>
      </w:r>
      <w:r w:rsidR="00E75DC5" w:rsidRPr="00901A33">
        <w:rPr>
          <w:rFonts w:hint="cs"/>
          <w:rtl/>
        </w:rPr>
        <w:t>ו</w:t>
      </w:r>
      <w:r w:rsidRPr="00901A33">
        <w:rPr>
          <w:rtl/>
        </w:rPr>
        <w:t>. כל אלה, והלילות הארוכים של חוסר שינה</w:t>
      </w:r>
      <w:r w:rsidR="006B25CF">
        <w:rPr>
          <w:rFonts w:hint="cs"/>
          <w:rtl/>
        </w:rPr>
        <w:t>,</w:t>
      </w:r>
      <w:r w:rsidRPr="00901A33">
        <w:rPr>
          <w:rtl/>
        </w:rPr>
        <w:t xml:space="preserve"> גרמו לתובע עגמת נפש גדולה וממושכת שהשליכו גם על חייו הפרטיים. </w:t>
      </w:r>
    </w:p>
    <w:p w14:paraId="1832C1E3" w14:textId="72AC7909" w:rsidR="00191D0B" w:rsidRPr="00901A33" w:rsidRDefault="00191D0B" w:rsidP="00211F05">
      <w:pPr>
        <w:pStyle w:val="11"/>
        <w:numPr>
          <w:ilvl w:val="0"/>
          <w:numId w:val="14"/>
        </w:numPr>
        <w:tabs>
          <w:tab w:val="left" w:pos="566"/>
        </w:tabs>
        <w:spacing w:before="0" w:after="240" w:line="360" w:lineRule="auto"/>
        <w:ind w:left="566" w:right="0"/>
        <w:rPr>
          <w:rtl/>
        </w:rPr>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7777777"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עמדנו על כך גם שהנתבעות או מי מהן עיכבו ללא הצדקה את תשלום הפנסיה לתובע במשך מספר חודשים, ומאז ועד עתה התובע אינו מקבל את הפנסיה המגיעה לו על פי דין. </w:t>
      </w:r>
    </w:p>
    <w:p w14:paraId="314934B6" w14:textId="359D8127"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התובע פנה עשרות פעמים, ואולי אף למעלה מכך, בפניות חוזרות ונשנות, שלרוב זכו להתעלמות. 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14:paraId="1E5E2031" w14:textId="760F301C" w:rsidR="00191D0B" w:rsidRDefault="00191D0B" w:rsidP="00211F05">
      <w:pPr>
        <w:pStyle w:val="11"/>
        <w:numPr>
          <w:ilvl w:val="1"/>
          <w:numId w:val="14"/>
        </w:numPr>
        <w:tabs>
          <w:tab w:val="left" w:pos="1160"/>
        </w:tabs>
        <w:spacing w:before="0" w:after="240" w:line="360" w:lineRule="auto"/>
        <w:ind w:left="1160" w:right="0" w:hanging="540"/>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r w:rsidRPr="00901A33">
        <w:rPr>
          <w:rFonts w:hint="eastAsia"/>
          <w:rtl/>
        </w:rPr>
        <w:t>מאות</w:t>
      </w:r>
      <w:r w:rsidRPr="00901A33">
        <w:rPr>
          <w:rtl/>
        </w:rPr>
        <w:t xml:space="preserve"> </w:t>
      </w:r>
      <w:r w:rsidRPr="00901A33">
        <w:rPr>
          <w:rFonts w:hint="eastAsia"/>
          <w:rtl/>
        </w:rPr>
        <w:t>שעות</w:t>
      </w:r>
      <w:r w:rsidRPr="00901A33">
        <w:rPr>
          <w:rtl/>
        </w:rPr>
        <w:t xml:space="preserve">, </w:t>
      </w:r>
      <w:r w:rsidRPr="00901A33">
        <w:rPr>
          <w:rFonts w:hint="eastAsia"/>
          <w:rtl/>
        </w:rPr>
        <w:t>אם</w:t>
      </w:r>
      <w:r w:rsidRPr="00901A33">
        <w:rPr>
          <w:rtl/>
        </w:rPr>
        <w:t xml:space="preserve"> </w:t>
      </w:r>
      <w:r w:rsidRPr="00901A33">
        <w:rPr>
          <w:rFonts w:hint="eastAsia"/>
          <w:rtl/>
        </w:rPr>
        <w:t>לא</w:t>
      </w:r>
      <w:r w:rsidRPr="00901A33">
        <w:rPr>
          <w:rtl/>
        </w:rPr>
        <w:t xml:space="preserve"> </w:t>
      </w:r>
      <w:r w:rsidRPr="00901A33">
        <w:rPr>
          <w:rFonts w:hint="eastAsia"/>
          <w:rtl/>
        </w:rPr>
        <w:t>למעלה</w:t>
      </w:r>
      <w:r w:rsidRPr="00901A33">
        <w:rPr>
          <w:rtl/>
        </w:rPr>
        <w:t xml:space="preserve"> </w:t>
      </w:r>
      <w:r w:rsidRPr="00901A33">
        <w:rPr>
          <w:rFonts w:hint="eastAsia"/>
          <w:rtl/>
        </w:rPr>
        <w:t>מכך</w:t>
      </w:r>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r w:rsidRPr="00901A33">
        <w:rPr>
          <w:rtl/>
        </w:rPr>
        <w:t xml:space="preserve">.  </w:t>
      </w:r>
    </w:p>
    <w:p w14:paraId="2CF51430" w14:textId="77777777" w:rsidR="006B25CF" w:rsidRPr="00901A33" w:rsidRDefault="006B25CF" w:rsidP="00211F05">
      <w:pPr>
        <w:pStyle w:val="11"/>
        <w:tabs>
          <w:tab w:val="left" w:pos="1160"/>
        </w:tabs>
        <w:spacing w:before="0" w:after="240" w:line="360" w:lineRule="auto"/>
        <w:ind w:left="1160" w:firstLine="0"/>
        <w:rPr>
          <w:rtl/>
        </w:rPr>
      </w:pPr>
    </w:p>
    <w:p w14:paraId="3BC66E42" w14:textId="52EC65AF" w:rsidR="00191D0B" w:rsidRPr="00901A33" w:rsidRDefault="00191D0B" w:rsidP="00211F05">
      <w:pPr>
        <w:pStyle w:val="11"/>
        <w:numPr>
          <w:ilvl w:val="0"/>
          <w:numId w:val="14"/>
        </w:numPr>
        <w:tabs>
          <w:tab w:val="left" w:pos="566"/>
        </w:tabs>
        <w:spacing w:before="0" w:after="240" w:line="360" w:lineRule="auto"/>
        <w:ind w:left="566" w:right="0"/>
      </w:pPr>
      <w:r w:rsidRPr="00901A33">
        <w:rPr>
          <w:rFonts w:hint="eastAsia"/>
          <w:b/>
          <w:bCs/>
          <w:rtl/>
        </w:rPr>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797E6230" w:rsidR="00191D0B" w:rsidRPr="00901A33" w:rsidRDefault="00EC70C9" w:rsidP="00211F05">
      <w:pPr>
        <w:pStyle w:val="11"/>
        <w:numPr>
          <w:ilvl w:val="1"/>
          <w:numId w:val="14"/>
        </w:numPr>
        <w:tabs>
          <w:tab w:val="left" w:pos="1160"/>
        </w:tabs>
        <w:spacing w:before="0" w:after="240" w:line="360" w:lineRule="auto"/>
        <w:ind w:left="1160" w:right="0" w:hanging="540"/>
      </w:pPr>
      <w:r w:rsidRPr="00901A33">
        <w:rPr>
          <w:rFonts w:hint="eastAsia"/>
          <w:rtl/>
        </w:rPr>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ובפרט הליך הפיטורין הקלוקל ו</w:t>
      </w:r>
      <w:r w:rsidRPr="00901A33">
        <w:rPr>
          <w:rFonts w:hint="eastAsia"/>
          <w:rtl/>
        </w:rPr>
        <w:t>התעלמותה</w:t>
      </w:r>
      <w:r w:rsidRPr="00901A33">
        <w:rPr>
          <w:rtl/>
        </w:rPr>
        <w:t xml:space="preserve"> </w:t>
      </w:r>
      <w:r w:rsidRPr="00901A33">
        <w:rPr>
          <w:rFonts w:hint="eastAsia"/>
          <w:rtl/>
        </w:rPr>
        <w:t>המתמשכת</w:t>
      </w:r>
      <w:r w:rsidRPr="00901A33">
        <w:rPr>
          <w:rtl/>
        </w:rPr>
        <w:t xml:space="preserve"> </w:t>
      </w:r>
      <w:r w:rsidRPr="00901A33">
        <w:rPr>
          <w:rFonts w:hint="eastAsia"/>
          <w:rtl/>
        </w:rPr>
        <w:t>מפניותיו</w:t>
      </w:r>
      <w:r w:rsidRPr="00901A33">
        <w:rPr>
          <w:rtl/>
        </w:rPr>
        <w:t xml:space="preserve"> </w:t>
      </w:r>
      <w:r w:rsidRPr="00901A33">
        <w:rPr>
          <w:rFonts w:hint="eastAsia"/>
          <w:rtl/>
        </w:rPr>
        <w:t>וטיעוניו</w:t>
      </w:r>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156282B0" w14:textId="4811A5AC"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r w:rsidRPr="00901A33">
        <w:rPr>
          <w:rFonts w:hint="eastAsia"/>
          <w:rtl/>
        </w:rPr>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2F35E4C1" w14:textId="77F1609A" w:rsidR="00083E98" w:rsidRPr="00901A33" w:rsidRDefault="00191D0B" w:rsidP="00211F05">
      <w:pPr>
        <w:numPr>
          <w:ilvl w:val="0"/>
          <w:numId w:val="14"/>
        </w:numPr>
        <w:tabs>
          <w:tab w:val="left" w:pos="566"/>
          <w:tab w:val="left" w:pos="651"/>
        </w:tabs>
        <w:spacing w:after="120" w:line="360" w:lineRule="auto"/>
        <w:ind w:left="566" w:right="0"/>
        <w:jc w:val="both"/>
        <w:rPr>
          <w:rFonts w:cs="David"/>
          <w:rtl/>
        </w:rPr>
      </w:pPr>
      <w:r w:rsidRPr="00901A33">
        <w:rPr>
          <w:rFonts w:cs="David" w:hint="eastAsia"/>
          <w:b/>
          <w:bCs/>
          <w:sz w:val="20"/>
          <w:rtl/>
        </w:rPr>
        <w:t>הפיצוי</w:t>
      </w:r>
      <w:r w:rsidRPr="00901A33">
        <w:rPr>
          <w:rFonts w:cs="David"/>
          <w:b/>
          <w:bCs/>
          <w:sz w:val="20"/>
          <w:rtl/>
        </w:rPr>
        <w:t xml:space="preserve"> </w:t>
      </w:r>
      <w:r w:rsidRPr="00901A33">
        <w:rPr>
          <w:rFonts w:cs="David" w:hint="eastAsia"/>
          <w:b/>
          <w:bCs/>
          <w:sz w:val="20"/>
          <w:rtl/>
        </w:rPr>
        <w:t>המגיע</w:t>
      </w:r>
      <w:r w:rsidRPr="00901A33">
        <w:rPr>
          <w:rFonts w:cs="David"/>
          <w:b/>
          <w:bCs/>
          <w:sz w:val="20"/>
          <w:rtl/>
        </w:rPr>
        <w:t xml:space="preserve"> </w:t>
      </w:r>
      <w:r w:rsidRPr="00901A33">
        <w:rPr>
          <w:rFonts w:cs="David" w:hint="eastAsia"/>
          <w:b/>
          <w:bCs/>
          <w:sz w:val="20"/>
          <w:rtl/>
        </w:rPr>
        <w:t>לתובע</w:t>
      </w:r>
      <w:r w:rsidRPr="00901A33">
        <w:rPr>
          <w:rFonts w:hint="cs"/>
          <w:b/>
          <w:bCs/>
          <w:rtl/>
        </w:rPr>
        <w:t xml:space="preserve"> </w:t>
      </w:r>
      <w:r w:rsidR="00083E98" w:rsidRPr="00901A33">
        <w:rPr>
          <w:b/>
          <w:bCs/>
          <w:rtl/>
        </w:rPr>
        <w:t>–</w:t>
      </w:r>
      <w:r w:rsidRPr="00901A33">
        <w:rPr>
          <w:rFonts w:hint="cs"/>
          <w:b/>
          <w:bCs/>
          <w:rtl/>
        </w:rPr>
        <w:t xml:space="preserve"> </w:t>
      </w:r>
    </w:p>
    <w:p w14:paraId="3C4C5248" w14:textId="4195924F" w:rsidR="00191D0B" w:rsidRDefault="00191D0B" w:rsidP="00211F05">
      <w:pPr>
        <w:tabs>
          <w:tab w:val="left" w:pos="566"/>
          <w:tab w:val="left" w:pos="651"/>
        </w:tabs>
        <w:spacing w:after="240" w:line="360" w:lineRule="auto"/>
        <w:ind w:left="566"/>
        <w:jc w:val="both"/>
        <w:rPr>
          <w:rFonts w:cs="David"/>
          <w:rtl/>
        </w:rPr>
      </w:pPr>
      <w:r w:rsidRPr="00901A33">
        <w:rPr>
          <w:rFonts w:cs="David" w:hint="cs"/>
          <w:rtl/>
        </w:rPr>
        <w:t>בנסיבות אלה זכאי התובע לפיצוי משמעותי על עגמת נפש שנגרמה לו, על הפיטורים בניגוד לדין ובגין התנהלותן של הנתבעות או מי מהן</w:t>
      </w:r>
      <w:r w:rsidRPr="00901A33">
        <w:rPr>
          <w:rFonts w:cs="David"/>
          <w:rtl/>
        </w:rPr>
        <w:t xml:space="preserve">. </w:t>
      </w:r>
      <w:r w:rsidRPr="00901A33">
        <w:rPr>
          <w:rFonts w:cs="David" w:hint="eastAsia"/>
          <w:rtl/>
        </w:rPr>
        <w:t>והוא</w:t>
      </w:r>
      <w:r w:rsidRPr="00901A33">
        <w:rPr>
          <w:rFonts w:cs="David"/>
          <w:rtl/>
        </w:rPr>
        <w:t xml:space="preserve"> </w:t>
      </w:r>
      <w:r w:rsidRPr="00901A33">
        <w:rPr>
          <w:rFonts w:cs="David" w:hint="eastAsia"/>
          <w:rtl/>
        </w:rPr>
        <w:t>יעמיד</w:t>
      </w:r>
      <w:r w:rsidRPr="00901A33">
        <w:rPr>
          <w:rFonts w:cs="David"/>
          <w:rtl/>
        </w:rPr>
        <w:t xml:space="preserve"> </w:t>
      </w:r>
      <w:r w:rsidRPr="00901A33">
        <w:rPr>
          <w:rFonts w:cs="David" w:hint="eastAsia"/>
          <w:rtl/>
        </w:rPr>
        <w:t>תביעתו</w:t>
      </w:r>
      <w:r w:rsidRPr="00901A33">
        <w:rPr>
          <w:rFonts w:cs="David"/>
          <w:rtl/>
        </w:rPr>
        <w:t xml:space="preserve"> </w:t>
      </w:r>
      <w:r w:rsidRPr="00901A33">
        <w:rPr>
          <w:rFonts w:cs="David" w:hint="eastAsia"/>
          <w:b/>
          <w:bCs/>
          <w:rtl/>
        </w:rPr>
        <w:t>על</w:t>
      </w:r>
      <w:r w:rsidRPr="00901A33">
        <w:rPr>
          <w:rFonts w:cs="David"/>
          <w:b/>
          <w:bCs/>
          <w:rtl/>
        </w:rPr>
        <w:t xml:space="preserve"> סך של </w:t>
      </w:r>
      <w:r w:rsidR="00083E98" w:rsidRPr="00901A33">
        <w:rPr>
          <w:rFonts w:cs="David" w:hint="cs"/>
          <w:b/>
          <w:bCs/>
          <w:rtl/>
        </w:rPr>
        <w:t>30</w:t>
      </w:r>
      <w:r w:rsidRPr="00901A33">
        <w:rPr>
          <w:rFonts w:cs="David"/>
          <w:b/>
          <w:bCs/>
          <w:rtl/>
        </w:rPr>
        <w:t xml:space="preserve">0,000 </w:t>
      </w:r>
      <w:r w:rsidRPr="00901A33">
        <w:rPr>
          <w:rFonts w:cs="David" w:hint="eastAsia"/>
          <w:b/>
          <w:bCs/>
          <w:rtl/>
        </w:rPr>
        <w:t>₪</w:t>
      </w:r>
      <w:r w:rsidRPr="00901A33">
        <w:rPr>
          <w:rFonts w:cs="David"/>
          <w:b/>
          <w:bCs/>
          <w:rtl/>
        </w:rPr>
        <w:t xml:space="preserve"> בלבד</w:t>
      </w:r>
      <w:r w:rsidRPr="00901A33">
        <w:rPr>
          <w:rFonts w:cs="David"/>
          <w:rtl/>
        </w:rPr>
        <w:t xml:space="preserve"> (פחות מ</w:t>
      </w:r>
      <w:r w:rsidR="00083E98" w:rsidRPr="00901A33">
        <w:rPr>
          <w:rFonts w:cs="David" w:hint="cs"/>
          <w:rtl/>
        </w:rPr>
        <w:t>שמונה</w:t>
      </w:r>
      <w:r w:rsidRPr="00901A33">
        <w:rPr>
          <w:rFonts w:cs="David"/>
          <w:rtl/>
        </w:rPr>
        <w:t xml:space="preserve"> משכורות).</w:t>
      </w:r>
    </w:p>
    <w:p w14:paraId="369571D2" w14:textId="77777777" w:rsidR="006B25CF" w:rsidRPr="00901A33" w:rsidRDefault="006B25CF" w:rsidP="00211F05">
      <w:pPr>
        <w:tabs>
          <w:tab w:val="left" w:pos="566"/>
          <w:tab w:val="left" w:pos="651"/>
        </w:tabs>
        <w:spacing w:line="360" w:lineRule="auto"/>
        <w:ind w:left="566"/>
        <w:jc w:val="both"/>
        <w:rPr>
          <w:rFonts w:cs="David"/>
        </w:rPr>
      </w:pPr>
    </w:p>
    <w:p w14:paraId="12254102" w14:textId="77777777" w:rsidR="0084507D" w:rsidRPr="00901A33" w:rsidRDefault="00506C84" w:rsidP="00211F05">
      <w:pPr>
        <w:pStyle w:val="2"/>
        <w:numPr>
          <w:ilvl w:val="0"/>
          <w:numId w:val="18"/>
        </w:numPr>
        <w:tabs>
          <w:tab w:val="clear" w:pos="566"/>
          <w:tab w:val="left" w:pos="521"/>
        </w:tabs>
        <w:spacing w:after="120"/>
        <w:ind w:left="521"/>
        <w:rPr>
          <w:sz w:val="28"/>
          <w:lang w:eastAsia="en-US"/>
        </w:rPr>
      </w:pPr>
      <w:r w:rsidRPr="00901A33">
        <w:rPr>
          <w:rFonts w:hint="cs"/>
          <w:sz w:val="28"/>
          <w:rtl/>
          <w:lang w:eastAsia="en-US"/>
        </w:rPr>
        <w:lastRenderedPageBreak/>
        <w:t xml:space="preserve">סיכום </w:t>
      </w:r>
      <w:proofErr w:type="spellStart"/>
      <w:r w:rsidRPr="00901A33">
        <w:rPr>
          <w:rFonts w:hint="cs"/>
          <w:sz w:val="28"/>
          <w:rtl/>
          <w:lang w:eastAsia="en-US"/>
        </w:rPr>
        <w:t>הסעדים</w:t>
      </w:r>
      <w:proofErr w:type="spellEnd"/>
      <w:r w:rsidRPr="00901A33">
        <w:rPr>
          <w:rFonts w:hint="cs"/>
          <w:sz w:val="28"/>
          <w:rtl/>
          <w:lang w:eastAsia="en-US"/>
        </w:rPr>
        <w:t xml:space="preserve"> המבוקשים</w:t>
      </w:r>
    </w:p>
    <w:p w14:paraId="3A3BB089" w14:textId="6CF1D6A6" w:rsidR="0084507D" w:rsidRPr="00901A33" w:rsidRDefault="0084507D">
      <w:pPr>
        <w:numPr>
          <w:ilvl w:val="0"/>
          <w:numId w:val="14"/>
        </w:numPr>
        <w:tabs>
          <w:tab w:val="left" w:pos="566"/>
          <w:tab w:val="left" w:pos="651"/>
        </w:tabs>
        <w:spacing w:after="240" w:line="360" w:lineRule="auto"/>
        <w:ind w:left="566" w:right="0"/>
        <w:jc w:val="both"/>
        <w:rPr>
          <w:rFonts w:cs="David"/>
        </w:rPr>
        <w:pPrChange w:id="514" w:author="Ofir Tal" w:date="2019-09-17T13:11:00Z">
          <w:pPr>
            <w:numPr>
              <w:numId w:val="14"/>
            </w:numPr>
            <w:tabs>
              <w:tab w:val="left" w:pos="566"/>
              <w:tab w:val="left" w:pos="651"/>
              <w:tab w:val="num" w:pos="1800"/>
            </w:tabs>
            <w:spacing w:after="240" w:line="360" w:lineRule="auto"/>
            <w:ind w:left="566" w:right="360" w:hanging="360"/>
            <w:jc w:val="both"/>
          </w:pPr>
        </w:pPrChange>
      </w:pPr>
      <w:r w:rsidRPr="00901A33">
        <w:rPr>
          <w:rFonts w:cs="David" w:hint="eastAsia"/>
          <w:rtl/>
        </w:rPr>
        <w:t>להלן</w:t>
      </w:r>
      <w:r w:rsidRPr="00901A33">
        <w:rPr>
          <w:rFonts w:cs="David"/>
          <w:rtl/>
        </w:rPr>
        <w:t xml:space="preserve"> יובא סיכום </w:t>
      </w:r>
      <w:proofErr w:type="spellStart"/>
      <w:r w:rsidRPr="00901A33">
        <w:rPr>
          <w:rFonts w:cs="David" w:hint="eastAsia"/>
          <w:rtl/>
        </w:rPr>
        <w:t>הסעדים</w:t>
      </w:r>
      <w:proofErr w:type="spellEnd"/>
      <w:r w:rsidRPr="00901A33">
        <w:rPr>
          <w:rFonts w:cs="David"/>
          <w:rtl/>
        </w:rPr>
        <w:t xml:space="preserve"> בכתב תביעה זה</w:t>
      </w:r>
      <w:ins w:id="515" w:author="Ofir Tal" w:date="2019-09-17T13:10:00Z">
        <w:r w:rsidR="00211F05">
          <w:rPr>
            <w:rFonts w:cs="David" w:hint="cs"/>
            <w:rtl/>
          </w:rPr>
          <w:t xml:space="preserve"> (</w:t>
        </w:r>
      </w:ins>
      <w:ins w:id="516" w:author="Ofir Tal" w:date="2019-09-17T13:11:00Z">
        <w:r w:rsidR="00211F05">
          <w:rPr>
            <w:rFonts w:cs="David" w:hint="cs"/>
            <w:rtl/>
          </w:rPr>
          <w:t xml:space="preserve">על מנת שלא לסרבל, הסיכום אינו </w:t>
        </w:r>
      </w:ins>
      <w:ins w:id="517" w:author="Ofir Tal" w:date="2019-09-17T13:10:00Z">
        <w:r w:rsidR="00211F05">
          <w:rPr>
            <w:rFonts w:cs="David" w:hint="cs"/>
            <w:rtl/>
          </w:rPr>
          <w:t>כולל את כל החלופות)</w:t>
        </w:r>
      </w:ins>
      <w:r w:rsidRPr="00901A33">
        <w:rPr>
          <w:rFonts w:cs="David"/>
          <w:rtl/>
        </w:rPr>
        <w:t>:</w:t>
      </w:r>
    </w:p>
    <w:p w14:paraId="1EF04433" w14:textId="26B39356" w:rsidR="0084507D" w:rsidRPr="00901A33" w:rsidRDefault="0084507D">
      <w:pPr>
        <w:numPr>
          <w:ilvl w:val="1"/>
          <w:numId w:val="14"/>
        </w:numPr>
        <w:tabs>
          <w:tab w:val="left" w:pos="1286"/>
        </w:tabs>
        <w:spacing w:after="240" w:line="360" w:lineRule="auto"/>
        <w:ind w:left="1286" w:right="0" w:hanging="720"/>
        <w:jc w:val="both"/>
        <w:rPr>
          <w:rFonts w:cs="David"/>
        </w:rPr>
        <w:pPrChange w:id="518" w:author="Ofir Tal" w:date="2019-09-17T13:08:00Z">
          <w:pPr>
            <w:numPr>
              <w:ilvl w:val="1"/>
              <w:numId w:val="14"/>
            </w:numPr>
            <w:tabs>
              <w:tab w:val="left" w:pos="1286"/>
              <w:tab w:val="num" w:pos="1359"/>
            </w:tabs>
            <w:spacing w:after="240" w:line="360" w:lineRule="auto"/>
            <w:ind w:left="1286" w:right="792" w:hanging="720"/>
            <w:jc w:val="both"/>
          </w:pPr>
        </w:pPrChange>
      </w:pPr>
      <w:r w:rsidRPr="00901A33">
        <w:rPr>
          <w:rFonts w:cs="David" w:hint="eastAsia"/>
          <w:b/>
          <w:bCs/>
          <w:rtl/>
        </w:rPr>
        <w:t>השלמת</w:t>
      </w:r>
      <w:r w:rsidRPr="00901A33">
        <w:rPr>
          <w:rFonts w:cs="David"/>
          <w:b/>
          <w:bCs/>
          <w:rtl/>
        </w:rPr>
        <w:t xml:space="preserve"> שכר – </w:t>
      </w:r>
      <w:r w:rsidR="00CD69DB" w:rsidRPr="00901A33">
        <w:rPr>
          <w:rFonts w:cs="David"/>
          <w:b/>
          <w:bCs/>
          <w:u w:val="single"/>
          <w:rtl/>
        </w:rPr>
        <w:t>7</w:t>
      </w:r>
      <w:r w:rsidR="00077680" w:rsidRPr="00901A33">
        <w:rPr>
          <w:rFonts w:cs="David" w:hint="cs"/>
          <w:b/>
          <w:bCs/>
          <w:u w:val="single"/>
          <w:rtl/>
        </w:rPr>
        <w:t>41,866</w:t>
      </w:r>
      <w:r w:rsidRPr="00901A33">
        <w:rPr>
          <w:rFonts w:cs="David"/>
          <w:b/>
          <w:bCs/>
          <w:u w:val="single"/>
          <w:rtl/>
        </w:rPr>
        <w:t xml:space="preserve"> ₪</w:t>
      </w:r>
      <w:r w:rsidR="00417465" w:rsidRPr="00901A33">
        <w:rPr>
          <w:rFonts w:cs="David"/>
          <w:u w:val="single"/>
          <w:rtl/>
        </w:rPr>
        <w:t xml:space="preserve"> </w:t>
      </w:r>
      <w:r w:rsidR="000B2E51" w:rsidRPr="00901A33">
        <w:rPr>
          <w:rFonts w:cs="David"/>
          <w:rtl/>
        </w:rPr>
        <w:t>;</w:t>
      </w:r>
      <w:r w:rsidR="007A660E">
        <w:rPr>
          <w:rFonts w:cs="David" w:hint="cs"/>
          <w:rtl/>
        </w:rPr>
        <w:t xml:space="preserve"> </w:t>
      </w:r>
      <w:del w:id="519" w:author="Ofir Tal" w:date="2019-09-17T13:08:00Z">
        <w:r w:rsidR="007A660E" w:rsidRPr="00762F3B" w:rsidDel="00211F05">
          <w:rPr>
            <w:rFonts w:cs="David" w:hint="cs"/>
            <w:highlight w:val="yellow"/>
            <w:rtl/>
          </w:rPr>
          <w:delText>איך ירד מ-773,731 שהיתה בטיוטא הקודמת?</w:delText>
        </w:r>
      </w:del>
      <w:proofErr w:type="spellStart"/>
      <w:ins w:id="520" w:author="Ofir Tal" w:date="2019-09-17T13:07:00Z">
        <w:r w:rsidR="00211F05" w:rsidRPr="00211F05">
          <w:rPr>
            <w:rFonts w:cs="David" w:hint="eastAsia"/>
            <w:highlight w:val="red"/>
            <w:rtl/>
            <w:rPrChange w:id="521" w:author="Ofir Tal" w:date="2019-09-17T13:08:00Z">
              <w:rPr>
                <w:rFonts w:cs="David" w:hint="eastAsia"/>
                <w:rtl/>
              </w:rPr>
            </w:rPrChange>
          </w:rPr>
          <w:t>היתה</w:t>
        </w:r>
        <w:proofErr w:type="spellEnd"/>
        <w:r w:rsidR="00211F05" w:rsidRPr="00211F05">
          <w:rPr>
            <w:rFonts w:cs="David"/>
            <w:highlight w:val="red"/>
            <w:rtl/>
            <w:rPrChange w:id="522" w:author="Ofir Tal" w:date="2019-09-17T13:08:00Z">
              <w:rPr>
                <w:rFonts w:cs="David"/>
                <w:rtl/>
              </w:rPr>
            </w:rPrChange>
          </w:rPr>
          <w:t xml:space="preserve"> טעות חישובית</w:t>
        </w:r>
      </w:ins>
    </w:p>
    <w:p w14:paraId="0275167F" w14:textId="4C5EFC9C" w:rsidR="0049482F" w:rsidRPr="00901A33" w:rsidRDefault="0049482F" w:rsidP="00211F05">
      <w:pPr>
        <w:numPr>
          <w:ilvl w:val="1"/>
          <w:numId w:val="14"/>
        </w:numPr>
        <w:tabs>
          <w:tab w:val="left" w:pos="1286"/>
        </w:tabs>
        <w:spacing w:after="240" w:line="360" w:lineRule="auto"/>
        <w:ind w:left="1286" w:right="0" w:hanging="720"/>
        <w:jc w:val="both"/>
        <w:rPr>
          <w:rFonts w:ascii="David" w:hAnsi="David" w:cs="David"/>
        </w:rPr>
      </w:pPr>
      <w:r w:rsidRPr="00901A33">
        <w:rPr>
          <w:rFonts w:ascii="David" w:hAnsi="David" w:cs="David" w:hint="eastAsia"/>
          <w:b/>
          <w:bCs/>
          <w:rtl/>
        </w:rPr>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083E98" w:rsidRPr="00901A33">
        <w:rPr>
          <w:rFonts w:ascii="David" w:hAnsi="David" w:cs="David"/>
          <w:rtl/>
        </w:rPr>
        <w:t>.</w:t>
      </w:r>
    </w:p>
    <w:p w14:paraId="1B999C39" w14:textId="730DD232" w:rsidR="001A415A" w:rsidRPr="00211F05" w:rsidRDefault="0049482F" w:rsidP="00211F05">
      <w:pPr>
        <w:numPr>
          <w:ilvl w:val="1"/>
          <w:numId w:val="14"/>
        </w:numPr>
        <w:tabs>
          <w:tab w:val="left" w:pos="1286"/>
        </w:tabs>
        <w:spacing w:after="240" w:line="360" w:lineRule="auto"/>
        <w:ind w:left="1286" w:right="0" w:hanging="720"/>
        <w:jc w:val="both"/>
        <w:rPr>
          <w:ins w:id="523" w:author="Ofir Tal" w:date="2019-09-17T13:10:00Z"/>
          <w:rFonts w:ascii="David" w:hAnsi="David"/>
          <w:rtl/>
          <w:rPrChange w:id="524" w:author="Ofir Tal" w:date="2019-09-17T13:10:00Z">
            <w:rPr>
              <w:ins w:id="525" w:author="Ofir Tal" w:date="2019-09-17T13:10:00Z"/>
              <w:rFonts w:cs="David"/>
              <w:b/>
              <w:bCs/>
              <w:u w:val="single"/>
              <w:rtl/>
            </w:rPr>
          </w:rPrChange>
        </w:rPr>
      </w:pPr>
      <w:r w:rsidRPr="00211F05">
        <w:rPr>
          <w:rFonts w:ascii="David" w:hAnsi="David" w:cs="David" w:hint="eastAsia"/>
          <w:b/>
          <w:bCs/>
          <w:rtl/>
        </w:rPr>
        <w:t>הפרשי</w:t>
      </w:r>
      <w:r w:rsidRPr="00211F05">
        <w:rPr>
          <w:rFonts w:ascii="David" w:hAnsi="David" w:cs="David"/>
          <w:b/>
          <w:bCs/>
          <w:rtl/>
        </w:rPr>
        <w:t xml:space="preserve"> </w:t>
      </w:r>
      <w:r w:rsidRPr="00211F05">
        <w:rPr>
          <w:rFonts w:ascii="David" w:hAnsi="David" w:cs="David" w:hint="eastAsia"/>
          <w:b/>
          <w:bCs/>
          <w:rtl/>
        </w:rPr>
        <w:t>פנסיה</w:t>
      </w:r>
      <w:r w:rsidRPr="00211F05">
        <w:rPr>
          <w:rFonts w:ascii="David" w:hAnsi="David" w:cs="David"/>
          <w:b/>
          <w:bCs/>
          <w:rtl/>
        </w:rPr>
        <w:t xml:space="preserve"> </w:t>
      </w:r>
      <w:r w:rsidRPr="00211F05">
        <w:rPr>
          <w:rFonts w:ascii="David" w:hAnsi="David" w:cs="David" w:hint="eastAsia"/>
          <w:b/>
          <w:bCs/>
          <w:rtl/>
        </w:rPr>
        <w:t>רטרואקטיביים</w:t>
      </w:r>
      <w:r w:rsidRPr="00211F05">
        <w:rPr>
          <w:rFonts w:ascii="David" w:hAnsi="David" w:cs="David"/>
          <w:rtl/>
        </w:rPr>
        <w:t xml:space="preserve"> </w:t>
      </w:r>
      <w:r w:rsidR="00083E98" w:rsidRPr="00211F05">
        <w:rPr>
          <w:rFonts w:ascii="David" w:hAnsi="David" w:cs="David"/>
          <w:rtl/>
        </w:rPr>
        <w:t>(</w:t>
      </w:r>
      <w:r w:rsidR="00417465" w:rsidRPr="00211F05">
        <w:rPr>
          <w:rFonts w:ascii="David" w:hAnsi="David" w:cs="David" w:hint="eastAsia"/>
          <w:rtl/>
        </w:rPr>
        <w:t>עבור</w:t>
      </w:r>
      <w:r w:rsidR="00417465" w:rsidRPr="00211F05">
        <w:rPr>
          <w:rFonts w:ascii="David" w:hAnsi="David" w:cs="David"/>
          <w:rtl/>
        </w:rPr>
        <w:t xml:space="preserve"> השנים </w:t>
      </w:r>
      <w:r w:rsidR="00417465" w:rsidRPr="00211F05">
        <w:rPr>
          <w:rFonts w:ascii="David" w:hAnsi="David" w:cs="David"/>
          <w:rtl/>
          <w:rPrChange w:id="526" w:author="Ofir Tal" w:date="2019-09-17T13:10:00Z">
            <w:rPr>
              <w:rFonts w:ascii="David" w:hAnsi="David" w:cs="David"/>
              <w:highlight w:val="green"/>
              <w:rtl/>
            </w:rPr>
          </w:rPrChange>
        </w:rPr>
        <w:t>2014</w:t>
      </w:r>
      <w:r w:rsidR="00417465" w:rsidRPr="00211F05">
        <w:rPr>
          <w:rFonts w:ascii="David" w:hAnsi="David" w:cs="David"/>
          <w:rtl/>
        </w:rPr>
        <w:t xml:space="preserve"> </w:t>
      </w:r>
      <w:r w:rsidR="00083E98" w:rsidRPr="00211F05">
        <w:rPr>
          <w:rFonts w:ascii="David" w:hAnsi="David" w:cs="David"/>
          <w:rtl/>
        </w:rPr>
        <w:t>–</w:t>
      </w:r>
      <w:r w:rsidR="00417465" w:rsidRPr="00211F05">
        <w:rPr>
          <w:rFonts w:ascii="David" w:hAnsi="David" w:cs="David"/>
          <w:rtl/>
        </w:rPr>
        <w:t xml:space="preserve"> 2019</w:t>
      </w:r>
      <w:r w:rsidR="00083E98" w:rsidRPr="00211F05">
        <w:rPr>
          <w:rFonts w:ascii="David" w:hAnsi="David" w:cs="David"/>
          <w:rtl/>
        </w:rPr>
        <w:t>)</w:t>
      </w:r>
      <w:r w:rsidR="00417465" w:rsidRPr="00211F05">
        <w:rPr>
          <w:rFonts w:ascii="David" w:hAnsi="David" w:cs="David"/>
          <w:rtl/>
        </w:rPr>
        <w:t xml:space="preserve"> </w:t>
      </w:r>
      <w:r w:rsidR="00083E98" w:rsidRPr="00211F05">
        <w:rPr>
          <w:rFonts w:ascii="David" w:hAnsi="David" w:cs="David"/>
          <w:rtl/>
        </w:rPr>
        <w:t xml:space="preserve">- </w:t>
      </w:r>
      <w:r w:rsidR="001A415A" w:rsidRPr="00211F05">
        <w:rPr>
          <w:rFonts w:cs="David"/>
          <w:b/>
          <w:bCs/>
          <w:u w:val="single"/>
          <w:rtl/>
          <w:rPrChange w:id="527" w:author="Ofir Tal" w:date="2019-09-17T13:10:00Z">
            <w:rPr>
              <w:rFonts w:cs="David"/>
              <w:b/>
              <w:bCs/>
              <w:highlight w:val="green"/>
              <w:u w:val="single"/>
              <w:rtl/>
            </w:rPr>
          </w:rPrChange>
        </w:rPr>
        <w:t xml:space="preserve">450,534 </w:t>
      </w:r>
      <w:r w:rsidR="001A415A" w:rsidRPr="00211F05">
        <w:rPr>
          <w:rFonts w:cs="David" w:hint="eastAsia"/>
          <w:b/>
          <w:bCs/>
          <w:u w:val="single"/>
          <w:rtl/>
          <w:rPrChange w:id="528" w:author="Ofir Tal" w:date="2019-09-17T13:10:00Z">
            <w:rPr>
              <w:rFonts w:cs="David" w:hint="eastAsia"/>
              <w:b/>
              <w:bCs/>
              <w:highlight w:val="green"/>
              <w:u w:val="single"/>
              <w:rtl/>
            </w:rPr>
          </w:rPrChange>
        </w:rPr>
        <w:t>₪</w:t>
      </w:r>
      <w:r w:rsidR="001A415A" w:rsidRPr="00211F05">
        <w:rPr>
          <w:rFonts w:cs="David"/>
          <w:b/>
          <w:bCs/>
          <w:u w:val="single"/>
          <w:rtl/>
          <w:rPrChange w:id="529" w:author="Ofir Tal" w:date="2019-09-17T13:10:00Z">
            <w:rPr>
              <w:rFonts w:cs="David"/>
              <w:b/>
              <w:bCs/>
              <w:highlight w:val="green"/>
              <w:u w:val="single"/>
              <w:rtl/>
            </w:rPr>
          </w:rPrChange>
        </w:rPr>
        <w:t>.</w:t>
      </w:r>
    </w:p>
    <w:p w14:paraId="3DD57219" w14:textId="5EC31F04" w:rsidR="00211F05" w:rsidRPr="00901A33" w:rsidDel="00211F05" w:rsidRDefault="00211F05">
      <w:pPr>
        <w:tabs>
          <w:tab w:val="left" w:pos="1286"/>
        </w:tabs>
        <w:spacing w:after="240" w:line="360" w:lineRule="auto"/>
        <w:ind w:left="1286" w:right="360"/>
        <w:jc w:val="both"/>
        <w:rPr>
          <w:del w:id="530" w:author="Ofir Tal" w:date="2019-09-17T13:10:00Z"/>
          <w:rFonts w:ascii="David" w:hAnsi="David"/>
        </w:rPr>
        <w:pPrChange w:id="531" w:author="Ofir Tal" w:date="2019-09-17T13:10:00Z">
          <w:pPr>
            <w:numPr>
              <w:ilvl w:val="1"/>
              <w:numId w:val="14"/>
            </w:numPr>
            <w:tabs>
              <w:tab w:val="left" w:pos="1286"/>
              <w:tab w:val="num" w:pos="1359"/>
            </w:tabs>
            <w:spacing w:after="240" w:line="360" w:lineRule="auto"/>
            <w:ind w:left="1286" w:right="792" w:hanging="720"/>
            <w:jc w:val="both"/>
          </w:pPr>
        </w:pPrChange>
      </w:pPr>
    </w:p>
    <w:p w14:paraId="75D89F5A" w14:textId="7E89B9A9" w:rsidR="0084507D" w:rsidRPr="00901A33" w:rsidRDefault="0049482F" w:rsidP="00211F05">
      <w:pPr>
        <w:numPr>
          <w:ilvl w:val="1"/>
          <w:numId w:val="14"/>
        </w:numPr>
        <w:tabs>
          <w:tab w:val="left" w:pos="1286"/>
        </w:tabs>
        <w:spacing w:after="240" w:line="360" w:lineRule="auto"/>
        <w:ind w:left="1286" w:right="0" w:hanging="720"/>
        <w:jc w:val="both"/>
        <w:rPr>
          <w:rFonts w:cs="David"/>
          <w:b/>
          <w:bCs/>
        </w:rPr>
      </w:pPr>
      <w:del w:id="532" w:author="Ofir Tal" w:date="2019-09-17T13:10:00Z">
        <w:r w:rsidRPr="00901A33" w:rsidDel="00211F05">
          <w:rPr>
            <w:rFonts w:ascii="David" w:hAnsi="David" w:cs="David"/>
            <w:rtl/>
          </w:rPr>
          <w:delText xml:space="preserve"> </w:delText>
        </w:r>
      </w:del>
      <w:r w:rsidR="00083E98" w:rsidRPr="00901A33">
        <w:rPr>
          <w:rFonts w:cs="David" w:hint="eastAsia"/>
          <w:b/>
          <w:bCs/>
          <w:rtl/>
        </w:rPr>
        <w:t>פיצוי</w:t>
      </w:r>
      <w:r w:rsidR="00083E98" w:rsidRPr="00901A33">
        <w:rPr>
          <w:rFonts w:cs="David"/>
          <w:b/>
          <w:bCs/>
          <w:rtl/>
        </w:rPr>
        <w:t xml:space="preserve"> בגין נזקים לא ממוניים – </w:t>
      </w:r>
      <w:r w:rsidR="00083E98" w:rsidRPr="00901A33">
        <w:rPr>
          <w:rFonts w:cs="David"/>
          <w:b/>
          <w:bCs/>
          <w:u w:val="single"/>
          <w:rtl/>
        </w:rPr>
        <w:t xml:space="preserve">300,000 </w:t>
      </w:r>
      <w:r w:rsidR="00083E98" w:rsidRPr="00901A33">
        <w:rPr>
          <w:rFonts w:cs="David" w:hint="eastAsia"/>
          <w:b/>
          <w:bCs/>
          <w:u w:val="single"/>
          <w:rtl/>
        </w:rPr>
        <w:t>₪</w:t>
      </w:r>
      <w:r w:rsidR="00083E98" w:rsidRPr="00901A33">
        <w:rPr>
          <w:rFonts w:cs="David"/>
          <w:b/>
          <w:bCs/>
          <w:rtl/>
        </w:rPr>
        <w:t>.</w:t>
      </w:r>
    </w:p>
    <w:p w14:paraId="58974123" w14:textId="77777777" w:rsidR="009B48BB" w:rsidRPr="00901A33" w:rsidRDefault="0092613E" w:rsidP="00211F05">
      <w:pPr>
        <w:numPr>
          <w:ilvl w:val="0"/>
          <w:numId w:val="14"/>
        </w:numPr>
        <w:tabs>
          <w:tab w:val="left" w:pos="566"/>
          <w:tab w:val="left" w:pos="651"/>
        </w:tabs>
        <w:spacing w:after="240" w:line="360" w:lineRule="auto"/>
        <w:ind w:left="566" w:right="0"/>
        <w:jc w:val="both"/>
        <w:rPr>
          <w:rFonts w:cs="David"/>
        </w:rPr>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w:t>
      </w:r>
      <w:proofErr w:type="spellStart"/>
      <w:r w:rsidR="006E7D6C" w:rsidRPr="00901A33">
        <w:rPr>
          <w:rFonts w:cs="David" w:hint="cs"/>
          <w:rtl/>
        </w:rPr>
        <w:t>היתה</w:t>
      </w:r>
      <w:proofErr w:type="spellEnd"/>
      <w:r w:rsidR="006E7D6C" w:rsidRPr="00901A33">
        <w:rPr>
          <w:rFonts w:cs="David" w:hint="cs"/>
          <w:rtl/>
        </w:rPr>
        <w:t xml:space="preserve"> בירושלים</w:t>
      </w:r>
      <w:r w:rsidR="00086BC0" w:rsidRPr="00901A33">
        <w:rPr>
          <w:rFonts w:cs="David" w:hint="cs"/>
          <w:rtl/>
        </w:rPr>
        <w:t>.</w:t>
      </w:r>
    </w:p>
    <w:p w14:paraId="0FBEBC2E" w14:textId="590E7B4C" w:rsidR="009B48BB" w:rsidRPr="00901A33" w:rsidRDefault="00083E98" w:rsidP="00211F05">
      <w:pPr>
        <w:pStyle w:val="30"/>
        <w:spacing w:after="240"/>
      </w:pPr>
      <w:r w:rsidRPr="00901A33">
        <w:rPr>
          <w:rtl/>
        </w:rPr>
        <w:tab/>
      </w:r>
      <w:r w:rsidR="0092613E" w:rsidRPr="00901A33">
        <w:rPr>
          <w:rFonts w:hint="cs"/>
          <w:rtl/>
        </w:rPr>
        <w:t xml:space="preserve">אשר על כן, מתבקש בית הדין הנכבד לקבל את כתב תביעה זה </w:t>
      </w:r>
      <w:proofErr w:type="spellStart"/>
      <w:r w:rsidRPr="00901A33">
        <w:rPr>
          <w:rFonts w:hint="cs"/>
          <w:rtl/>
        </w:rPr>
        <w:t>ליתן</w:t>
      </w:r>
      <w:proofErr w:type="spellEnd"/>
      <w:r w:rsidRPr="00901A33">
        <w:rPr>
          <w:rFonts w:hint="cs"/>
          <w:rtl/>
        </w:rPr>
        <w:t xml:space="preserve"> את </w:t>
      </w:r>
      <w:proofErr w:type="spellStart"/>
      <w:r w:rsidRPr="00901A33">
        <w:rPr>
          <w:rFonts w:hint="cs"/>
          <w:rtl/>
        </w:rPr>
        <w:t>הסעדים</w:t>
      </w:r>
      <w:proofErr w:type="spellEnd"/>
      <w:r w:rsidRPr="00901A33">
        <w:rPr>
          <w:rFonts w:hint="cs"/>
          <w:rtl/>
        </w:rPr>
        <w:t xml:space="preserve">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w:t>
      </w:r>
      <w:proofErr w:type="spellStart"/>
      <w:r w:rsidR="0092613E" w:rsidRPr="00901A33">
        <w:rPr>
          <w:rFonts w:hint="cs"/>
          <w:rtl/>
        </w:rPr>
        <w:t>הסעדים</w:t>
      </w:r>
      <w:proofErr w:type="spellEnd"/>
      <w:r w:rsidR="0092613E" w:rsidRPr="00901A33">
        <w:rPr>
          <w:rFonts w:hint="cs"/>
          <w:rtl/>
        </w:rPr>
        <w:t xml:space="preserve"> כמפורט בכתב התביעה</w:t>
      </w:r>
      <w:r w:rsidR="005252F7" w:rsidRPr="00901A33">
        <w:rPr>
          <w:rFonts w:hint="cs"/>
          <w:rtl/>
        </w:rPr>
        <w:t xml:space="preserve">, בצירוף הפרשי הצמדה </w:t>
      </w:r>
      <w:proofErr w:type="spellStart"/>
      <w:r w:rsidR="005252F7" w:rsidRPr="00901A33">
        <w:rPr>
          <w:rFonts w:hint="cs"/>
          <w:rtl/>
        </w:rPr>
        <w:t>ורבית</w:t>
      </w:r>
      <w:proofErr w:type="spellEnd"/>
      <w:r w:rsidR="005252F7" w:rsidRPr="00901A33">
        <w:rPr>
          <w:rFonts w:hint="cs"/>
          <w:rtl/>
        </w:rPr>
        <w:t xml:space="preserve"> כחוק</w:t>
      </w:r>
      <w:r w:rsidR="0092613E" w:rsidRPr="00901A33">
        <w:rPr>
          <w:rFonts w:hint="cs"/>
          <w:rtl/>
        </w:rPr>
        <w:t xml:space="preserve">. 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p>
    <w:p w14:paraId="4CD9A564" w14:textId="0DE93D5A" w:rsidR="00B42DBB" w:rsidRPr="00901A33" w:rsidRDefault="00B42DBB" w:rsidP="00211F05">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6B25CF">
        <w:rPr>
          <w:rFonts w:hint="cs"/>
          <w:b/>
          <w:bCs/>
          <w:noProof w:val="0"/>
          <w:rtl/>
        </w:rPr>
        <w:t>15</w:t>
      </w:r>
      <w:r w:rsidR="00903EDA" w:rsidRPr="00901A33">
        <w:rPr>
          <w:rFonts w:hint="cs"/>
          <w:b/>
          <w:bCs/>
          <w:noProof w:val="0"/>
          <w:rtl/>
        </w:rPr>
        <w:t xml:space="preserve"> בספטמבר </w:t>
      </w:r>
      <w:r w:rsidRPr="00901A33">
        <w:rPr>
          <w:rFonts w:hint="cs"/>
          <w:b/>
          <w:bCs/>
          <w:noProof w:val="0"/>
          <w:rtl/>
        </w:rPr>
        <w:t>2019.</w:t>
      </w:r>
      <w:r w:rsidRPr="00901A33">
        <w:rPr>
          <w:b/>
          <w:bCs/>
          <w:noProof w:val="0"/>
          <w:rtl/>
        </w:rPr>
        <w:tab/>
      </w:r>
    </w:p>
    <w:p w14:paraId="54AAD195" w14:textId="77777777" w:rsidR="00B42DBB" w:rsidRPr="00901A33" w:rsidRDefault="00B42DBB" w:rsidP="00211F05">
      <w:pPr>
        <w:pStyle w:val="22"/>
        <w:tabs>
          <w:tab w:val="center" w:pos="-2268"/>
          <w:tab w:val="left" w:pos="631"/>
        </w:tabs>
        <w:spacing w:before="0"/>
        <w:ind w:left="509" w:right="0"/>
        <w:rPr>
          <w:b/>
          <w:bCs/>
          <w:noProof w:val="0"/>
          <w:rtl/>
        </w:rPr>
      </w:pPr>
    </w:p>
    <w:p w14:paraId="38371C51" w14:textId="77777777"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w:t>
      </w:r>
      <w:proofErr w:type="spellStart"/>
      <w:r w:rsidRPr="00901A33">
        <w:rPr>
          <w:rFonts w:hint="cs"/>
          <w:noProof w:val="0"/>
          <w:rtl/>
        </w:rPr>
        <w:t>קדרי</w:t>
      </w:r>
      <w:proofErr w:type="spellEnd"/>
      <w:r w:rsidRPr="00901A33">
        <w:rPr>
          <w:rFonts w:hint="cs"/>
          <w:noProof w:val="0"/>
          <w:rtl/>
        </w:rPr>
        <w:t>,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F3778" w14:textId="77777777" w:rsidR="00F74330" w:rsidRDefault="00F74330">
      <w:r>
        <w:separator/>
      </w:r>
    </w:p>
  </w:endnote>
  <w:endnote w:type="continuationSeparator" w:id="0">
    <w:p w14:paraId="2E8A7E4F" w14:textId="77777777" w:rsidR="00F74330" w:rsidRDefault="00F7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FDE85" w14:textId="77777777" w:rsidR="00F74330" w:rsidRDefault="00F74330">
      <w:r>
        <w:separator/>
      </w:r>
    </w:p>
  </w:footnote>
  <w:footnote w:type="continuationSeparator" w:id="0">
    <w:p w14:paraId="3B61B8C1" w14:textId="77777777" w:rsidR="00F74330" w:rsidRDefault="00F74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064F80" w:rsidRDefault="00064F80"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064F80" w:rsidRDefault="00064F8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064F80" w:rsidRDefault="00064F80"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067007">
      <w:rPr>
        <w:rStyle w:val="ab"/>
        <w:noProof/>
        <w:rtl/>
      </w:rPr>
      <w:t>25</w:t>
    </w:r>
    <w:r>
      <w:rPr>
        <w:rStyle w:val="ab"/>
        <w:rtl/>
      </w:rPr>
      <w:fldChar w:fldCharType="end"/>
    </w:r>
  </w:p>
  <w:p w14:paraId="7884F950" w14:textId="77777777" w:rsidR="00064F80" w:rsidRDefault="00064F8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12"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3"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6"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7"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9" w15:restartNumberingAfterBreak="0">
    <w:nsid w:val="39F52ECF"/>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0"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1"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3"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4"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7"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8"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9"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0"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1"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3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33"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4"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6"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7"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8"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41"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42"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3"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44"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44"/>
  </w:num>
  <w:num w:numId="2">
    <w:abstractNumId w:val="21"/>
  </w:num>
  <w:num w:numId="3">
    <w:abstractNumId w:val="24"/>
  </w:num>
  <w:num w:numId="4">
    <w:abstractNumId w:val="5"/>
  </w:num>
  <w:num w:numId="5">
    <w:abstractNumId w:val="8"/>
  </w:num>
  <w:num w:numId="6">
    <w:abstractNumId w:val="2"/>
  </w:num>
  <w:num w:numId="7">
    <w:abstractNumId w:val="22"/>
  </w:num>
  <w:num w:numId="8">
    <w:abstractNumId w:val="37"/>
  </w:num>
  <w:num w:numId="9">
    <w:abstractNumId w:val="12"/>
  </w:num>
  <w:num w:numId="10">
    <w:abstractNumId w:val="3"/>
  </w:num>
  <w:num w:numId="11">
    <w:abstractNumId w:val="23"/>
  </w:num>
  <w:num w:numId="12">
    <w:abstractNumId w:val="16"/>
  </w:num>
  <w:num w:numId="13">
    <w:abstractNumId w:val="28"/>
  </w:num>
  <w:num w:numId="14">
    <w:abstractNumId w:val="19"/>
  </w:num>
  <w:num w:numId="15">
    <w:abstractNumId w:val="4"/>
  </w:num>
  <w:num w:numId="16">
    <w:abstractNumId w:val="20"/>
  </w:num>
  <w:num w:numId="17">
    <w:abstractNumId w:val="10"/>
  </w:num>
  <w:num w:numId="18">
    <w:abstractNumId w:val="9"/>
  </w:num>
  <w:num w:numId="19">
    <w:abstractNumId w:val="36"/>
  </w:num>
  <w:num w:numId="20">
    <w:abstractNumId w:val="30"/>
  </w:num>
  <w:num w:numId="21">
    <w:abstractNumId w:val="18"/>
  </w:num>
  <w:num w:numId="22">
    <w:abstractNumId w:val="1"/>
  </w:num>
  <w:num w:numId="23">
    <w:abstractNumId w:val="39"/>
  </w:num>
  <w:num w:numId="24">
    <w:abstractNumId w:val="14"/>
  </w:num>
  <w:num w:numId="25">
    <w:abstractNumId w:val="17"/>
  </w:num>
  <w:num w:numId="26">
    <w:abstractNumId w:val="33"/>
  </w:num>
  <w:num w:numId="27">
    <w:abstractNumId w:val="13"/>
  </w:num>
  <w:num w:numId="28">
    <w:abstractNumId w:val="25"/>
  </w:num>
  <w:num w:numId="29">
    <w:abstractNumId w:val="15"/>
  </w:num>
  <w:num w:numId="30">
    <w:abstractNumId w:val="6"/>
  </w:num>
  <w:num w:numId="31">
    <w:abstractNumId w:val="7"/>
  </w:num>
  <w:num w:numId="32">
    <w:abstractNumId w:val="42"/>
  </w:num>
  <w:num w:numId="33">
    <w:abstractNumId w:val="26"/>
  </w:num>
  <w:num w:numId="34">
    <w:abstractNumId w:val="35"/>
  </w:num>
  <w:num w:numId="35">
    <w:abstractNumId w:val="0"/>
  </w:num>
  <w:num w:numId="36">
    <w:abstractNumId w:val="29"/>
  </w:num>
  <w:num w:numId="37">
    <w:abstractNumId w:val="34"/>
  </w:num>
  <w:num w:numId="38">
    <w:abstractNumId w:val="41"/>
  </w:num>
  <w:num w:numId="39">
    <w:abstractNumId w:val="31"/>
  </w:num>
  <w:num w:numId="40">
    <w:abstractNumId w:val="38"/>
  </w:num>
  <w:num w:numId="41">
    <w:abstractNumId w:val="27"/>
  </w:num>
  <w:num w:numId="42">
    <w:abstractNumId w:val="40"/>
  </w:num>
  <w:num w:numId="43">
    <w:abstractNumId w:val="32"/>
  </w:num>
  <w:num w:numId="44">
    <w:abstractNumId w:val="43"/>
  </w:num>
  <w:num w:numId="45">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rson w15:author="Shimon">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6B9D"/>
    <w:rsid w:val="000524FA"/>
    <w:rsid w:val="00053FA6"/>
    <w:rsid w:val="0006117A"/>
    <w:rsid w:val="00064F80"/>
    <w:rsid w:val="00067007"/>
    <w:rsid w:val="000714A2"/>
    <w:rsid w:val="0007197D"/>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805E0"/>
    <w:rsid w:val="00183028"/>
    <w:rsid w:val="001847D8"/>
    <w:rsid w:val="001907C8"/>
    <w:rsid w:val="001909C5"/>
    <w:rsid w:val="00191D0B"/>
    <w:rsid w:val="00192D07"/>
    <w:rsid w:val="00193B9F"/>
    <w:rsid w:val="001943FF"/>
    <w:rsid w:val="00194E8B"/>
    <w:rsid w:val="001A0F5C"/>
    <w:rsid w:val="001A1122"/>
    <w:rsid w:val="001A1A0D"/>
    <w:rsid w:val="001A2631"/>
    <w:rsid w:val="001A3FC9"/>
    <w:rsid w:val="001A415A"/>
    <w:rsid w:val="001A550D"/>
    <w:rsid w:val="001A58F4"/>
    <w:rsid w:val="001A7C68"/>
    <w:rsid w:val="001B0E0D"/>
    <w:rsid w:val="001B3CDE"/>
    <w:rsid w:val="001B750D"/>
    <w:rsid w:val="001B77C6"/>
    <w:rsid w:val="001C4413"/>
    <w:rsid w:val="001C7046"/>
    <w:rsid w:val="001D0395"/>
    <w:rsid w:val="001D11F2"/>
    <w:rsid w:val="001D5FE3"/>
    <w:rsid w:val="001D7262"/>
    <w:rsid w:val="001E1E01"/>
    <w:rsid w:val="001E362D"/>
    <w:rsid w:val="001E51CA"/>
    <w:rsid w:val="001E5CA8"/>
    <w:rsid w:val="001F13F6"/>
    <w:rsid w:val="001F1871"/>
    <w:rsid w:val="001F275B"/>
    <w:rsid w:val="001F37BE"/>
    <w:rsid w:val="001F37CA"/>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6FE8"/>
    <w:rsid w:val="00240167"/>
    <w:rsid w:val="00244CE8"/>
    <w:rsid w:val="0024719A"/>
    <w:rsid w:val="00252246"/>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1667"/>
    <w:rsid w:val="002D1CF1"/>
    <w:rsid w:val="002D37F3"/>
    <w:rsid w:val="002D4881"/>
    <w:rsid w:val="002D5A61"/>
    <w:rsid w:val="002E0CB3"/>
    <w:rsid w:val="002E0E44"/>
    <w:rsid w:val="002E2E0E"/>
    <w:rsid w:val="002E3A53"/>
    <w:rsid w:val="002E597B"/>
    <w:rsid w:val="002E753B"/>
    <w:rsid w:val="002F17A1"/>
    <w:rsid w:val="002F6095"/>
    <w:rsid w:val="00303211"/>
    <w:rsid w:val="00305613"/>
    <w:rsid w:val="0030799E"/>
    <w:rsid w:val="00316663"/>
    <w:rsid w:val="003172EF"/>
    <w:rsid w:val="0032017F"/>
    <w:rsid w:val="003216EE"/>
    <w:rsid w:val="00321D6F"/>
    <w:rsid w:val="0032328C"/>
    <w:rsid w:val="00324E00"/>
    <w:rsid w:val="00332BBE"/>
    <w:rsid w:val="00332FD9"/>
    <w:rsid w:val="00334F82"/>
    <w:rsid w:val="00337EAF"/>
    <w:rsid w:val="00337F2F"/>
    <w:rsid w:val="00341798"/>
    <w:rsid w:val="00345EE5"/>
    <w:rsid w:val="00353EF1"/>
    <w:rsid w:val="00356E31"/>
    <w:rsid w:val="00356E51"/>
    <w:rsid w:val="00362E59"/>
    <w:rsid w:val="0036443D"/>
    <w:rsid w:val="00365660"/>
    <w:rsid w:val="0036765B"/>
    <w:rsid w:val="00370613"/>
    <w:rsid w:val="003765AA"/>
    <w:rsid w:val="003766B4"/>
    <w:rsid w:val="00383382"/>
    <w:rsid w:val="003865E9"/>
    <w:rsid w:val="0039162B"/>
    <w:rsid w:val="00391F23"/>
    <w:rsid w:val="003961AE"/>
    <w:rsid w:val="003A24D7"/>
    <w:rsid w:val="003A2E11"/>
    <w:rsid w:val="003A5B5B"/>
    <w:rsid w:val="003A72DA"/>
    <w:rsid w:val="003A7345"/>
    <w:rsid w:val="003B1574"/>
    <w:rsid w:val="003B19BF"/>
    <w:rsid w:val="003B3ED9"/>
    <w:rsid w:val="003B5FF5"/>
    <w:rsid w:val="003B6C0C"/>
    <w:rsid w:val="003C2148"/>
    <w:rsid w:val="003D096D"/>
    <w:rsid w:val="003D1997"/>
    <w:rsid w:val="003D24EB"/>
    <w:rsid w:val="003D3A1B"/>
    <w:rsid w:val="003D6F86"/>
    <w:rsid w:val="003D7E09"/>
    <w:rsid w:val="003D7F8B"/>
    <w:rsid w:val="003E0852"/>
    <w:rsid w:val="003E3C89"/>
    <w:rsid w:val="003E44F5"/>
    <w:rsid w:val="003F30E8"/>
    <w:rsid w:val="003F37B7"/>
    <w:rsid w:val="003F6C4F"/>
    <w:rsid w:val="003F7A5F"/>
    <w:rsid w:val="0040120D"/>
    <w:rsid w:val="0041215B"/>
    <w:rsid w:val="00412447"/>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B"/>
    <w:rsid w:val="00441213"/>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90314"/>
    <w:rsid w:val="00491E9C"/>
    <w:rsid w:val="0049482F"/>
    <w:rsid w:val="00497575"/>
    <w:rsid w:val="004A02BB"/>
    <w:rsid w:val="004A07A1"/>
    <w:rsid w:val="004A1D52"/>
    <w:rsid w:val="004A6302"/>
    <w:rsid w:val="004A74EA"/>
    <w:rsid w:val="004B0673"/>
    <w:rsid w:val="004B20F2"/>
    <w:rsid w:val="004B73B2"/>
    <w:rsid w:val="004D0B07"/>
    <w:rsid w:val="004D2426"/>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50C9"/>
    <w:rsid w:val="00592A2A"/>
    <w:rsid w:val="00594EB3"/>
    <w:rsid w:val="005A3166"/>
    <w:rsid w:val="005A35B3"/>
    <w:rsid w:val="005A44F1"/>
    <w:rsid w:val="005A4601"/>
    <w:rsid w:val="005A63FE"/>
    <w:rsid w:val="005B59AF"/>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33FAE"/>
    <w:rsid w:val="00636C6A"/>
    <w:rsid w:val="00636CA7"/>
    <w:rsid w:val="00642B10"/>
    <w:rsid w:val="00642F36"/>
    <w:rsid w:val="00643E6B"/>
    <w:rsid w:val="006455D3"/>
    <w:rsid w:val="00646E5E"/>
    <w:rsid w:val="00653911"/>
    <w:rsid w:val="0066168D"/>
    <w:rsid w:val="00663677"/>
    <w:rsid w:val="00664359"/>
    <w:rsid w:val="00664F8E"/>
    <w:rsid w:val="00665014"/>
    <w:rsid w:val="00666881"/>
    <w:rsid w:val="00666C0A"/>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867"/>
    <w:rsid w:val="006D2E74"/>
    <w:rsid w:val="006D31FC"/>
    <w:rsid w:val="006D49D9"/>
    <w:rsid w:val="006D4C56"/>
    <w:rsid w:val="006E5D4F"/>
    <w:rsid w:val="006E7D6C"/>
    <w:rsid w:val="006F0929"/>
    <w:rsid w:val="006F2B97"/>
    <w:rsid w:val="006F4E5C"/>
    <w:rsid w:val="007025C5"/>
    <w:rsid w:val="00703BDA"/>
    <w:rsid w:val="0070493C"/>
    <w:rsid w:val="007119FB"/>
    <w:rsid w:val="00713F69"/>
    <w:rsid w:val="00716815"/>
    <w:rsid w:val="0071685F"/>
    <w:rsid w:val="007178EC"/>
    <w:rsid w:val="00721470"/>
    <w:rsid w:val="00722B5B"/>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EC8"/>
    <w:rsid w:val="007C2E4B"/>
    <w:rsid w:val="007C3C3F"/>
    <w:rsid w:val="007C4E65"/>
    <w:rsid w:val="007C5A79"/>
    <w:rsid w:val="007D01A0"/>
    <w:rsid w:val="007D3355"/>
    <w:rsid w:val="007D52AE"/>
    <w:rsid w:val="007D69CB"/>
    <w:rsid w:val="007D7756"/>
    <w:rsid w:val="007E01CC"/>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211B6"/>
    <w:rsid w:val="00822790"/>
    <w:rsid w:val="00824FCC"/>
    <w:rsid w:val="0082556E"/>
    <w:rsid w:val="0082693D"/>
    <w:rsid w:val="00826CBB"/>
    <w:rsid w:val="0082775A"/>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27BF"/>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395C"/>
    <w:rsid w:val="008C5325"/>
    <w:rsid w:val="008C587F"/>
    <w:rsid w:val="008D00E4"/>
    <w:rsid w:val="008D04DD"/>
    <w:rsid w:val="008D3640"/>
    <w:rsid w:val="008D5FDB"/>
    <w:rsid w:val="008D7743"/>
    <w:rsid w:val="008D785F"/>
    <w:rsid w:val="008E5BF9"/>
    <w:rsid w:val="008E6FA5"/>
    <w:rsid w:val="008F56E4"/>
    <w:rsid w:val="008F6405"/>
    <w:rsid w:val="009008EE"/>
    <w:rsid w:val="00901A33"/>
    <w:rsid w:val="00901E76"/>
    <w:rsid w:val="00903EDA"/>
    <w:rsid w:val="00904ECA"/>
    <w:rsid w:val="00907F97"/>
    <w:rsid w:val="00916238"/>
    <w:rsid w:val="009162EC"/>
    <w:rsid w:val="00917C45"/>
    <w:rsid w:val="00925FA2"/>
    <w:rsid w:val="0092613E"/>
    <w:rsid w:val="00926F04"/>
    <w:rsid w:val="00934643"/>
    <w:rsid w:val="00946A22"/>
    <w:rsid w:val="00952B82"/>
    <w:rsid w:val="00956073"/>
    <w:rsid w:val="00960BEC"/>
    <w:rsid w:val="00964B62"/>
    <w:rsid w:val="009670CA"/>
    <w:rsid w:val="0097181E"/>
    <w:rsid w:val="00973F7B"/>
    <w:rsid w:val="0097562C"/>
    <w:rsid w:val="009762BB"/>
    <w:rsid w:val="00977EBF"/>
    <w:rsid w:val="009807DA"/>
    <w:rsid w:val="00981628"/>
    <w:rsid w:val="009835AC"/>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981"/>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2255"/>
    <w:rsid w:val="00A33200"/>
    <w:rsid w:val="00A33BBF"/>
    <w:rsid w:val="00A467B9"/>
    <w:rsid w:val="00A46C12"/>
    <w:rsid w:val="00A47D55"/>
    <w:rsid w:val="00A501D9"/>
    <w:rsid w:val="00A53B0D"/>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3B10"/>
    <w:rsid w:val="00AF49BE"/>
    <w:rsid w:val="00B02F33"/>
    <w:rsid w:val="00B10814"/>
    <w:rsid w:val="00B112CE"/>
    <w:rsid w:val="00B120BA"/>
    <w:rsid w:val="00B12520"/>
    <w:rsid w:val="00B1540E"/>
    <w:rsid w:val="00B15CF3"/>
    <w:rsid w:val="00B1653D"/>
    <w:rsid w:val="00B16CB3"/>
    <w:rsid w:val="00B17FA2"/>
    <w:rsid w:val="00B25671"/>
    <w:rsid w:val="00B27D4F"/>
    <w:rsid w:val="00B314F0"/>
    <w:rsid w:val="00B31A3F"/>
    <w:rsid w:val="00B33A21"/>
    <w:rsid w:val="00B35087"/>
    <w:rsid w:val="00B36883"/>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75B3"/>
    <w:rsid w:val="00B926CB"/>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07A9"/>
    <w:rsid w:val="00BF2885"/>
    <w:rsid w:val="00BF341F"/>
    <w:rsid w:val="00BF46CB"/>
    <w:rsid w:val="00BF5EB8"/>
    <w:rsid w:val="00C00281"/>
    <w:rsid w:val="00C01CE5"/>
    <w:rsid w:val="00C03C6A"/>
    <w:rsid w:val="00C043D5"/>
    <w:rsid w:val="00C0656C"/>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3445"/>
    <w:rsid w:val="00CD4235"/>
    <w:rsid w:val="00CD4EA7"/>
    <w:rsid w:val="00CD659C"/>
    <w:rsid w:val="00CD69DB"/>
    <w:rsid w:val="00CD6B01"/>
    <w:rsid w:val="00CE0A6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61B3D"/>
    <w:rsid w:val="00D6374E"/>
    <w:rsid w:val="00D65BD4"/>
    <w:rsid w:val="00D662AE"/>
    <w:rsid w:val="00D74361"/>
    <w:rsid w:val="00D7457C"/>
    <w:rsid w:val="00D74F54"/>
    <w:rsid w:val="00D759A4"/>
    <w:rsid w:val="00D8154B"/>
    <w:rsid w:val="00D81763"/>
    <w:rsid w:val="00D82416"/>
    <w:rsid w:val="00D83BF0"/>
    <w:rsid w:val="00D85373"/>
    <w:rsid w:val="00D85911"/>
    <w:rsid w:val="00D86EF1"/>
    <w:rsid w:val="00D86F62"/>
    <w:rsid w:val="00D92583"/>
    <w:rsid w:val="00DA111D"/>
    <w:rsid w:val="00DA21AC"/>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DBB"/>
    <w:rsid w:val="00E02DB3"/>
    <w:rsid w:val="00E04F16"/>
    <w:rsid w:val="00E1080D"/>
    <w:rsid w:val="00E14773"/>
    <w:rsid w:val="00E14885"/>
    <w:rsid w:val="00E21D10"/>
    <w:rsid w:val="00E26087"/>
    <w:rsid w:val="00E26AE7"/>
    <w:rsid w:val="00E26C3B"/>
    <w:rsid w:val="00E2705E"/>
    <w:rsid w:val="00E274C6"/>
    <w:rsid w:val="00E30409"/>
    <w:rsid w:val="00E3131C"/>
    <w:rsid w:val="00E31F92"/>
    <w:rsid w:val="00E33AF7"/>
    <w:rsid w:val="00E357D6"/>
    <w:rsid w:val="00E36058"/>
    <w:rsid w:val="00E42B98"/>
    <w:rsid w:val="00E43A8C"/>
    <w:rsid w:val="00E50A2C"/>
    <w:rsid w:val="00E5176E"/>
    <w:rsid w:val="00E555AB"/>
    <w:rsid w:val="00E644A2"/>
    <w:rsid w:val="00E64CCC"/>
    <w:rsid w:val="00E677EB"/>
    <w:rsid w:val="00E75DC5"/>
    <w:rsid w:val="00E75F78"/>
    <w:rsid w:val="00E76459"/>
    <w:rsid w:val="00E800C9"/>
    <w:rsid w:val="00E81D26"/>
    <w:rsid w:val="00E85E6D"/>
    <w:rsid w:val="00E87CAC"/>
    <w:rsid w:val="00E90066"/>
    <w:rsid w:val="00E90A92"/>
    <w:rsid w:val="00E92285"/>
    <w:rsid w:val="00E92390"/>
    <w:rsid w:val="00E929E6"/>
    <w:rsid w:val="00E953DE"/>
    <w:rsid w:val="00E974F5"/>
    <w:rsid w:val="00EA0756"/>
    <w:rsid w:val="00EB06C7"/>
    <w:rsid w:val="00EB3925"/>
    <w:rsid w:val="00EB3F2E"/>
    <w:rsid w:val="00EB7DEA"/>
    <w:rsid w:val="00EC132D"/>
    <w:rsid w:val="00EC4280"/>
    <w:rsid w:val="00EC5E31"/>
    <w:rsid w:val="00EC60D9"/>
    <w:rsid w:val="00EC64F3"/>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4246"/>
    <w:rsid w:val="00F07675"/>
    <w:rsid w:val="00F159A8"/>
    <w:rsid w:val="00F177F0"/>
    <w:rsid w:val="00F22363"/>
    <w:rsid w:val="00F235F2"/>
    <w:rsid w:val="00F25E32"/>
    <w:rsid w:val="00F26CF6"/>
    <w:rsid w:val="00F27BE7"/>
    <w:rsid w:val="00F33E56"/>
    <w:rsid w:val="00F36AC5"/>
    <w:rsid w:val="00F42C96"/>
    <w:rsid w:val="00F47968"/>
    <w:rsid w:val="00F47CB5"/>
    <w:rsid w:val="00F47E91"/>
    <w:rsid w:val="00F51471"/>
    <w:rsid w:val="00F539C1"/>
    <w:rsid w:val="00F5604B"/>
    <w:rsid w:val="00F613A3"/>
    <w:rsid w:val="00F7184E"/>
    <w:rsid w:val="00F74330"/>
    <w:rsid w:val="00F74B8A"/>
    <w:rsid w:val="00F76678"/>
    <w:rsid w:val="00F76B74"/>
    <w:rsid w:val="00F77E5E"/>
    <w:rsid w:val="00F83CF6"/>
    <w:rsid w:val="00F84329"/>
    <w:rsid w:val="00F85298"/>
    <w:rsid w:val="00F86C9F"/>
    <w:rsid w:val="00F87E8C"/>
    <w:rsid w:val="00F9574E"/>
    <w:rsid w:val="00F963A8"/>
    <w:rsid w:val="00F96F36"/>
    <w:rsid w:val="00F972DB"/>
    <w:rsid w:val="00FA1CEA"/>
    <w:rsid w:val="00FA4BFD"/>
    <w:rsid w:val="00FB04F6"/>
    <w:rsid w:val="00FB09FD"/>
    <w:rsid w:val="00FB166B"/>
    <w:rsid w:val="00FB4D60"/>
    <w:rsid w:val="00FB7854"/>
    <w:rsid w:val="00FC24F2"/>
    <w:rsid w:val="00FC3EFA"/>
    <w:rsid w:val="00FC5238"/>
    <w:rsid w:val="00FC5B3C"/>
    <w:rsid w:val="00FD014E"/>
    <w:rsid w:val="00FD06A7"/>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86F71-7E6E-48F9-B1A8-79B1CC9EE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26</Pages>
  <Words>8900</Words>
  <Characters>44503</Characters>
  <Application>Microsoft Office Word</Application>
  <DocSecurity>0</DocSecurity>
  <Lines>370</Lines>
  <Paragraphs>106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4</cp:revision>
  <cp:lastPrinted>2019-09-11T06:29:00Z</cp:lastPrinted>
  <dcterms:created xsi:type="dcterms:W3CDTF">2019-09-17T12:30:00Z</dcterms:created>
  <dcterms:modified xsi:type="dcterms:W3CDTF">2019-09-18T11:32:00Z</dcterms:modified>
</cp:coreProperties>
</file>